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634A8" w14:textId="77777777" w:rsidR="004E2157" w:rsidRPr="00313F0D" w:rsidRDefault="004E2157">
      <w:pPr>
        <w:ind w:firstLine="0"/>
        <w:jc w:val="center"/>
        <w:outlineLvl w:val="0"/>
        <w:rPr>
          <w:b/>
          <w:i/>
          <w:sz w:val="72"/>
        </w:rPr>
      </w:pPr>
    </w:p>
    <w:p w14:paraId="4DEF065E" w14:textId="77777777" w:rsidR="00A51F33" w:rsidRPr="007B5BE8" w:rsidRDefault="00A51F33" w:rsidP="00A51F33">
      <w:pPr>
        <w:pStyle w:val="Nzev"/>
        <w:ind w:firstLine="0"/>
        <w:rPr>
          <w:sz w:val="36"/>
        </w:rPr>
      </w:pPr>
      <w:r w:rsidRPr="007B5BE8">
        <w:t>ÚZEMNÍ PLÁN</w:t>
      </w:r>
    </w:p>
    <w:p w14:paraId="65D42F5E" w14:textId="77777777" w:rsidR="00A51F33" w:rsidRPr="007B5BE8" w:rsidRDefault="00A233C2" w:rsidP="00A51F33">
      <w:pPr>
        <w:tabs>
          <w:tab w:val="left" w:pos="0"/>
        </w:tabs>
        <w:ind w:firstLine="0"/>
        <w:jc w:val="center"/>
        <w:rPr>
          <w:sz w:val="80"/>
        </w:rPr>
      </w:pPr>
      <w:r w:rsidRPr="007B5BE8">
        <w:rPr>
          <w:b/>
          <w:sz w:val="80"/>
        </w:rPr>
        <w:t>OLBRAMOVICE</w:t>
      </w:r>
    </w:p>
    <w:p w14:paraId="182A2695" w14:textId="77777777" w:rsidR="00A51F33" w:rsidRPr="007B5BE8" w:rsidRDefault="00A51F33" w:rsidP="00B73251">
      <w:pPr>
        <w:ind w:left="1440" w:hanging="1440"/>
        <w:jc w:val="center"/>
        <w:rPr>
          <w:sz w:val="40"/>
          <w:szCs w:val="40"/>
        </w:rPr>
      </w:pPr>
      <w:r w:rsidRPr="007B5BE8">
        <w:rPr>
          <w:sz w:val="40"/>
          <w:szCs w:val="40"/>
        </w:rPr>
        <w:t xml:space="preserve">okr. </w:t>
      </w:r>
      <w:r w:rsidR="00A233C2" w:rsidRPr="007B5BE8">
        <w:rPr>
          <w:sz w:val="40"/>
          <w:szCs w:val="40"/>
        </w:rPr>
        <w:t>Znojmo, ORP Moravský Krumlov</w:t>
      </w:r>
    </w:p>
    <w:p w14:paraId="2416D827" w14:textId="77777777" w:rsidR="00A51F33" w:rsidRPr="007B5BE8" w:rsidRDefault="00D6661B" w:rsidP="00A51F33">
      <w:pPr>
        <w:rPr>
          <w:i/>
          <w:sz w:val="24"/>
        </w:rPr>
      </w:pPr>
      <w:r>
        <w:rPr>
          <w:i/>
          <w:noProof/>
          <w:sz w:val="24"/>
        </w:rPr>
        <w:drawing>
          <wp:anchor distT="0" distB="0" distL="0" distR="0" simplePos="0" relativeHeight="251657728" behindDoc="0" locked="0" layoutInCell="1" allowOverlap="1" wp14:anchorId="360B98E4" wp14:editId="75F533AC">
            <wp:simplePos x="0" y="0"/>
            <wp:positionH relativeFrom="column">
              <wp:posOffset>2471420</wp:posOffset>
            </wp:positionH>
            <wp:positionV relativeFrom="paragraph">
              <wp:posOffset>173990</wp:posOffset>
            </wp:positionV>
            <wp:extent cx="978535" cy="1118870"/>
            <wp:effectExtent l="0" t="0" r="0" b="5080"/>
            <wp:wrapSquare wrapText="largest"/>
            <wp:docPr id="3" name="Obrázek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78535" cy="11188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6F2896" w14:textId="77777777" w:rsidR="00A51F33" w:rsidRPr="007B5BE8" w:rsidRDefault="00A51F33" w:rsidP="00A51F33">
      <w:pPr>
        <w:rPr>
          <w:i/>
          <w:sz w:val="24"/>
        </w:rPr>
      </w:pPr>
    </w:p>
    <w:p w14:paraId="1274C2DC" w14:textId="77777777" w:rsidR="00A51F33" w:rsidRPr="007B5BE8" w:rsidRDefault="00A51F33" w:rsidP="00A51F33">
      <w:pPr>
        <w:rPr>
          <w:i/>
          <w:sz w:val="24"/>
        </w:rPr>
      </w:pPr>
    </w:p>
    <w:p w14:paraId="24642686" w14:textId="77777777" w:rsidR="00A51F33" w:rsidRPr="007B5BE8" w:rsidRDefault="00A51F33" w:rsidP="00F94FCA">
      <w:pPr>
        <w:ind w:firstLine="0"/>
        <w:jc w:val="center"/>
        <w:rPr>
          <w:i/>
          <w:sz w:val="24"/>
        </w:rPr>
      </w:pPr>
    </w:p>
    <w:p w14:paraId="3126A9CA" w14:textId="77777777" w:rsidR="00A51F33" w:rsidRPr="007B5BE8" w:rsidRDefault="00A51F33" w:rsidP="00A51F33">
      <w:pPr>
        <w:rPr>
          <w:i/>
          <w:sz w:val="24"/>
        </w:rPr>
      </w:pPr>
    </w:p>
    <w:p w14:paraId="334C6C52" w14:textId="77777777" w:rsidR="00A51F33" w:rsidRPr="007B5BE8" w:rsidRDefault="00A51F33" w:rsidP="00A51F33">
      <w:pPr>
        <w:rPr>
          <w:i/>
          <w:sz w:val="24"/>
        </w:rPr>
      </w:pPr>
    </w:p>
    <w:p w14:paraId="15E459A3" w14:textId="77777777" w:rsidR="000B18D0" w:rsidRPr="007B5BE8" w:rsidRDefault="000B18D0" w:rsidP="00A51F33">
      <w:pPr>
        <w:rPr>
          <w:i/>
          <w:sz w:val="24"/>
        </w:rPr>
      </w:pPr>
    </w:p>
    <w:p w14:paraId="744F7F81" w14:textId="77777777" w:rsidR="000B18D0" w:rsidRPr="007B5BE8" w:rsidRDefault="000B18D0" w:rsidP="00A51F33">
      <w:pPr>
        <w:rPr>
          <w:i/>
          <w:sz w:val="24"/>
        </w:rPr>
      </w:pPr>
    </w:p>
    <w:p w14:paraId="28DB6808" w14:textId="77777777" w:rsidR="000B18D0" w:rsidRPr="007B5BE8" w:rsidRDefault="000B18D0" w:rsidP="00A51F33">
      <w:pPr>
        <w:rPr>
          <w:i/>
          <w:sz w:val="24"/>
        </w:rPr>
      </w:pPr>
    </w:p>
    <w:p w14:paraId="0432D19A" w14:textId="77777777" w:rsidR="000B18D0" w:rsidRPr="007B5BE8" w:rsidRDefault="000B18D0" w:rsidP="00A51F33">
      <w:pPr>
        <w:rPr>
          <w:i/>
          <w:sz w:val="24"/>
        </w:rPr>
      </w:pPr>
    </w:p>
    <w:p w14:paraId="2C9FBA7E" w14:textId="77777777" w:rsidR="000B18D0" w:rsidRPr="007B5BE8" w:rsidRDefault="000B18D0" w:rsidP="00A51F33">
      <w:pPr>
        <w:rPr>
          <w:i/>
          <w:sz w:val="24"/>
        </w:rPr>
      </w:pPr>
    </w:p>
    <w:p w14:paraId="06C23A6F" w14:textId="77777777" w:rsidR="00146A33" w:rsidRPr="007B5BE8" w:rsidRDefault="00146A33" w:rsidP="00A51F33">
      <w:pPr>
        <w:rPr>
          <w:i/>
          <w:sz w:val="24"/>
        </w:rPr>
      </w:pPr>
    </w:p>
    <w:p w14:paraId="644872D0" w14:textId="2B3F0421" w:rsidR="00146A33" w:rsidRPr="000E2F4B" w:rsidRDefault="00146A33" w:rsidP="00146A33">
      <w:pPr>
        <w:ind w:left="731" w:hanging="731"/>
        <w:jc w:val="center"/>
        <w:rPr>
          <w:color w:val="FF0000"/>
          <w:sz w:val="24"/>
        </w:rPr>
      </w:pPr>
      <w:r w:rsidRPr="007B5BE8">
        <w:rPr>
          <w:b/>
          <w:sz w:val="36"/>
        </w:rPr>
        <w:t>I.A TEXTOVÁ ČÁST</w:t>
      </w:r>
      <w:r w:rsidR="000E2F4B">
        <w:rPr>
          <w:b/>
          <w:sz w:val="36"/>
        </w:rPr>
        <w:t xml:space="preserve"> </w:t>
      </w:r>
      <w:r w:rsidR="000E2F4B">
        <w:rPr>
          <w:b/>
          <w:color w:val="FF0000"/>
          <w:sz w:val="36"/>
        </w:rPr>
        <w:t>– SROVNÁVACÍ TEXT</w:t>
      </w:r>
    </w:p>
    <w:p w14:paraId="4A698222" w14:textId="77777777" w:rsidR="00A51F33" w:rsidRPr="007B5BE8" w:rsidRDefault="00A51F33" w:rsidP="00A51F33">
      <w:pPr>
        <w:rPr>
          <w:i/>
          <w:sz w:val="24"/>
        </w:rPr>
      </w:pPr>
    </w:p>
    <w:p w14:paraId="4CB233C2" w14:textId="77777777" w:rsidR="00A51F33" w:rsidRPr="007B5BE8" w:rsidRDefault="00A51F33" w:rsidP="00A51F33">
      <w:pPr>
        <w:jc w:val="center"/>
        <w:rPr>
          <w:i/>
          <w:sz w:val="24"/>
        </w:rPr>
      </w:pPr>
    </w:p>
    <w:p w14:paraId="6B787869" w14:textId="77777777" w:rsidR="00A233C2" w:rsidRPr="007B5BE8" w:rsidRDefault="00A233C2" w:rsidP="00A233C2">
      <w:pPr>
        <w:ind w:left="2149" w:hanging="1440"/>
      </w:pPr>
      <w:r w:rsidRPr="007B5BE8">
        <w:t xml:space="preserve">Pořizovatel: </w:t>
      </w:r>
      <w:r w:rsidRPr="007B5BE8">
        <w:tab/>
        <w:t xml:space="preserve">Městský úřad Moravský Krumlov, odbor výstavby a územního plánování </w:t>
      </w:r>
    </w:p>
    <w:p w14:paraId="07B0334F" w14:textId="77777777" w:rsidR="00A233C2" w:rsidRPr="007B5BE8" w:rsidRDefault="00A233C2" w:rsidP="00A233C2">
      <w:pPr>
        <w:ind w:left="1392" w:firstLine="712"/>
      </w:pPr>
      <w:r w:rsidRPr="007B5BE8">
        <w:t xml:space="preserve">nám. Klášterní 125 </w:t>
      </w:r>
    </w:p>
    <w:p w14:paraId="0DAD0531" w14:textId="77777777" w:rsidR="00A233C2" w:rsidRPr="007B5BE8" w:rsidRDefault="00A233C2" w:rsidP="00A233C2">
      <w:pPr>
        <w:ind w:left="1392" w:firstLine="712"/>
      </w:pPr>
      <w:r w:rsidRPr="007B5BE8">
        <w:t>672 11 Moravský Krumlov</w:t>
      </w:r>
    </w:p>
    <w:p w14:paraId="41ACD1B6" w14:textId="77777777" w:rsidR="00A233C2" w:rsidRPr="007B5BE8" w:rsidRDefault="00A233C2" w:rsidP="00342D78">
      <w:pPr>
        <w:rPr>
          <w:i/>
        </w:rPr>
      </w:pPr>
    </w:p>
    <w:p w14:paraId="1DF613B4" w14:textId="77777777" w:rsidR="00BD0828" w:rsidRPr="007B5BE8" w:rsidRDefault="00BD0828" w:rsidP="00A233C2">
      <w:pPr>
        <w:ind w:left="2149" w:hanging="1440"/>
      </w:pPr>
      <w:r w:rsidRPr="007B5BE8">
        <w:t xml:space="preserve">Objednatel: </w:t>
      </w:r>
      <w:r w:rsidRPr="007B5BE8">
        <w:tab/>
      </w:r>
      <w:r w:rsidR="00A233C2" w:rsidRPr="007B5BE8">
        <w:t xml:space="preserve">Městys Olbramovice, </w:t>
      </w:r>
      <w:r w:rsidRPr="007B5BE8">
        <w:tab/>
      </w:r>
      <w:r w:rsidR="00A233C2" w:rsidRPr="007B5BE8">
        <w:t>Olbramovice 23, 671 76 Olbramovice</w:t>
      </w:r>
      <w:r w:rsidRPr="007B5BE8">
        <w:tab/>
      </w:r>
    </w:p>
    <w:p w14:paraId="045E990A" w14:textId="77777777" w:rsidR="00BD0828" w:rsidRPr="007B5BE8" w:rsidRDefault="00BD0828" w:rsidP="00342D78">
      <w:pPr>
        <w:rPr>
          <w:i/>
        </w:rPr>
      </w:pPr>
    </w:p>
    <w:p w14:paraId="3C21D466" w14:textId="77777777" w:rsidR="00BD0828" w:rsidRPr="007B5BE8" w:rsidRDefault="00BD0828" w:rsidP="00342D78">
      <w:r w:rsidRPr="007B5BE8">
        <w:t xml:space="preserve">Projektant: </w:t>
      </w:r>
      <w:r w:rsidRPr="007B5BE8">
        <w:tab/>
        <w:t>AR projekt s.r.o., Hviezdoslavova 29, 627 00 Brno</w:t>
      </w:r>
    </w:p>
    <w:p w14:paraId="78DE16A2" w14:textId="77777777" w:rsidR="00BD0828" w:rsidRPr="007B5BE8" w:rsidRDefault="00BD0828" w:rsidP="00342D78">
      <w:pPr>
        <w:ind w:left="1392" w:firstLine="712"/>
      </w:pPr>
      <w:r w:rsidRPr="007B5BE8">
        <w:t>Tel/Fax: 545217035, Tel. 545217004</w:t>
      </w:r>
    </w:p>
    <w:p w14:paraId="7B172CEC" w14:textId="77777777" w:rsidR="00BD0828" w:rsidRPr="007B5BE8" w:rsidRDefault="00BD0828" w:rsidP="00342D78">
      <w:pPr>
        <w:ind w:left="1392" w:firstLine="712"/>
        <w:rPr>
          <w:color w:val="0000FF"/>
          <w:u w:val="single"/>
        </w:rPr>
      </w:pPr>
      <w:r w:rsidRPr="007B5BE8">
        <w:t xml:space="preserve">E-mail: </w:t>
      </w:r>
      <w:r w:rsidRPr="007B5BE8">
        <w:rPr>
          <w:color w:val="0000FF"/>
          <w:u w:val="single"/>
        </w:rPr>
        <w:t>mail@arprojekt.cz</w:t>
      </w:r>
    </w:p>
    <w:p w14:paraId="4323657A" w14:textId="77777777" w:rsidR="00BD0828" w:rsidRPr="007B5BE8" w:rsidRDefault="00BD0828" w:rsidP="00342D78">
      <w:pPr>
        <w:ind w:left="1392" w:firstLine="712"/>
      </w:pPr>
      <w:r w:rsidRPr="007B5BE8">
        <w:t>www.arprojekt.cz</w:t>
      </w:r>
    </w:p>
    <w:p w14:paraId="3FF8CA05" w14:textId="77777777" w:rsidR="00BD0828" w:rsidRPr="007B5BE8" w:rsidRDefault="00BD0828" w:rsidP="00342D78">
      <w:pPr>
        <w:rPr>
          <w:i/>
        </w:rPr>
      </w:pPr>
    </w:p>
    <w:p w14:paraId="466AED58" w14:textId="77777777" w:rsidR="00342D78" w:rsidRPr="007B5BE8" w:rsidRDefault="00342D78" w:rsidP="00342D78">
      <w:r w:rsidRPr="007B5BE8">
        <w:t>Vedoucí a zodpovědný projektant: Ing. arch. Milan Hučík (autorizace č. 02 483)</w:t>
      </w:r>
    </w:p>
    <w:p w14:paraId="0F202668" w14:textId="77777777" w:rsidR="00BD0828" w:rsidRPr="007B5BE8" w:rsidRDefault="00BD0828" w:rsidP="00342D78">
      <w:r w:rsidRPr="007B5BE8">
        <w:t>Číslo zakázky:</w:t>
      </w:r>
      <w:r w:rsidRPr="007B5BE8">
        <w:tab/>
      </w:r>
      <w:r w:rsidRPr="007B5BE8">
        <w:tab/>
      </w:r>
      <w:r w:rsidR="00A233C2" w:rsidRPr="007B5BE8">
        <w:t>913</w:t>
      </w:r>
      <w:r w:rsidRPr="007B5BE8">
        <w:t xml:space="preserve"> </w:t>
      </w:r>
    </w:p>
    <w:p w14:paraId="5F6E2AA9" w14:textId="224557C8" w:rsidR="00BD0828" w:rsidRPr="007B5BE8" w:rsidRDefault="00BD0828" w:rsidP="00342D78">
      <w:r w:rsidRPr="007B5BE8">
        <w:t xml:space="preserve">Datum zpracování: </w:t>
      </w:r>
      <w:r w:rsidRPr="007B5BE8">
        <w:tab/>
      </w:r>
    </w:p>
    <w:p w14:paraId="20678F28" w14:textId="77777777" w:rsidR="00BD0828" w:rsidRPr="007B5BE8" w:rsidRDefault="00BD0828" w:rsidP="00342D78">
      <w:r w:rsidRPr="007B5BE8">
        <w:t xml:space="preserve">Autorský kolektiv: </w:t>
      </w:r>
      <w:r w:rsidRPr="007B5BE8">
        <w:tab/>
        <w:t>Ing. arch. Milan Hučík</w:t>
      </w:r>
    </w:p>
    <w:p w14:paraId="3FEBAB60" w14:textId="77777777" w:rsidR="00BD0828" w:rsidRPr="007B5BE8" w:rsidRDefault="00A233C2" w:rsidP="00342D78">
      <w:pPr>
        <w:ind w:left="2786" w:firstLine="5"/>
      </w:pPr>
      <w:r w:rsidRPr="007B5BE8">
        <w:t>Ing.arch. Jana Kratochvílová</w:t>
      </w:r>
    </w:p>
    <w:p w14:paraId="4F1A6468" w14:textId="77777777" w:rsidR="00342D78" w:rsidRPr="007B5BE8" w:rsidRDefault="00342D78" w:rsidP="00342D78">
      <w:pPr>
        <w:ind w:left="2149" w:hanging="1440"/>
      </w:pPr>
      <w:r w:rsidRPr="007B5BE8">
        <w:t xml:space="preserve">Subdodávka ÚSES: </w:t>
      </w:r>
      <w:r w:rsidR="00C311D7" w:rsidRPr="007B5BE8">
        <w:t xml:space="preserve">Ing. Michaela </w:t>
      </w:r>
      <w:proofErr w:type="spellStart"/>
      <w:r w:rsidR="00C311D7" w:rsidRPr="007B5BE8">
        <w:t>Dziadková</w:t>
      </w:r>
      <w:proofErr w:type="spellEnd"/>
      <w:r w:rsidR="00C311D7" w:rsidRPr="007B5BE8">
        <w:rPr>
          <w:bCs/>
        </w:rPr>
        <w:t xml:space="preserve"> (autorizace č. 04 235)</w:t>
      </w:r>
    </w:p>
    <w:p w14:paraId="428ABE27" w14:textId="77777777" w:rsidR="0083663E" w:rsidRPr="007B5BE8" w:rsidRDefault="0083663E" w:rsidP="0083663E">
      <w:pPr>
        <w:ind w:left="2860" w:hanging="2151"/>
      </w:pPr>
      <w:r w:rsidRPr="007B5BE8">
        <w:t xml:space="preserve">Posouzení vlivu koncepce na životní prostředí (SEA): RNDr. Marek </w:t>
      </w:r>
      <w:proofErr w:type="spellStart"/>
      <w:r w:rsidRPr="007B5BE8">
        <w:t>Banaš</w:t>
      </w:r>
      <w:proofErr w:type="spellEnd"/>
      <w:r w:rsidRPr="007B5BE8">
        <w:t>, Ph.D. a kolektiv spoluautorů (autorizace dle zák. č. 100/2001 Sb., v platném znění, č.j. 42028/ENV/14</w:t>
      </w:r>
      <w:r w:rsidRPr="007B5BE8">
        <w:rPr>
          <w:iCs/>
        </w:rPr>
        <w:t xml:space="preserve">), dle zákona č. 100/2001 Sb., o posuzování vlivů na </w:t>
      </w:r>
      <w:r w:rsidRPr="007B5BE8">
        <w:t>životní prostředí</w:t>
      </w:r>
    </w:p>
    <w:p w14:paraId="5FADA5DF" w14:textId="77777777" w:rsidR="0083663E" w:rsidRPr="007B5BE8" w:rsidRDefault="0083663E" w:rsidP="0083663E">
      <w:pPr>
        <w:ind w:left="3517" w:firstLine="5"/>
        <w:rPr>
          <w:i/>
        </w:rPr>
      </w:pPr>
    </w:p>
    <w:p w14:paraId="23C155B3" w14:textId="77777777" w:rsidR="0083663E" w:rsidRPr="007B5BE8" w:rsidRDefault="00D6661B" w:rsidP="0083663E">
      <w:pPr>
        <w:pStyle w:val="Normlnweb"/>
        <w:spacing w:before="0" w:beforeAutospacing="0" w:after="0" w:afterAutospacing="0"/>
        <w:ind w:left="180" w:firstLine="5492"/>
        <w:jc w:val="right"/>
        <w:rPr>
          <w:color w:val="3366FF"/>
          <w:sz w:val="20"/>
          <w:szCs w:val="20"/>
        </w:rPr>
      </w:pPr>
      <w:r>
        <w:rPr>
          <w:noProof/>
          <w:sz w:val="22"/>
          <w:szCs w:val="22"/>
        </w:rPr>
        <w:drawing>
          <wp:inline distT="0" distB="0" distL="0" distR="0" wp14:anchorId="5ACC4D50" wp14:editId="6ABECB67">
            <wp:extent cx="1943100" cy="552450"/>
            <wp:effectExtent l="0" t="0" r="0" b="0"/>
            <wp:docPr id="1" name="obrázek 1" descr="LOGO_POUZIV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POUZIVA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3100" cy="552450"/>
                    </a:xfrm>
                    <a:prstGeom prst="rect">
                      <a:avLst/>
                    </a:prstGeom>
                    <a:noFill/>
                    <a:ln>
                      <a:noFill/>
                    </a:ln>
                  </pic:spPr>
                </pic:pic>
              </a:graphicData>
            </a:graphic>
          </wp:inline>
        </w:drawing>
      </w:r>
      <w:r w:rsidR="0083663E" w:rsidRPr="007B5BE8">
        <w:rPr>
          <w:sz w:val="22"/>
          <w:szCs w:val="22"/>
        </w:rPr>
        <w:t xml:space="preserve">  </w:t>
      </w:r>
      <w:r w:rsidR="0083663E" w:rsidRPr="007B5BE8">
        <w:rPr>
          <w:color w:val="3366FF"/>
          <w:sz w:val="20"/>
          <w:szCs w:val="20"/>
        </w:rPr>
        <w:t>ÚZEMNÍ PLÁN BYL SPOLUFINANCOVÁN Z ROZPOČTU JIHOMORAVSKÉHO KRAJE</w:t>
      </w:r>
    </w:p>
    <w:p w14:paraId="4B0166E7" w14:textId="77777777" w:rsidR="0036151D" w:rsidRPr="007B5BE8" w:rsidRDefault="00146A33">
      <w:pPr>
        <w:ind w:left="3517" w:firstLine="5"/>
        <w:rPr>
          <w:i/>
        </w:rPr>
      </w:pPr>
      <w:r w:rsidRPr="007B5BE8">
        <w:rPr>
          <w:i/>
        </w:rPr>
        <w:br w:type="page"/>
      </w:r>
    </w:p>
    <w:p w14:paraId="0FD59293" w14:textId="77777777" w:rsidR="00715C82" w:rsidRPr="007B5BE8" w:rsidRDefault="00715C82" w:rsidP="00715C82">
      <w:pPr>
        <w:ind w:left="3517" w:firstLine="5"/>
        <w:rPr>
          <w:i/>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720"/>
        <w:gridCol w:w="3420"/>
        <w:gridCol w:w="3094"/>
      </w:tblGrid>
      <w:tr w:rsidR="00715C82" w:rsidRPr="007B5BE8" w14:paraId="2D276C2E" w14:textId="77777777">
        <w:trPr>
          <w:trHeight w:val="51"/>
        </w:trPr>
        <w:tc>
          <w:tcPr>
            <w:tcW w:w="9284" w:type="dxa"/>
            <w:gridSpan w:val="4"/>
            <w:tcBorders>
              <w:top w:val="single" w:sz="4" w:space="0" w:color="auto"/>
              <w:left w:val="single" w:sz="4" w:space="0" w:color="auto"/>
              <w:bottom w:val="single" w:sz="4" w:space="0" w:color="auto"/>
            </w:tcBorders>
          </w:tcPr>
          <w:p w14:paraId="0F64BF09" w14:textId="77777777" w:rsidR="00715C82" w:rsidRPr="007B5BE8" w:rsidRDefault="00715C82" w:rsidP="002F71D0">
            <w:pPr>
              <w:pStyle w:val="Neodsazen"/>
              <w:jc w:val="center"/>
              <w:rPr>
                <w:b/>
                <w:sz w:val="28"/>
                <w:szCs w:val="28"/>
              </w:rPr>
            </w:pPr>
          </w:p>
          <w:p w14:paraId="27018780" w14:textId="77777777" w:rsidR="00715C82" w:rsidRPr="007B5BE8" w:rsidRDefault="00715C82" w:rsidP="002F71D0">
            <w:pPr>
              <w:pStyle w:val="Neodsazen"/>
              <w:jc w:val="center"/>
              <w:rPr>
                <w:b/>
                <w:sz w:val="28"/>
                <w:szCs w:val="28"/>
              </w:rPr>
            </w:pPr>
            <w:r w:rsidRPr="007B5BE8">
              <w:rPr>
                <w:b/>
                <w:sz w:val="28"/>
                <w:szCs w:val="28"/>
              </w:rPr>
              <w:t>ZÁZNAM O ÚČINNOSTI ÚZEMNÍHO PLÁNU</w:t>
            </w:r>
          </w:p>
          <w:p w14:paraId="00B7FB11" w14:textId="77777777" w:rsidR="00715C82" w:rsidRPr="007B5BE8" w:rsidRDefault="00715C82" w:rsidP="002F71D0">
            <w:pPr>
              <w:pStyle w:val="Neodsazen"/>
              <w:rPr>
                <w:b/>
                <w:szCs w:val="22"/>
              </w:rPr>
            </w:pPr>
          </w:p>
        </w:tc>
      </w:tr>
      <w:tr w:rsidR="00715C82" w:rsidRPr="007B5BE8" w14:paraId="22ECC249" w14:textId="77777777">
        <w:trPr>
          <w:cantSplit/>
          <w:trHeight w:val="323"/>
        </w:trPr>
        <w:tc>
          <w:tcPr>
            <w:tcW w:w="9284" w:type="dxa"/>
            <w:gridSpan w:val="4"/>
            <w:vAlign w:val="center"/>
          </w:tcPr>
          <w:p w14:paraId="5C6DF29B" w14:textId="77777777" w:rsidR="00715C82" w:rsidRPr="007B5BE8" w:rsidRDefault="00715C82" w:rsidP="002F71D0">
            <w:pPr>
              <w:pStyle w:val="Neodsazen"/>
              <w:spacing w:line="360" w:lineRule="auto"/>
              <w:rPr>
                <w:szCs w:val="22"/>
              </w:rPr>
            </w:pPr>
            <w:r w:rsidRPr="007B5BE8">
              <w:rPr>
                <w:szCs w:val="22"/>
              </w:rPr>
              <w:t>Správní orgán, který územní plán vydal:</w:t>
            </w:r>
          </w:p>
          <w:p w14:paraId="01011E1C" w14:textId="77777777" w:rsidR="00715C82" w:rsidRPr="007B5BE8" w:rsidRDefault="00715C82" w:rsidP="00A83BFA">
            <w:pPr>
              <w:pStyle w:val="Neodsazen"/>
              <w:spacing w:line="360" w:lineRule="auto"/>
              <w:jc w:val="center"/>
              <w:rPr>
                <w:szCs w:val="22"/>
              </w:rPr>
            </w:pPr>
            <w:r w:rsidRPr="007B5BE8">
              <w:rPr>
                <w:b/>
                <w:szCs w:val="22"/>
              </w:rPr>
              <w:t xml:space="preserve">Zastupitelstvo </w:t>
            </w:r>
            <w:r w:rsidR="00A83BFA" w:rsidRPr="007B5BE8">
              <w:rPr>
                <w:b/>
                <w:szCs w:val="22"/>
              </w:rPr>
              <w:t>městyse Olbramovice</w:t>
            </w:r>
          </w:p>
        </w:tc>
      </w:tr>
      <w:tr w:rsidR="00715C82" w:rsidRPr="007B5BE8" w14:paraId="0B2EF8B0" w14:textId="77777777">
        <w:trPr>
          <w:cantSplit/>
          <w:trHeight w:val="323"/>
        </w:trPr>
        <w:tc>
          <w:tcPr>
            <w:tcW w:w="2770" w:type="dxa"/>
            <w:gridSpan w:val="2"/>
            <w:tcBorders>
              <w:bottom w:val="single" w:sz="4" w:space="0" w:color="auto"/>
            </w:tcBorders>
            <w:vAlign w:val="center"/>
          </w:tcPr>
          <w:p w14:paraId="6FE62124" w14:textId="77777777" w:rsidR="00715C82" w:rsidRPr="007B5BE8" w:rsidRDefault="00715C82" w:rsidP="002F71D0">
            <w:pPr>
              <w:pStyle w:val="Neodsazen"/>
              <w:spacing w:line="360" w:lineRule="auto"/>
              <w:rPr>
                <w:szCs w:val="22"/>
              </w:rPr>
            </w:pPr>
            <w:r w:rsidRPr="007B5BE8">
              <w:rPr>
                <w:szCs w:val="22"/>
              </w:rPr>
              <w:t>Datum nabytí účinnosti:</w:t>
            </w:r>
          </w:p>
        </w:tc>
        <w:tc>
          <w:tcPr>
            <w:tcW w:w="6514" w:type="dxa"/>
            <w:gridSpan w:val="2"/>
            <w:tcBorders>
              <w:bottom w:val="single" w:sz="4" w:space="0" w:color="auto"/>
            </w:tcBorders>
            <w:vAlign w:val="center"/>
          </w:tcPr>
          <w:p w14:paraId="6A925760" w14:textId="77777777" w:rsidR="00715C82" w:rsidRPr="007B5BE8" w:rsidRDefault="00715C82" w:rsidP="002F71D0">
            <w:pPr>
              <w:pStyle w:val="Neodsazen"/>
              <w:spacing w:line="360" w:lineRule="auto"/>
              <w:rPr>
                <w:szCs w:val="22"/>
              </w:rPr>
            </w:pPr>
          </w:p>
        </w:tc>
      </w:tr>
      <w:tr w:rsidR="00715C82" w:rsidRPr="007B5BE8" w14:paraId="406D0673" w14:textId="77777777">
        <w:trPr>
          <w:cantSplit/>
          <w:trHeight w:val="346"/>
        </w:trPr>
        <w:tc>
          <w:tcPr>
            <w:tcW w:w="9284" w:type="dxa"/>
            <w:gridSpan w:val="4"/>
            <w:tcBorders>
              <w:top w:val="single" w:sz="4" w:space="0" w:color="auto"/>
            </w:tcBorders>
            <w:vAlign w:val="center"/>
          </w:tcPr>
          <w:p w14:paraId="24072040" w14:textId="77777777" w:rsidR="00715C82" w:rsidRPr="007B5BE8" w:rsidRDefault="00715C82" w:rsidP="002F71D0">
            <w:pPr>
              <w:pStyle w:val="Neodsazen"/>
              <w:spacing w:line="360" w:lineRule="auto"/>
              <w:rPr>
                <w:b/>
                <w:szCs w:val="22"/>
              </w:rPr>
            </w:pPr>
          </w:p>
        </w:tc>
      </w:tr>
      <w:tr w:rsidR="00715C82" w:rsidRPr="007B5BE8" w14:paraId="6059A157" w14:textId="77777777">
        <w:trPr>
          <w:cantSplit/>
          <w:trHeight w:val="323"/>
        </w:trPr>
        <w:tc>
          <w:tcPr>
            <w:tcW w:w="6190" w:type="dxa"/>
            <w:gridSpan w:val="3"/>
            <w:vAlign w:val="center"/>
          </w:tcPr>
          <w:p w14:paraId="319D4365" w14:textId="77777777" w:rsidR="00715C82" w:rsidRPr="007B5BE8" w:rsidRDefault="00715C82" w:rsidP="002F71D0">
            <w:pPr>
              <w:pStyle w:val="Neodsazen"/>
              <w:spacing w:line="360" w:lineRule="auto"/>
              <w:rPr>
                <w:szCs w:val="22"/>
              </w:rPr>
            </w:pPr>
            <w:r w:rsidRPr="007B5BE8">
              <w:rPr>
                <w:szCs w:val="22"/>
              </w:rPr>
              <w:t>Pořizovatel:</w:t>
            </w:r>
          </w:p>
          <w:p w14:paraId="792F3675" w14:textId="77777777" w:rsidR="00A83BFA" w:rsidRPr="007B5BE8" w:rsidRDefault="00A83BFA" w:rsidP="002F71D0">
            <w:pPr>
              <w:pStyle w:val="Neodsazen"/>
              <w:spacing w:line="360" w:lineRule="auto"/>
              <w:jc w:val="center"/>
              <w:rPr>
                <w:b/>
              </w:rPr>
            </w:pPr>
            <w:r w:rsidRPr="007B5BE8">
              <w:rPr>
                <w:b/>
              </w:rPr>
              <w:t>Městský úřad Moravský Krumlov</w:t>
            </w:r>
          </w:p>
          <w:p w14:paraId="23490C42" w14:textId="77777777" w:rsidR="00715C82" w:rsidRPr="007B5BE8" w:rsidRDefault="00A83BFA" w:rsidP="002F71D0">
            <w:pPr>
              <w:pStyle w:val="Neodsazen"/>
              <w:spacing w:line="360" w:lineRule="auto"/>
              <w:jc w:val="center"/>
              <w:rPr>
                <w:b/>
                <w:szCs w:val="22"/>
              </w:rPr>
            </w:pPr>
            <w:r w:rsidRPr="007B5BE8">
              <w:rPr>
                <w:b/>
              </w:rPr>
              <w:t>odbor výstavby a územního plánování</w:t>
            </w:r>
          </w:p>
        </w:tc>
        <w:tc>
          <w:tcPr>
            <w:tcW w:w="3094" w:type="dxa"/>
            <w:vMerge w:val="restart"/>
          </w:tcPr>
          <w:p w14:paraId="44680D3A" w14:textId="77777777" w:rsidR="00715C82" w:rsidRPr="007B5BE8" w:rsidRDefault="00715C82" w:rsidP="002F71D0">
            <w:pPr>
              <w:pStyle w:val="Neodsazen"/>
              <w:spacing w:line="360" w:lineRule="auto"/>
              <w:rPr>
                <w:b/>
                <w:szCs w:val="22"/>
              </w:rPr>
            </w:pPr>
            <w:r w:rsidRPr="007B5BE8">
              <w:rPr>
                <w:b/>
                <w:szCs w:val="22"/>
              </w:rPr>
              <w:t>Razítko</w:t>
            </w:r>
          </w:p>
          <w:p w14:paraId="66D04E53" w14:textId="77777777" w:rsidR="00715C82" w:rsidRPr="007B5BE8" w:rsidRDefault="00715C82" w:rsidP="002F71D0">
            <w:pPr>
              <w:pStyle w:val="Neodsazen"/>
              <w:spacing w:line="360" w:lineRule="auto"/>
              <w:rPr>
                <w:szCs w:val="22"/>
              </w:rPr>
            </w:pPr>
          </w:p>
        </w:tc>
      </w:tr>
      <w:tr w:rsidR="00715C82" w:rsidRPr="007B5BE8" w14:paraId="1EEE43B6" w14:textId="77777777">
        <w:trPr>
          <w:cantSplit/>
          <w:trHeight w:val="323"/>
        </w:trPr>
        <w:tc>
          <w:tcPr>
            <w:tcW w:w="2050" w:type="dxa"/>
            <w:vAlign w:val="center"/>
          </w:tcPr>
          <w:p w14:paraId="698F629D" w14:textId="77777777" w:rsidR="00715C82" w:rsidRPr="007B5BE8" w:rsidRDefault="00715C82" w:rsidP="002F71D0">
            <w:pPr>
              <w:pStyle w:val="Neodsazen"/>
              <w:spacing w:line="360" w:lineRule="auto"/>
              <w:rPr>
                <w:szCs w:val="22"/>
              </w:rPr>
            </w:pPr>
            <w:r w:rsidRPr="007B5BE8">
              <w:rPr>
                <w:szCs w:val="22"/>
              </w:rPr>
              <w:t>Jméno a příjmení:</w:t>
            </w:r>
          </w:p>
        </w:tc>
        <w:tc>
          <w:tcPr>
            <w:tcW w:w="4140" w:type="dxa"/>
            <w:gridSpan w:val="2"/>
            <w:vAlign w:val="center"/>
          </w:tcPr>
          <w:p w14:paraId="3CC72356" w14:textId="77777777" w:rsidR="00715C82" w:rsidRPr="007B5BE8" w:rsidRDefault="00715C82" w:rsidP="002F71D0">
            <w:pPr>
              <w:pStyle w:val="Neodsazen"/>
              <w:spacing w:line="360" w:lineRule="auto"/>
              <w:rPr>
                <w:szCs w:val="22"/>
              </w:rPr>
            </w:pPr>
          </w:p>
        </w:tc>
        <w:tc>
          <w:tcPr>
            <w:tcW w:w="3094" w:type="dxa"/>
            <w:vMerge/>
          </w:tcPr>
          <w:p w14:paraId="3EA36F36" w14:textId="77777777" w:rsidR="00715C82" w:rsidRPr="007B5BE8" w:rsidRDefault="00715C82" w:rsidP="002F71D0">
            <w:pPr>
              <w:pStyle w:val="Neodsazen"/>
              <w:spacing w:line="360" w:lineRule="auto"/>
              <w:rPr>
                <w:szCs w:val="22"/>
              </w:rPr>
            </w:pPr>
          </w:p>
        </w:tc>
      </w:tr>
      <w:tr w:rsidR="00715C82" w:rsidRPr="007B5BE8" w14:paraId="3D3CDB87" w14:textId="77777777">
        <w:trPr>
          <w:cantSplit/>
          <w:trHeight w:val="323"/>
        </w:trPr>
        <w:tc>
          <w:tcPr>
            <w:tcW w:w="2050" w:type="dxa"/>
            <w:vAlign w:val="center"/>
          </w:tcPr>
          <w:p w14:paraId="35A84F78" w14:textId="77777777" w:rsidR="00715C82" w:rsidRPr="007B5BE8" w:rsidRDefault="00715C82" w:rsidP="002F71D0">
            <w:pPr>
              <w:pStyle w:val="Neodsazen"/>
              <w:spacing w:line="360" w:lineRule="auto"/>
              <w:rPr>
                <w:szCs w:val="22"/>
              </w:rPr>
            </w:pPr>
            <w:r w:rsidRPr="007B5BE8">
              <w:rPr>
                <w:szCs w:val="22"/>
              </w:rPr>
              <w:t>Funkce:</w:t>
            </w:r>
          </w:p>
        </w:tc>
        <w:tc>
          <w:tcPr>
            <w:tcW w:w="4140" w:type="dxa"/>
            <w:gridSpan w:val="2"/>
            <w:vAlign w:val="center"/>
          </w:tcPr>
          <w:p w14:paraId="14FD8AD5" w14:textId="77777777" w:rsidR="00715C82" w:rsidRPr="007B5BE8" w:rsidRDefault="00715C82" w:rsidP="002F71D0">
            <w:pPr>
              <w:pStyle w:val="Neodsazen"/>
              <w:spacing w:line="360" w:lineRule="auto"/>
              <w:rPr>
                <w:szCs w:val="22"/>
              </w:rPr>
            </w:pPr>
          </w:p>
        </w:tc>
        <w:tc>
          <w:tcPr>
            <w:tcW w:w="3094" w:type="dxa"/>
            <w:vMerge/>
          </w:tcPr>
          <w:p w14:paraId="5DC3D7DB" w14:textId="77777777" w:rsidR="00715C82" w:rsidRPr="007B5BE8" w:rsidRDefault="00715C82" w:rsidP="002F71D0">
            <w:pPr>
              <w:pStyle w:val="Neodsazen"/>
              <w:spacing w:line="360" w:lineRule="auto"/>
              <w:rPr>
                <w:szCs w:val="22"/>
              </w:rPr>
            </w:pPr>
          </w:p>
        </w:tc>
      </w:tr>
      <w:tr w:rsidR="00715C82" w:rsidRPr="007B5BE8" w14:paraId="6FB29007" w14:textId="77777777">
        <w:trPr>
          <w:cantSplit/>
          <w:trHeight w:val="951"/>
        </w:trPr>
        <w:tc>
          <w:tcPr>
            <w:tcW w:w="2050" w:type="dxa"/>
            <w:vAlign w:val="center"/>
          </w:tcPr>
          <w:p w14:paraId="62BEA441" w14:textId="77777777" w:rsidR="00715C82" w:rsidRPr="007B5BE8" w:rsidRDefault="00715C82" w:rsidP="002F71D0">
            <w:pPr>
              <w:pStyle w:val="Neodsazen"/>
              <w:spacing w:line="360" w:lineRule="auto"/>
              <w:rPr>
                <w:szCs w:val="22"/>
              </w:rPr>
            </w:pPr>
            <w:r w:rsidRPr="007B5BE8">
              <w:rPr>
                <w:szCs w:val="22"/>
              </w:rPr>
              <w:t>Podpis:</w:t>
            </w:r>
          </w:p>
        </w:tc>
        <w:tc>
          <w:tcPr>
            <w:tcW w:w="4140" w:type="dxa"/>
            <w:gridSpan w:val="2"/>
            <w:vAlign w:val="center"/>
          </w:tcPr>
          <w:p w14:paraId="46B04620" w14:textId="77777777" w:rsidR="00715C82" w:rsidRPr="007B5BE8" w:rsidRDefault="00715C82" w:rsidP="002F71D0">
            <w:pPr>
              <w:pStyle w:val="Neodsazen"/>
              <w:spacing w:line="360" w:lineRule="auto"/>
              <w:rPr>
                <w:szCs w:val="22"/>
              </w:rPr>
            </w:pPr>
          </w:p>
        </w:tc>
        <w:tc>
          <w:tcPr>
            <w:tcW w:w="3094" w:type="dxa"/>
            <w:vMerge/>
          </w:tcPr>
          <w:p w14:paraId="737F24C5" w14:textId="77777777" w:rsidR="00715C82" w:rsidRPr="007B5BE8" w:rsidRDefault="00715C82" w:rsidP="002F71D0">
            <w:pPr>
              <w:pStyle w:val="Neodsazen"/>
              <w:spacing w:line="360" w:lineRule="auto"/>
              <w:rPr>
                <w:szCs w:val="22"/>
              </w:rPr>
            </w:pPr>
          </w:p>
        </w:tc>
      </w:tr>
    </w:tbl>
    <w:p w14:paraId="304C3D20" w14:textId="77777777" w:rsidR="00715C82" w:rsidRPr="007B5BE8" w:rsidRDefault="00715C82" w:rsidP="00715C82">
      <w:pPr>
        <w:pStyle w:val="Neodsazen"/>
        <w:jc w:val="center"/>
        <w:rPr>
          <w:b/>
          <w:sz w:val="32"/>
        </w:rPr>
      </w:pPr>
    </w:p>
    <w:p w14:paraId="77D1D3B5" w14:textId="77777777" w:rsidR="00BD0828" w:rsidRPr="007B5BE8" w:rsidRDefault="00BD0828" w:rsidP="00BD0828">
      <w:pPr>
        <w:pStyle w:val="Neodsazen"/>
        <w:jc w:val="center"/>
        <w:rPr>
          <w:b/>
          <w:i/>
          <w:sz w:val="32"/>
        </w:rPr>
      </w:pPr>
    </w:p>
    <w:p w14:paraId="47B3B3D9" w14:textId="77777777" w:rsidR="00BD0828" w:rsidRPr="007B5BE8" w:rsidRDefault="00BD0828" w:rsidP="00BD0828">
      <w:pPr>
        <w:pStyle w:val="Neodsazen"/>
        <w:jc w:val="center"/>
        <w:rPr>
          <w:b/>
          <w:i/>
          <w:sz w:val="32"/>
        </w:rPr>
      </w:pPr>
    </w:p>
    <w:p w14:paraId="540777A7" w14:textId="77777777" w:rsidR="004E2157" w:rsidRPr="007B5BE8" w:rsidRDefault="004E2157">
      <w:pPr>
        <w:pStyle w:val="Neodsazen"/>
        <w:jc w:val="center"/>
        <w:rPr>
          <w:b/>
          <w:i/>
          <w:sz w:val="32"/>
        </w:rPr>
      </w:pPr>
    </w:p>
    <w:p w14:paraId="3D862A1E" w14:textId="77777777" w:rsidR="004E2157" w:rsidRPr="007B5BE8" w:rsidRDefault="004E2157">
      <w:pPr>
        <w:pStyle w:val="Neodsazen"/>
        <w:jc w:val="center"/>
        <w:rPr>
          <w:b/>
          <w:i/>
          <w:sz w:val="32"/>
        </w:rPr>
      </w:pPr>
    </w:p>
    <w:p w14:paraId="5F0AA2AE" w14:textId="77777777" w:rsidR="004E2157" w:rsidRPr="007B5BE8" w:rsidRDefault="004E2157">
      <w:pPr>
        <w:pStyle w:val="Neodsazen"/>
        <w:jc w:val="center"/>
        <w:rPr>
          <w:b/>
          <w:i/>
          <w:sz w:val="32"/>
        </w:rPr>
      </w:pPr>
    </w:p>
    <w:p w14:paraId="360FC8A0" w14:textId="77777777" w:rsidR="004E2157" w:rsidRPr="007B5BE8" w:rsidRDefault="004E2157">
      <w:pPr>
        <w:pStyle w:val="Neodsazen"/>
        <w:jc w:val="center"/>
        <w:rPr>
          <w:b/>
          <w:i/>
          <w:sz w:val="32"/>
        </w:rPr>
      </w:pPr>
    </w:p>
    <w:p w14:paraId="16906CAE" w14:textId="77777777" w:rsidR="004E2157" w:rsidRPr="007B5BE8" w:rsidRDefault="00BD4969">
      <w:pPr>
        <w:pStyle w:val="Nadpis7"/>
        <w:rPr>
          <w:i w:val="0"/>
          <w:sz w:val="28"/>
          <w:szCs w:val="28"/>
        </w:rPr>
      </w:pPr>
      <w:r w:rsidRPr="007B5BE8">
        <w:rPr>
          <w:b/>
          <w:i w:val="0"/>
          <w:sz w:val="32"/>
        </w:rPr>
        <w:br w:type="page"/>
      </w:r>
      <w:r w:rsidR="004E2157" w:rsidRPr="007B5BE8">
        <w:rPr>
          <w:i w:val="0"/>
          <w:sz w:val="28"/>
          <w:szCs w:val="28"/>
        </w:rPr>
        <w:lastRenderedPageBreak/>
        <w:t>TEXTOVÁ ČÁST</w:t>
      </w:r>
    </w:p>
    <w:p w14:paraId="3DA61EC9" w14:textId="77777777" w:rsidR="004E2157" w:rsidRPr="007B5BE8" w:rsidRDefault="004E2157">
      <w:pPr>
        <w:rPr>
          <w:i/>
        </w:rPr>
      </w:pPr>
    </w:p>
    <w:p w14:paraId="28F7DB1D" w14:textId="259DF283" w:rsidR="00680FB8" w:rsidRPr="00E11C0C" w:rsidRDefault="004E2157">
      <w:pPr>
        <w:pStyle w:val="Obsah2"/>
        <w:rPr>
          <w:rFonts w:ascii="Calibri" w:hAnsi="Calibri"/>
          <w:sz w:val="20"/>
          <w:szCs w:val="20"/>
        </w:rPr>
      </w:pPr>
      <w:r w:rsidRPr="00E11C0C">
        <w:rPr>
          <w:i/>
          <w:sz w:val="20"/>
          <w:szCs w:val="20"/>
        </w:rPr>
        <w:fldChar w:fldCharType="begin"/>
      </w:r>
      <w:r w:rsidRPr="00E11C0C">
        <w:rPr>
          <w:i/>
          <w:sz w:val="20"/>
          <w:szCs w:val="20"/>
        </w:rPr>
        <w:instrText xml:space="preserve"> TOC \o "1-3" </w:instrText>
      </w:r>
      <w:r w:rsidRPr="00E11C0C">
        <w:rPr>
          <w:i/>
          <w:sz w:val="20"/>
          <w:szCs w:val="20"/>
        </w:rPr>
        <w:fldChar w:fldCharType="separate"/>
      </w:r>
      <w:r w:rsidR="00680FB8" w:rsidRPr="00E11C0C">
        <w:rPr>
          <w:sz w:val="20"/>
          <w:szCs w:val="20"/>
        </w:rPr>
        <w:t>I.A.</w:t>
      </w:r>
      <w:r w:rsidR="00680FB8" w:rsidRPr="00E11C0C">
        <w:rPr>
          <w:rFonts w:ascii="Calibri" w:hAnsi="Calibri"/>
          <w:sz w:val="20"/>
          <w:szCs w:val="20"/>
        </w:rPr>
        <w:tab/>
      </w:r>
      <w:r w:rsidR="00680FB8" w:rsidRPr="00E11C0C">
        <w:rPr>
          <w:sz w:val="20"/>
          <w:szCs w:val="20"/>
        </w:rPr>
        <w:t>VYMEZENÍ ZASTAVĚNÉHO ÚZEMÍ</w:t>
      </w:r>
      <w:r w:rsidR="00680FB8" w:rsidRPr="00E11C0C">
        <w:rPr>
          <w:sz w:val="20"/>
          <w:szCs w:val="20"/>
        </w:rPr>
        <w:tab/>
      </w:r>
      <w:r w:rsidR="00680FB8" w:rsidRPr="00E11C0C">
        <w:rPr>
          <w:sz w:val="20"/>
          <w:szCs w:val="20"/>
        </w:rPr>
        <w:fldChar w:fldCharType="begin"/>
      </w:r>
      <w:r w:rsidR="00680FB8" w:rsidRPr="00E11C0C">
        <w:rPr>
          <w:sz w:val="20"/>
          <w:szCs w:val="20"/>
        </w:rPr>
        <w:instrText xml:space="preserve"> PAGEREF _Toc517101642 \h </w:instrText>
      </w:r>
      <w:r w:rsidR="00680FB8" w:rsidRPr="00E11C0C">
        <w:rPr>
          <w:sz w:val="20"/>
          <w:szCs w:val="20"/>
        </w:rPr>
      </w:r>
      <w:r w:rsidR="00680FB8" w:rsidRPr="00E11C0C">
        <w:rPr>
          <w:sz w:val="20"/>
          <w:szCs w:val="20"/>
        </w:rPr>
        <w:fldChar w:fldCharType="separate"/>
      </w:r>
      <w:r w:rsidR="00DF78B2">
        <w:rPr>
          <w:sz w:val="20"/>
          <w:szCs w:val="20"/>
        </w:rPr>
        <w:t>4</w:t>
      </w:r>
      <w:r w:rsidR="00680FB8" w:rsidRPr="00E11C0C">
        <w:rPr>
          <w:sz w:val="20"/>
          <w:szCs w:val="20"/>
        </w:rPr>
        <w:fldChar w:fldCharType="end"/>
      </w:r>
    </w:p>
    <w:p w14:paraId="479DB60F" w14:textId="77BCC274" w:rsidR="00680FB8" w:rsidRPr="00E11C0C" w:rsidRDefault="00680FB8">
      <w:pPr>
        <w:pStyle w:val="Obsah2"/>
        <w:rPr>
          <w:rFonts w:ascii="Calibri" w:hAnsi="Calibri"/>
          <w:sz w:val="20"/>
          <w:szCs w:val="20"/>
        </w:rPr>
      </w:pPr>
      <w:r w:rsidRPr="00E11C0C">
        <w:rPr>
          <w:sz w:val="20"/>
          <w:szCs w:val="20"/>
        </w:rPr>
        <w:t>I.B.</w:t>
      </w:r>
      <w:r w:rsidRPr="00E11C0C">
        <w:rPr>
          <w:rFonts w:ascii="Calibri" w:hAnsi="Calibri"/>
          <w:sz w:val="20"/>
          <w:szCs w:val="20"/>
        </w:rPr>
        <w:tab/>
      </w:r>
      <w:r w:rsidRPr="00E11C0C">
        <w:rPr>
          <w:sz w:val="20"/>
          <w:szCs w:val="20"/>
        </w:rPr>
        <w:t>ZÁKLADNÍ KONCEPCE ROZVOJE ÚZEMÍ OBCE, OCHRANY A ROZVOJE JEHO HODNOT</w:t>
      </w:r>
      <w:r w:rsidRPr="00E11C0C">
        <w:rPr>
          <w:sz w:val="20"/>
          <w:szCs w:val="20"/>
        </w:rPr>
        <w:tab/>
      </w:r>
      <w:r w:rsidRPr="00E11C0C">
        <w:rPr>
          <w:sz w:val="20"/>
          <w:szCs w:val="20"/>
        </w:rPr>
        <w:fldChar w:fldCharType="begin"/>
      </w:r>
      <w:r w:rsidRPr="00E11C0C">
        <w:rPr>
          <w:sz w:val="20"/>
          <w:szCs w:val="20"/>
        </w:rPr>
        <w:instrText xml:space="preserve"> PAGEREF _Toc517101643 \h </w:instrText>
      </w:r>
      <w:r w:rsidRPr="00E11C0C">
        <w:rPr>
          <w:sz w:val="20"/>
          <w:szCs w:val="20"/>
        </w:rPr>
      </w:r>
      <w:r w:rsidRPr="00E11C0C">
        <w:rPr>
          <w:sz w:val="20"/>
          <w:szCs w:val="20"/>
        </w:rPr>
        <w:fldChar w:fldCharType="separate"/>
      </w:r>
      <w:r w:rsidR="00DF78B2">
        <w:rPr>
          <w:sz w:val="20"/>
          <w:szCs w:val="20"/>
        </w:rPr>
        <w:t>4</w:t>
      </w:r>
      <w:r w:rsidRPr="00E11C0C">
        <w:rPr>
          <w:sz w:val="20"/>
          <w:szCs w:val="20"/>
        </w:rPr>
        <w:fldChar w:fldCharType="end"/>
      </w:r>
    </w:p>
    <w:p w14:paraId="085E4514" w14:textId="12A55E96" w:rsidR="00680FB8" w:rsidRPr="00E11C0C" w:rsidRDefault="00680FB8">
      <w:pPr>
        <w:pStyle w:val="Obsah3"/>
        <w:rPr>
          <w:rFonts w:ascii="Calibri" w:hAnsi="Calibri"/>
        </w:rPr>
      </w:pPr>
      <w:r w:rsidRPr="00E11C0C">
        <w:t>I.B.1. Základní koncepce rozvoje území</w:t>
      </w:r>
      <w:r w:rsidRPr="00E11C0C">
        <w:tab/>
      </w:r>
      <w:r w:rsidRPr="00E11C0C">
        <w:fldChar w:fldCharType="begin"/>
      </w:r>
      <w:r w:rsidRPr="00E11C0C">
        <w:instrText xml:space="preserve"> PAGEREF _Toc517101644 \h </w:instrText>
      </w:r>
      <w:r w:rsidRPr="00E11C0C">
        <w:fldChar w:fldCharType="separate"/>
      </w:r>
      <w:r w:rsidR="00DF78B2">
        <w:t>4</w:t>
      </w:r>
      <w:r w:rsidRPr="00E11C0C">
        <w:fldChar w:fldCharType="end"/>
      </w:r>
    </w:p>
    <w:p w14:paraId="238CCBC3" w14:textId="0C3D3EC3" w:rsidR="00680FB8" w:rsidRPr="00E11C0C" w:rsidRDefault="00680FB8">
      <w:pPr>
        <w:pStyle w:val="Obsah3"/>
        <w:rPr>
          <w:rFonts w:ascii="Calibri" w:hAnsi="Calibri"/>
        </w:rPr>
      </w:pPr>
      <w:r w:rsidRPr="00E11C0C">
        <w:t>I.B.2. Ochrana a rozvoj hodnot v území</w:t>
      </w:r>
      <w:r w:rsidRPr="00E11C0C">
        <w:tab/>
      </w:r>
      <w:r w:rsidRPr="00E11C0C">
        <w:fldChar w:fldCharType="begin"/>
      </w:r>
      <w:r w:rsidRPr="00E11C0C">
        <w:instrText xml:space="preserve"> PAGEREF _Toc517101645 \h </w:instrText>
      </w:r>
      <w:r w:rsidRPr="00E11C0C">
        <w:fldChar w:fldCharType="separate"/>
      </w:r>
      <w:r w:rsidR="00DF78B2">
        <w:t>4</w:t>
      </w:r>
      <w:r w:rsidRPr="00E11C0C">
        <w:fldChar w:fldCharType="end"/>
      </w:r>
    </w:p>
    <w:p w14:paraId="6B71B3DB" w14:textId="4543359A" w:rsidR="00680FB8" w:rsidRPr="00E11C0C" w:rsidRDefault="00680FB8">
      <w:pPr>
        <w:pStyle w:val="Obsah2"/>
        <w:rPr>
          <w:rFonts w:ascii="Calibri" w:hAnsi="Calibri"/>
          <w:sz w:val="20"/>
          <w:szCs w:val="20"/>
        </w:rPr>
      </w:pPr>
      <w:r w:rsidRPr="00E11C0C">
        <w:rPr>
          <w:sz w:val="20"/>
          <w:szCs w:val="20"/>
        </w:rPr>
        <w:t>I.C.</w:t>
      </w:r>
      <w:r w:rsidRPr="00E11C0C">
        <w:rPr>
          <w:rFonts w:ascii="Calibri" w:hAnsi="Calibri"/>
          <w:sz w:val="20"/>
          <w:szCs w:val="20"/>
        </w:rPr>
        <w:tab/>
      </w:r>
      <w:r w:rsidRPr="00E11C0C">
        <w:rPr>
          <w:sz w:val="20"/>
          <w:szCs w:val="20"/>
        </w:rPr>
        <w:t>URBANISTICKÁ KONCEPCE</w:t>
      </w:r>
      <w:r w:rsidRPr="00E11C0C">
        <w:rPr>
          <w:sz w:val="20"/>
          <w:szCs w:val="20"/>
        </w:rPr>
        <w:tab/>
      </w:r>
      <w:r w:rsidRPr="00E11C0C">
        <w:rPr>
          <w:sz w:val="20"/>
          <w:szCs w:val="20"/>
        </w:rPr>
        <w:fldChar w:fldCharType="begin"/>
      </w:r>
      <w:r w:rsidRPr="00E11C0C">
        <w:rPr>
          <w:sz w:val="20"/>
          <w:szCs w:val="20"/>
        </w:rPr>
        <w:instrText xml:space="preserve"> PAGEREF _Toc517101646 \h </w:instrText>
      </w:r>
      <w:r w:rsidRPr="00E11C0C">
        <w:rPr>
          <w:sz w:val="20"/>
          <w:szCs w:val="20"/>
        </w:rPr>
      </w:r>
      <w:r w:rsidRPr="00E11C0C">
        <w:rPr>
          <w:sz w:val="20"/>
          <w:szCs w:val="20"/>
        </w:rPr>
        <w:fldChar w:fldCharType="separate"/>
      </w:r>
      <w:r w:rsidR="00DF78B2">
        <w:rPr>
          <w:sz w:val="20"/>
          <w:szCs w:val="20"/>
        </w:rPr>
        <w:t>5</w:t>
      </w:r>
      <w:r w:rsidRPr="00E11C0C">
        <w:rPr>
          <w:sz w:val="20"/>
          <w:szCs w:val="20"/>
        </w:rPr>
        <w:fldChar w:fldCharType="end"/>
      </w:r>
    </w:p>
    <w:p w14:paraId="040DC55C" w14:textId="55743BE6" w:rsidR="00680FB8" w:rsidRPr="00E11C0C" w:rsidRDefault="00680FB8">
      <w:pPr>
        <w:pStyle w:val="Obsah3"/>
        <w:rPr>
          <w:rFonts w:ascii="Calibri" w:hAnsi="Calibri"/>
        </w:rPr>
      </w:pPr>
      <w:r w:rsidRPr="00E11C0C">
        <w:t>I.C.1. Koncepce uspořádání sídelní struktury</w:t>
      </w:r>
      <w:r w:rsidRPr="00E11C0C">
        <w:tab/>
      </w:r>
      <w:r w:rsidRPr="00E11C0C">
        <w:fldChar w:fldCharType="begin"/>
      </w:r>
      <w:r w:rsidRPr="00E11C0C">
        <w:instrText xml:space="preserve"> PAGEREF _Toc517101647 \h </w:instrText>
      </w:r>
      <w:r w:rsidRPr="00E11C0C">
        <w:fldChar w:fldCharType="separate"/>
      </w:r>
      <w:r w:rsidR="00DF78B2">
        <w:t>5</w:t>
      </w:r>
      <w:r w:rsidRPr="00E11C0C">
        <w:fldChar w:fldCharType="end"/>
      </w:r>
    </w:p>
    <w:p w14:paraId="1F590402" w14:textId="719ECC45" w:rsidR="00680FB8" w:rsidRPr="00E11C0C" w:rsidRDefault="00680FB8">
      <w:pPr>
        <w:pStyle w:val="Obsah3"/>
        <w:rPr>
          <w:rFonts w:ascii="Calibri" w:hAnsi="Calibri"/>
        </w:rPr>
      </w:pPr>
      <w:r w:rsidRPr="00E11C0C">
        <w:t>I.C.2. Urbanistická kompozice</w:t>
      </w:r>
      <w:r w:rsidRPr="00E11C0C">
        <w:tab/>
      </w:r>
      <w:r w:rsidRPr="00E11C0C">
        <w:fldChar w:fldCharType="begin"/>
      </w:r>
      <w:r w:rsidRPr="00E11C0C">
        <w:instrText xml:space="preserve"> PAGEREF _Toc517101648 \h </w:instrText>
      </w:r>
      <w:r w:rsidRPr="00E11C0C">
        <w:fldChar w:fldCharType="separate"/>
      </w:r>
      <w:r w:rsidR="00DF78B2">
        <w:t>5</w:t>
      </w:r>
      <w:r w:rsidRPr="00E11C0C">
        <w:fldChar w:fldCharType="end"/>
      </w:r>
    </w:p>
    <w:p w14:paraId="34FB934C" w14:textId="0DFA0482" w:rsidR="00680FB8" w:rsidRPr="00E11C0C" w:rsidRDefault="00680FB8">
      <w:pPr>
        <w:pStyle w:val="Obsah3"/>
        <w:rPr>
          <w:rFonts w:ascii="Calibri" w:hAnsi="Calibri"/>
        </w:rPr>
      </w:pPr>
      <w:r w:rsidRPr="00E11C0C">
        <w:t>I.C.3. Podmínky a požadavky na plošné (funkční) uspořádání</w:t>
      </w:r>
      <w:r w:rsidRPr="00E11C0C">
        <w:tab/>
      </w:r>
      <w:r w:rsidRPr="00E11C0C">
        <w:fldChar w:fldCharType="begin"/>
      </w:r>
      <w:r w:rsidRPr="00E11C0C">
        <w:instrText xml:space="preserve"> PAGEREF _Toc517101649 \h </w:instrText>
      </w:r>
      <w:r w:rsidRPr="00E11C0C">
        <w:fldChar w:fldCharType="separate"/>
      </w:r>
      <w:r w:rsidR="00DF78B2">
        <w:t>5</w:t>
      </w:r>
      <w:r w:rsidRPr="00E11C0C">
        <w:fldChar w:fldCharType="end"/>
      </w:r>
    </w:p>
    <w:p w14:paraId="324EAAE5" w14:textId="48FE8D44" w:rsidR="00680FB8" w:rsidRPr="00E11C0C" w:rsidRDefault="00680FB8">
      <w:pPr>
        <w:pStyle w:val="Obsah3"/>
        <w:rPr>
          <w:rFonts w:ascii="Calibri" w:hAnsi="Calibri"/>
        </w:rPr>
      </w:pPr>
      <w:r w:rsidRPr="00E11C0C">
        <w:t>I.C.4. Plochy bydlení</w:t>
      </w:r>
      <w:r w:rsidRPr="00E11C0C">
        <w:tab/>
      </w:r>
      <w:r w:rsidRPr="00E11C0C">
        <w:fldChar w:fldCharType="begin"/>
      </w:r>
      <w:r w:rsidRPr="00E11C0C">
        <w:instrText xml:space="preserve"> PAGEREF _Toc517101650 \h </w:instrText>
      </w:r>
      <w:r w:rsidRPr="00E11C0C">
        <w:fldChar w:fldCharType="separate"/>
      </w:r>
      <w:r w:rsidR="00DF78B2">
        <w:t>6</w:t>
      </w:r>
      <w:r w:rsidRPr="00E11C0C">
        <w:fldChar w:fldCharType="end"/>
      </w:r>
    </w:p>
    <w:p w14:paraId="0EFED655" w14:textId="5039AE6D" w:rsidR="00680FB8" w:rsidRPr="00E11C0C" w:rsidRDefault="00680FB8">
      <w:pPr>
        <w:pStyle w:val="Obsah3"/>
        <w:rPr>
          <w:rFonts w:ascii="Calibri" w:hAnsi="Calibri"/>
        </w:rPr>
      </w:pPr>
      <w:r w:rsidRPr="00E11C0C">
        <w:t>I.C.5. Plochy občanského vybavení</w:t>
      </w:r>
      <w:r w:rsidRPr="00E11C0C">
        <w:tab/>
      </w:r>
      <w:r w:rsidRPr="00E11C0C">
        <w:fldChar w:fldCharType="begin"/>
      </w:r>
      <w:r w:rsidRPr="00E11C0C">
        <w:instrText xml:space="preserve"> PAGEREF _Toc517101651 \h </w:instrText>
      </w:r>
      <w:r w:rsidRPr="00E11C0C">
        <w:fldChar w:fldCharType="separate"/>
      </w:r>
      <w:r w:rsidR="00DF78B2">
        <w:t>7</w:t>
      </w:r>
      <w:r w:rsidRPr="00E11C0C">
        <w:fldChar w:fldCharType="end"/>
      </w:r>
    </w:p>
    <w:p w14:paraId="617124C3" w14:textId="2CF5DC6F" w:rsidR="00680FB8" w:rsidRPr="00E11C0C" w:rsidRDefault="00680FB8">
      <w:pPr>
        <w:pStyle w:val="Obsah3"/>
        <w:rPr>
          <w:rFonts w:ascii="Calibri" w:hAnsi="Calibri"/>
        </w:rPr>
      </w:pPr>
      <w:r w:rsidRPr="00E11C0C">
        <w:t>I.C.6. Plochy smíšené obytné</w:t>
      </w:r>
      <w:r w:rsidRPr="00E11C0C">
        <w:tab/>
      </w:r>
      <w:r w:rsidRPr="00E11C0C">
        <w:fldChar w:fldCharType="begin"/>
      </w:r>
      <w:r w:rsidRPr="00E11C0C">
        <w:instrText xml:space="preserve"> PAGEREF _Toc517101652 \h </w:instrText>
      </w:r>
      <w:r w:rsidRPr="00E11C0C">
        <w:fldChar w:fldCharType="separate"/>
      </w:r>
      <w:r w:rsidR="00DF78B2">
        <w:t>7</w:t>
      </w:r>
      <w:r w:rsidRPr="00E11C0C">
        <w:fldChar w:fldCharType="end"/>
      </w:r>
    </w:p>
    <w:p w14:paraId="4C9C3B49" w14:textId="44DE5C06" w:rsidR="00680FB8" w:rsidRPr="00E11C0C" w:rsidRDefault="00680FB8">
      <w:pPr>
        <w:pStyle w:val="Obsah3"/>
        <w:rPr>
          <w:rFonts w:ascii="Calibri" w:hAnsi="Calibri"/>
        </w:rPr>
      </w:pPr>
      <w:r w:rsidRPr="00E11C0C">
        <w:t>I.C.7. Plochy smíšené výrobní</w:t>
      </w:r>
      <w:r w:rsidRPr="00E11C0C">
        <w:tab/>
      </w:r>
      <w:r w:rsidRPr="00E11C0C">
        <w:fldChar w:fldCharType="begin"/>
      </w:r>
      <w:r w:rsidRPr="00E11C0C">
        <w:instrText xml:space="preserve"> PAGEREF _Toc517101653 \h </w:instrText>
      </w:r>
      <w:r w:rsidRPr="00E11C0C">
        <w:fldChar w:fldCharType="separate"/>
      </w:r>
      <w:r w:rsidR="00DF78B2">
        <w:t>10</w:t>
      </w:r>
      <w:r w:rsidRPr="00E11C0C">
        <w:fldChar w:fldCharType="end"/>
      </w:r>
    </w:p>
    <w:p w14:paraId="209B2F52" w14:textId="589E9E0A" w:rsidR="00680FB8" w:rsidRPr="00E11C0C" w:rsidRDefault="00680FB8">
      <w:pPr>
        <w:pStyle w:val="Obsah3"/>
        <w:rPr>
          <w:rFonts w:ascii="Calibri" w:hAnsi="Calibri"/>
        </w:rPr>
      </w:pPr>
      <w:r w:rsidRPr="00E11C0C">
        <w:t>I.C.8. Plochy výroby a skladování</w:t>
      </w:r>
      <w:r w:rsidRPr="00E11C0C">
        <w:tab/>
      </w:r>
      <w:r w:rsidRPr="00E11C0C">
        <w:fldChar w:fldCharType="begin"/>
      </w:r>
      <w:r w:rsidRPr="00E11C0C">
        <w:instrText xml:space="preserve"> PAGEREF _Toc517101654 \h </w:instrText>
      </w:r>
      <w:r w:rsidRPr="00E11C0C">
        <w:fldChar w:fldCharType="separate"/>
      </w:r>
      <w:r w:rsidR="00DF78B2">
        <w:t>10</w:t>
      </w:r>
      <w:r w:rsidRPr="00E11C0C">
        <w:fldChar w:fldCharType="end"/>
      </w:r>
    </w:p>
    <w:p w14:paraId="7C73216C" w14:textId="25F9E5BF" w:rsidR="00680FB8" w:rsidRPr="00E11C0C" w:rsidRDefault="00680FB8">
      <w:pPr>
        <w:pStyle w:val="Obsah3"/>
        <w:rPr>
          <w:rFonts w:ascii="Calibri" w:hAnsi="Calibri"/>
        </w:rPr>
      </w:pPr>
      <w:r w:rsidRPr="00E11C0C">
        <w:t>I.C.9. Plochy veřejných prostranství</w:t>
      </w:r>
      <w:r w:rsidRPr="00E11C0C">
        <w:tab/>
      </w:r>
      <w:r w:rsidRPr="00E11C0C">
        <w:fldChar w:fldCharType="begin"/>
      </w:r>
      <w:r w:rsidRPr="00E11C0C">
        <w:instrText xml:space="preserve"> PAGEREF _Toc517101655 \h </w:instrText>
      </w:r>
      <w:r w:rsidRPr="00E11C0C">
        <w:fldChar w:fldCharType="separate"/>
      </w:r>
      <w:r w:rsidR="00DF78B2">
        <w:t>11</w:t>
      </w:r>
      <w:r w:rsidRPr="00E11C0C">
        <w:fldChar w:fldCharType="end"/>
      </w:r>
    </w:p>
    <w:p w14:paraId="67D614C2" w14:textId="47D5ED9C" w:rsidR="00680FB8" w:rsidRPr="00E11C0C" w:rsidRDefault="00680FB8">
      <w:pPr>
        <w:pStyle w:val="Obsah2"/>
        <w:rPr>
          <w:rFonts w:ascii="Calibri" w:hAnsi="Calibri"/>
          <w:sz w:val="20"/>
          <w:szCs w:val="20"/>
        </w:rPr>
      </w:pPr>
      <w:r w:rsidRPr="00E11C0C">
        <w:rPr>
          <w:sz w:val="20"/>
          <w:szCs w:val="20"/>
        </w:rPr>
        <w:t>I.D.</w:t>
      </w:r>
      <w:r w:rsidRPr="00E11C0C">
        <w:rPr>
          <w:rFonts w:ascii="Calibri" w:hAnsi="Calibri"/>
          <w:sz w:val="20"/>
          <w:szCs w:val="20"/>
        </w:rPr>
        <w:tab/>
      </w:r>
      <w:r w:rsidRPr="00E11C0C">
        <w:rPr>
          <w:sz w:val="20"/>
          <w:szCs w:val="20"/>
        </w:rPr>
        <w:t>KONCEPCE VEŘEJNÉ INFRASTRUKTURY</w:t>
      </w:r>
      <w:r w:rsidRPr="00E11C0C">
        <w:rPr>
          <w:sz w:val="20"/>
          <w:szCs w:val="20"/>
        </w:rPr>
        <w:tab/>
      </w:r>
      <w:r w:rsidRPr="00E11C0C">
        <w:rPr>
          <w:sz w:val="20"/>
          <w:szCs w:val="20"/>
        </w:rPr>
        <w:fldChar w:fldCharType="begin"/>
      </w:r>
      <w:r w:rsidRPr="00E11C0C">
        <w:rPr>
          <w:sz w:val="20"/>
          <w:szCs w:val="20"/>
        </w:rPr>
        <w:instrText xml:space="preserve"> PAGEREF _Toc517101656 \h </w:instrText>
      </w:r>
      <w:r w:rsidRPr="00E11C0C">
        <w:rPr>
          <w:sz w:val="20"/>
          <w:szCs w:val="20"/>
        </w:rPr>
      </w:r>
      <w:r w:rsidRPr="00E11C0C">
        <w:rPr>
          <w:sz w:val="20"/>
          <w:szCs w:val="20"/>
        </w:rPr>
        <w:fldChar w:fldCharType="separate"/>
      </w:r>
      <w:r w:rsidR="00DF78B2">
        <w:rPr>
          <w:sz w:val="20"/>
          <w:szCs w:val="20"/>
        </w:rPr>
        <w:t>12</w:t>
      </w:r>
      <w:r w:rsidRPr="00E11C0C">
        <w:rPr>
          <w:sz w:val="20"/>
          <w:szCs w:val="20"/>
        </w:rPr>
        <w:fldChar w:fldCharType="end"/>
      </w:r>
    </w:p>
    <w:p w14:paraId="1AE73F4E" w14:textId="01799E67" w:rsidR="00680FB8" w:rsidRPr="00E11C0C" w:rsidRDefault="00680FB8">
      <w:pPr>
        <w:pStyle w:val="Obsah3"/>
        <w:rPr>
          <w:rFonts w:ascii="Calibri" w:hAnsi="Calibri"/>
        </w:rPr>
      </w:pPr>
      <w:r w:rsidRPr="00E11C0C">
        <w:t>I.D.1. Doprava, plochy a koridory pro dopravní infrastrukturu</w:t>
      </w:r>
      <w:r w:rsidRPr="00E11C0C">
        <w:tab/>
      </w:r>
      <w:r w:rsidRPr="00E11C0C">
        <w:fldChar w:fldCharType="begin"/>
      </w:r>
      <w:r w:rsidRPr="00E11C0C">
        <w:instrText xml:space="preserve"> PAGEREF _Toc517101657 \h </w:instrText>
      </w:r>
      <w:r w:rsidRPr="00E11C0C">
        <w:fldChar w:fldCharType="separate"/>
      </w:r>
      <w:r w:rsidR="00DF78B2">
        <w:t>12</w:t>
      </w:r>
      <w:r w:rsidRPr="00E11C0C">
        <w:fldChar w:fldCharType="end"/>
      </w:r>
    </w:p>
    <w:p w14:paraId="34744B3C" w14:textId="780EEE69" w:rsidR="00680FB8" w:rsidRPr="00E11C0C" w:rsidRDefault="00680FB8">
      <w:pPr>
        <w:pStyle w:val="Obsah3"/>
        <w:rPr>
          <w:rFonts w:ascii="Calibri" w:hAnsi="Calibri"/>
        </w:rPr>
      </w:pPr>
      <w:r w:rsidRPr="00E11C0C">
        <w:t>I.D.2. Technická infrastruktura, plochy a koridory pro technickou infrastrukturu</w:t>
      </w:r>
      <w:r w:rsidRPr="00E11C0C">
        <w:tab/>
      </w:r>
      <w:r w:rsidRPr="00E11C0C">
        <w:fldChar w:fldCharType="begin"/>
      </w:r>
      <w:r w:rsidRPr="00E11C0C">
        <w:instrText xml:space="preserve"> PAGEREF _Toc517101658 \h </w:instrText>
      </w:r>
      <w:r w:rsidRPr="00E11C0C">
        <w:fldChar w:fldCharType="separate"/>
      </w:r>
      <w:r w:rsidR="00DF78B2">
        <w:t>15</w:t>
      </w:r>
      <w:r w:rsidRPr="00E11C0C">
        <w:fldChar w:fldCharType="end"/>
      </w:r>
    </w:p>
    <w:p w14:paraId="6C77039A" w14:textId="11E5F8F2" w:rsidR="00680FB8" w:rsidRPr="00E11C0C" w:rsidRDefault="00680FB8">
      <w:pPr>
        <w:pStyle w:val="Obsah2"/>
        <w:rPr>
          <w:rFonts w:ascii="Calibri" w:hAnsi="Calibri"/>
          <w:sz w:val="20"/>
          <w:szCs w:val="20"/>
        </w:rPr>
      </w:pPr>
      <w:r w:rsidRPr="00E11C0C">
        <w:rPr>
          <w:sz w:val="20"/>
          <w:szCs w:val="20"/>
        </w:rPr>
        <w:t>I.E.</w:t>
      </w:r>
      <w:r w:rsidRPr="00E11C0C">
        <w:rPr>
          <w:rFonts w:ascii="Calibri" w:hAnsi="Calibri"/>
          <w:sz w:val="20"/>
          <w:szCs w:val="20"/>
        </w:rPr>
        <w:tab/>
      </w:r>
      <w:r w:rsidRPr="00E11C0C">
        <w:rPr>
          <w:sz w:val="20"/>
          <w:szCs w:val="20"/>
        </w:rPr>
        <w:t>KONCEPCE USPOŘÁDÁNÍ KRAJINY</w:t>
      </w:r>
      <w:r w:rsidRPr="00E11C0C">
        <w:rPr>
          <w:sz w:val="20"/>
          <w:szCs w:val="20"/>
        </w:rPr>
        <w:tab/>
      </w:r>
      <w:r w:rsidRPr="00E11C0C">
        <w:rPr>
          <w:sz w:val="20"/>
          <w:szCs w:val="20"/>
        </w:rPr>
        <w:fldChar w:fldCharType="begin"/>
      </w:r>
      <w:r w:rsidRPr="00E11C0C">
        <w:rPr>
          <w:sz w:val="20"/>
          <w:szCs w:val="20"/>
        </w:rPr>
        <w:instrText xml:space="preserve"> PAGEREF _Toc517101659 \h </w:instrText>
      </w:r>
      <w:r w:rsidRPr="00E11C0C">
        <w:rPr>
          <w:sz w:val="20"/>
          <w:szCs w:val="20"/>
        </w:rPr>
      </w:r>
      <w:r w:rsidRPr="00E11C0C">
        <w:rPr>
          <w:sz w:val="20"/>
          <w:szCs w:val="20"/>
        </w:rPr>
        <w:fldChar w:fldCharType="separate"/>
      </w:r>
      <w:r w:rsidR="00DF78B2">
        <w:rPr>
          <w:sz w:val="20"/>
          <w:szCs w:val="20"/>
        </w:rPr>
        <w:t>17</w:t>
      </w:r>
      <w:r w:rsidRPr="00E11C0C">
        <w:rPr>
          <w:sz w:val="20"/>
          <w:szCs w:val="20"/>
        </w:rPr>
        <w:fldChar w:fldCharType="end"/>
      </w:r>
    </w:p>
    <w:p w14:paraId="2CD21DBD" w14:textId="1F7EF242" w:rsidR="00680FB8" w:rsidRPr="00E11C0C" w:rsidRDefault="00680FB8">
      <w:pPr>
        <w:pStyle w:val="Obsah3"/>
        <w:rPr>
          <w:rFonts w:ascii="Calibri" w:hAnsi="Calibri"/>
        </w:rPr>
      </w:pPr>
      <w:r w:rsidRPr="00E11C0C">
        <w:t>I.E.1. Plochy s rozdílným způsobem využití a plochy změn v krajině</w:t>
      </w:r>
      <w:r w:rsidRPr="00E11C0C">
        <w:tab/>
      </w:r>
      <w:r w:rsidRPr="00E11C0C">
        <w:fldChar w:fldCharType="begin"/>
      </w:r>
      <w:r w:rsidRPr="00E11C0C">
        <w:instrText xml:space="preserve"> PAGEREF _Toc517101660 \h </w:instrText>
      </w:r>
      <w:r w:rsidRPr="00E11C0C">
        <w:fldChar w:fldCharType="separate"/>
      </w:r>
      <w:r w:rsidR="00DF78B2">
        <w:t>17</w:t>
      </w:r>
      <w:r w:rsidRPr="00E11C0C">
        <w:fldChar w:fldCharType="end"/>
      </w:r>
    </w:p>
    <w:p w14:paraId="13CB99A1" w14:textId="52575FAB" w:rsidR="00680FB8" w:rsidRPr="00E11C0C" w:rsidRDefault="00680FB8">
      <w:pPr>
        <w:pStyle w:val="Obsah3"/>
        <w:rPr>
          <w:rFonts w:ascii="Calibri" w:hAnsi="Calibri"/>
        </w:rPr>
      </w:pPr>
      <w:r w:rsidRPr="00E11C0C">
        <w:t>I.E.2. Krajinný ráz</w:t>
      </w:r>
      <w:r w:rsidRPr="00E11C0C">
        <w:tab/>
      </w:r>
      <w:r w:rsidRPr="00E11C0C">
        <w:fldChar w:fldCharType="begin"/>
      </w:r>
      <w:r w:rsidRPr="00E11C0C">
        <w:instrText xml:space="preserve"> PAGEREF _Toc517101661 \h </w:instrText>
      </w:r>
      <w:r w:rsidRPr="00E11C0C">
        <w:fldChar w:fldCharType="separate"/>
      </w:r>
      <w:r w:rsidR="00DF78B2">
        <w:t>17</w:t>
      </w:r>
      <w:r w:rsidRPr="00E11C0C">
        <w:fldChar w:fldCharType="end"/>
      </w:r>
    </w:p>
    <w:p w14:paraId="04D17149" w14:textId="37D56FEB" w:rsidR="00680FB8" w:rsidRPr="00E11C0C" w:rsidRDefault="00680FB8">
      <w:pPr>
        <w:pStyle w:val="Obsah3"/>
        <w:rPr>
          <w:rFonts w:ascii="Calibri" w:hAnsi="Calibri"/>
        </w:rPr>
      </w:pPr>
      <w:r w:rsidRPr="00E11C0C">
        <w:t>I.E.3. Územní systém ekologické stability</w:t>
      </w:r>
      <w:r w:rsidRPr="00E11C0C">
        <w:tab/>
      </w:r>
      <w:r w:rsidRPr="00E11C0C">
        <w:fldChar w:fldCharType="begin"/>
      </w:r>
      <w:r w:rsidRPr="00E11C0C">
        <w:instrText xml:space="preserve"> PAGEREF _Toc517101662 \h </w:instrText>
      </w:r>
      <w:r w:rsidRPr="00E11C0C">
        <w:fldChar w:fldCharType="separate"/>
      </w:r>
      <w:r w:rsidR="00DF78B2">
        <w:t>18</w:t>
      </w:r>
      <w:r w:rsidRPr="00E11C0C">
        <w:fldChar w:fldCharType="end"/>
      </w:r>
    </w:p>
    <w:p w14:paraId="71F3AF0B" w14:textId="57284DD7" w:rsidR="00680FB8" w:rsidRPr="00E11C0C" w:rsidRDefault="00680FB8">
      <w:pPr>
        <w:pStyle w:val="Obsah3"/>
        <w:rPr>
          <w:rFonts w:ascii="Calibri" w:hAnsi="Calibri"/>
        </w:rPr>
      </w:pPr>
      <w:r w:rsidRPr="00E11C0C">
        <w:t>I.E.4. Prostupnost krajiny</w:t>
      </w:r>
      <w:r w:rsidRPr="00E11C0C">
        <w:tab/>
      </w:r>
      <w:r w:rsidRPr="00E11C0C">
        <w:fldChar w:fldCharType="begin"/>
      </w:r>
      <w:r w:rsidRPr="00E11C0C">
        <w:instrText xml:space="preserve"> PAGEREF _Toc517101663 \h </w:instrText>
      </w:r>
      <w:r w:rsidRPr="00E11C0C">
        <w:fldChar w:fldCharType="separate"/>
      </w:r>
      <w:r w:rsidR="00DF78B2">
        <w:t>20</w:t>
      </w:r>
      <w:r w:rsidRPr="00E11C0C">
        <w:fldChar w:fldCharType="end"/>
      </w:r>
    </w:p>
    <w:p w14:paraId="2C8F3BAC" w14:textId="51D246B3" w:rsidR="00680FB8" w:rsidRPr="00E11C0C" w:rsidRDefault="00680FB8">
      <w:pPr>
        <w:pStyle w:val="Obsah3"/>
        <w:rPr>
          <w:rFonts w:ascii="Calibri" w:hAnsi="Calibri"/>
        </w:rPr>
      </w:pPr>
      <w:r w:rsidRPr="00E11C0C">
        <w:t>I.E.5. Rekreační využívání krajiny</w:t>
      </w:r>
      <w:r w:rsidRPr="00E11C0C">
        <w:tab/>
      </w:r>
      <w:r w:rsidRPr="00E11C0C">
        <w:fldChar w:fldCharType="begin"/>
      </w:r>
      <w:r w:rsidRPr="00E11C0C">
        <w:instrText xml:space="preserve"> PAGEREF _Toc517101664 \h </w:instrText>
      </w:r>
      <w:r w:rsidRPr="00E11C0C">
        <w:fldChar w:fldCharType="separate"/>
      </w:r>
      <w:r w:rsidR="00DF78B2">
        <w:t>20</w:t>
      </w:r>
      <w:r w:rsidRPr="00E11C0C">
        <w:fldChar w:fldCharType="end"/>
      </w:r>
    </w:p>
    <w:p w14:paraId="0DF106EF" w14:textId="1419EEFA" w:rsidR="00680FB8" w:rsidRPr="00E11C0C" w:rsidRDefault="00680FB8">
      <w:pPr>
        <w:pStyle w:val="Obsah3"/>
        <w:rPr>
          <w:rFonts w:ascii="Calibri" w:hAnsi="Calibri"/>
        </w:rPr>
      </w:pPr>
      <w:r w:rsidRPr="00E11C0C">
        <w:t>I.E.6. Plochy vodní a vodohospodářské, ochrana před povodněmi</w:t>
      </w:r>
      <w:r w:rsidRPr="00E11C0C">
        <w:tab/>
      </w:r>
      <w:r w:rsidRPr="00E11C0C">
        <w:fldChar w:fldCharType="begin"/>
      </w:r>
      <w:r w:rsidRPr="00E11C0C">
        <w:instrText xml:space="preserve"> PAGEREF _Toc517101665 \h </w:instrText>
      </w:r>
      <w:r w:rsidRPr="00E11C0C">
        <w:fldChar w:fldCharType="separate"/>
      </w:r>
      <w:r w:rsidR="00DF78B2">
        <w:t>21</w:t>
      </w:r>
      <w:r w:rsidRPr="00E11C0C">
        <w:fldChar w:fldCharType="end"/>
      </w:r>
    </w:p>
    <w:p w14:paraId="72A3C34E" w14:textId="6D3D99AD" w:rsidR="00680FB8" w:rsidRPr="00E11C0C" w:rsidRDefault="00680FB8">
      <w:pPr>
        <w:pStyle w:val="Obsah3"/>
        <w:rPr>
          <w:rFonts w:ascii="Calibri" w:hAnsi="Calibri"/>
        </w:rPr>
      </w:pPr>
      <w:r w:rsidRPr="00E11C0C">
        <w:t>I.E.7. Protierozní opatření</w:t>
      </w:r>
      <w:r w:rsidRPr="00E11C0C">
        <w:tab/>
      </w:r>
      <w:r w:rsidRPr="00E11C0C">
        <w:fldChar w:fldCharType="begin"/>
      </w:r>
      <w:r w:rsidRPr="00E11C0C">
        <w:instrText xml:space="preserve"> PAGEREF _Toc517101666 \h </w:instrText>
      </w:r>
      <w:r w:rsidRPr="00E11C0C">
        <w:fldChar w:fldCharType="separate"/>
      </w:r>
      <w:r w:rsidR="00DF78B2">
        <w:t>21</w:t>
      </w:r>
      <w:r w:rsidRPr="00E11C0C">
        <w:fldChar w:fldCharType="end"/>
      </w:r>
    </w:p>
    <w:p w14:paraId="0F88884A" w14:textId="23A21644" w:rsidR="00680FB8" w:rsidRPr="00E11C0C" w:rsidRDefault="00680FB8">
      <w:pPr>
        <w:pStyle w:val="Obsah3"/>
        <w:rPr>
          <w:rFonts w:ascii="Calibri" w:hAnsi="Calibri"/>
        </w:rPr>
      </w:pPr>
      <w:r w:rsidRPr="00E11C0C">
        <w:t>I.E.8. Plochy těžby nerostů</w:t>
      </w:r>
      <w:r w:rsidRPr="00E11C0C">
        <w:tab/>
      </w:r>
      <w:r w:rsidRPr="00E11C0C">
        <w:fldChar w:fldCharType="begin"/>
      </w:r>
      <w:r w:rsidRPr="00E11C0C">
        <w:instrText xml:space="preserve"> PAGEREF _Toc517101667 \h </w:instrText>
      </w:r>
      <w:r w:rsidRPr="00E11C0C">
        <w:fldChar w:fldCharType="separate"/>
      </w:r>
      <w:r w:rsidR="00DF78B2">
        <w:t>21</w:t>
      </w:r>
      <w:r w:rsidRPr="00E11C0C">
        <w:fldChar w:fldCharType="end"/>
      </w:r>
    </w:p>
    <w:p w14:paraId="03E14997" w14:textId="6C21924E" w:rsidR="00680FB8" w:rsidRPr="00E11C0C" w:rsidRDefault="00680FB8">
      <w:pPr>
        <w:pStyle w:val="Obsah3"/>
        <w:rPr>
          <w:rFonts w:ascii="Calibri" w:hAnsi="Calibri"/>
        </w:rPr>
      </w:pPr>
      <w:r w:rsidRPr="00E11C0C">
        <w:t>I.E.9. Ochrana půdy, povrchových a podzemních vod</w:t>
      </w:r>
      <w:r w:rsidRPr="00E11C0C">
        <w:tab/>
      </w:r>
      <w:r w:rsidRPr="00E11C0C">
        <w:fldChar w:fldCharType="begin"/>
      </w:r>
      <w:r w:rsidRPr="00E11C0C">
        <w:instrText xml:space="preserve"> PAGEREF _Toc517101668 \h </w:instrText>
      </w:r>
      <w:r w:rsidRPr="00E11C0C">
        <w:fldChar w:fldCharType="separate"/>
      </w:r>
      <w:r w:rsidR="00DF78B2">
        <w:t>22</w:t>
      </w:r>
      <w:r w:rsidRPr="00E11C0C">
        <w:fldChar w:fldCharType="end"/>
      </w:r>
    </w:p>
    <w:p w14:paraId="74D0DD00" w14:textId="3711F7E7" w:rsidR="00680FB8" w:rsidRPr="00E11C0C" w:rsidRDefault="00680FB8">
      <w:pPr>
        <w:pStyle w:val="Obsah2"/>
        <w:rPr>
          <w:rFonts w:ascii="Calibri" w:hAnsi="Calibri"/>
          <w:sz w:val="20"/>
          <w:szCs w:val="20"/>
        </w:rPr>
      </w:pPr>
      <w:r w:rsidRPr="00E11C0C">
        <w:rPr>
          <w:sz w:val="20"/>
          <w:szCs w:val="20"/>
        </w:rPr>
        <w:t>I.F.</w:t>
      </w:r>
      <w:r w:rsidRPr="00E11C0C">
        <w:rPr>
          <w:rFonts w:ascii="Calibri" w:hAnsi="Calibri"/>
          <w:sz w:val="20"/>
          <w:szCs w:val="20"/>
        </w:rPr>
        <w:tab/>
      </w:r>
      <w:r w:rsidRPr="00E11C0C">
        <w:rPr>
          <w:sz w:val="20"/>
          <w:szCs w:val="20"/>
        </w:rPr>
        <w:t>STANOVENÍ PODMÍNEK PRO VYUŽITÍ PLOCH S ROZDÍLNÝM ZPŮSOBEM VYUŽITÍ</w:t>
      </w:r>
      <w:r w:rsidRPr="00E11C0C">
        <w:rPr>
          <w:sz w:val="20"/>
          <w:szCs w:val="20"/>
        </w:rPr>
        <w:tab/>
      </w:r>
      <w:r w:rsidRPr="00E11C0C">
        <w:rPr>
          <w:sz w:val="20"/>
          <w:szCs w:val="20"/>
        </w:rPr>
        <w:fldChar w:fldCharType="begin"/>
      </w:r>
      <w:r w:rsidRPr="00E11C0C">
        <w:rPr>
          <w:sz w:val="20"/>
          <w:szCs w:val="20"/>
        </w:rPr>
        <w:instrText xml:space="preserve"> PAGEREF _Toc517101669 \h </w:instrText>
      </w:r>
      <w:r w:rsidRPr="00E11C0C">
        <w:rPr>
          <w:sz w:val="20"/>
          <w:szCs w:val="20"/>
        </w:rPr>
      </w:r>
      <w:r w:rsidRPr="00E11C0C">
        <w:rPr>
          <w:sz w:val="20"/>
          <w:szCs w:val="20"/>
        </w:rPr>
        <w:fldChar w:fldCharType="separate"/>
      </w:r>
      <w:r w:rsidR="00DF78B2">
        <w:rPr>
          <w:sz w:val="20"/>
          <w:szCs w:val="20"/>
        </w:rPr>
        <w:t>22</w:t>
      </w:r>
      <w:r w:rsidRPr="00E11C0C">
        <w:rPr>
          <w:sz w:val="20"/>
          <w:szCs w:val="20"/>
        </w:rPr>
        <w:fldChar w:fldCharType="end"/>
      </w:r>
    </w:p>
    <w:p w14:paraId="0BBB3D38" w14:textId="4F1AFE92" w:rsidR="00680FB8" w:rsidRPr="00E11C0C" w:rsidRDefault="00680FB8">
      <w:pPr>
        <w:pStyle w:val="Obsah3"/>
        <w:rPr>
          <w:rFonts w:ascii="Calibri" w:hAnsi="Calibri"/>
        </w:rPr>
      </w:pPr>
      <w:r w:rsidRPr="00E11C0C">
        <w:t>I.F.1. Základní pojmy</w:t>
      </w:r>
      <w:r w:rsidRPr="00E11C0C">
        <w:tab/>
      </w:r>
      <w:r w:rsidRPr="00E11C0C">
        <w:fldChar w:fldCharType="begin"/>
      </w:r>
      <w:r w:rsidRPr="00E11C0C">
        <w:instrText xml:space="preserve"> PAGEREF _Toc517101670 \h </w:instrText>
      </w:r>
      <w:r w:rsidRPr="00E11C0C">
        <w:fldChar w:fldCharType="separate"/>
      </w:r>
      <w:r w:rsidR="00DF78B2">
        <w:t>23</w:t>
      </w:r>
      <w:r w:rsidRPr="00E11C0C">
        <w:fldChar w:fldCharType="end"/>
      </w:r>
    </w:p>
    <w:p w14:paraId="29283655" w14:textId="2DBFFFA4" w:rsidR="00680FB8" w:rsidRPr="00E11C0C" w:rsidRDefault="00680FB8">
      <w:pPr>
        <w:pStyle w:val="Obsah3"/>
        <w:rPr>
          <w:rFonts w:ascii="Calibri" w:hAnsi="Calibri"/>
        </w:rPr>
      </w:pPr>
      <w:r w:rsidRPr="00E11C0C">
        <w:t>I.F.2. Podmínky pro využití ploch</w:t>
      </w:r>
      <w:r w:rsidRPr="00E11C0C">
        <w:tab/>
      </w:r>
      <w:r w:rsidRPr="00E11C0C">
        <w:fldChar w:fldCharType="begin"/>
      </w:r>
      <w:r w:rsidRPr="00E11C0C">
        <w:instrText xml:space="preserve"> PAGEREF _Toc517101671 \h </w:instrText>
      </w:r>
      <w:r w:rsidRPr="00E11C0C">
        <w:fldChar w:fldCharType="separate"/>
      </w:r>
      <w:r w:rsidR="00DF78B2">
        <w:t>25</w:t>
      </w:r>
      <w:r w:rsidRPr="00E11C0C">
        <w:fldChar w:fldCharType="end"/>
      </w:r>
    </w:p>
    <w:p w14:paraId="06B91C12" w14:textId="6DD2397C" w:rsidR="00680FB8" w:rsidRPr="00E11C0C" w:rsidRDefault="00680FB8">
      <w:pPr>
        <w:pStyle w:val="Obsah3"/>
        <w:rPr>
          <w:rFonts w:ascii="Calibri" w:hAnsi="Calibri"/>
        </w:rPr>
      </w:pPr>
      <w:r w:rsidRPr="00E11C0C">
        <w:t>I.F.3. Podmínky a požadavky na prostorové uspořádání</w:t>
      </w:r>
      <w:r w:rsidRPr="00E11C0C">
        <w:tab/>
      </w:r>
      <w:r w:rsidRPr="00E11C0C">
        <w:fldChar w:fldCharType="begin"/>
      </w:r>
      <w:r w:rsidRPr="00E11C0C">
        <w:instrText xml:space="preserve"> PAGEREF _Toc517101672 \h </w:instrText>
      </w:r>
      <w:r w:rsidRPr="00E11C0C">
        <w:fldChar w:fldCharType="separate"/>
      </w:r>
      <w:r w:rsidR="00DF78B2">
        <w:t>39</w:t>
      </w:r>
      <w:r w:rsidRPr="00E11C0C">
        <w:fldChar w:fldCharType="end"/>
      </w:r>
    </w:p>
    <w:p w14:paraId="06769311" w14:textId="1AB76C3D" w:rsidR="00680FB8" w:rsidRPr="00E11C0C" w:rsidRDefault="00680FB8">
      <w:pPr>
        <w:pStyle w:val="Obsah3"/>
        <w:rPr>
          <w:rFonts w:ascii="Calibri" w:hAnsi="Calibri"/>
        </w:rPr>
      </w:pPr>
      <w:r w:rsidRPr="00E11C0C">
        <w:t>I.F.4. Další podmínky prostorového uspořádání</w:t>
      </w:r>
      <w:r w:rsidRPr="00E11C0C">
        <w:tab/>
      </w:r>
      <w:r w:rsidRPr="00E11C0C">
        <w:fldChar w:fldCharType="begin"/>
      </w:r>
      <w:r w:rsidRPr="00E11C0C">
        <w:instrText xml:space="preserve"> PAGEREF _Toc517101673 \h </w:instrText>
      </w:r>
      <w:r w:rsidRPr="00E11C0C">
        <w:fldChar w:fldCharType="separate"/>
      </w:r>
      <w:r w:rsidR="00DF78B2">
        <w:t>39</w:t>
      </w:r>
      <w:r w:rsidRPr="00E11C0C">
        <w:fldChar w:fldCharType="end"/>
      </w:r>
    </w:p>
    <w:p w14:paraId="0DF4B351" w14:textId="2A92B0CF" w:rsidR="00680FB8" w:rsidRPr="00E11C0C" w:rsidRDefault="00680FB8">
      <w:pPr>
        <w:pStyle w:val="Obsah2"/>
        <w:rPr>
          <w:rFonts w:ascii="Calibri" w:hAnsi="Calibri"/>
          <w:sz w:val="20"/>
          <w:szCs w:val="20"/>
        </w:rPr>
      </w:pPr>
      <w:r w:rsidRPr="00E11C0C">
        <w:rPr>
          <w:sz w:val="20"/>
          <w:szCs w:val="20"/>
        </w:rPr>
        <w:t>I.G.</w:t>
      </w:r>
      <w:r w:rsidRPr="00E11C0C">
        <w:rPr>
          <w:rFonts w:ascii="Calibri" w:hAnsi="Calibri"/>
          <w:sz w:val="20"/>
          <w:szCs w:val="20"/>
        </w:rPr>
        <w:tab/>
      </w:r>
      <w:r w:rsidRPr="00E11C0C">
        <w:rPr>
          <w:sz w:val="20"/>
          <w:szCs w:val="20"/>
        </w:rPr>
        <w:t>VYMEZENÍ VEŘEJNĚ PROSPĚŠNÝCH STAVEB, OPATŘENÍ, STAVEB A OPATŘENÍ K ZAJIŠŤOVÁNÍ OBRANY A BEZPEČNOSTI STÁTU A PLOCH PRO ASANACI, PRO KTERÉ LZE PRÁVA K POZEMKŮM A STAVBÁM VYVLASTNIT</w:t>
      </w:r>
      <w:r w:rsidRPr="00E11C0C">
        <w:rPr>
          <w:sz w:val="20"/>
          <w:szCs w:val="20"/>
        </w:rPr>
        <w:tab/>
      </w:r>
      <w:r w:rsidRPr="00E11C0C">
        <w:rPr>
          <w:sz w:val="20"/>
          <w:szCs w:val="20"/>
        </w:rPr>
        <w:fldChar w:fldCharType="begin"/>
      </w:r>
      <w:r w:rsidRPr="00E11C0C">
        <w:rPr>
          <w:sz w:val="20"/>
          <w:szCs w:val="20"/>
        </w:rPr>
        <w:instrText xml:space="preserve"> PAGEREF _Toc517101674 \h </w:instrText>
      </w:r>
      <w:r w:rsidRPr="00E11C0C">
        <w:rPr>
          <w:sz w:val="20"/>
          <w:szCs w:val="20"/>
        </w:rPr>
      </w:r>
      <w:r w:rsidRPr="00E11C0C">
        <w:rPr>
          <w:sz w:val="20"/>
          <w:szCs w:val="20"/>
        </w:rPr>
        <w:fldChar w:fldCharType="separate"/>
      </w:r>
      <w:r w:rsidR="00DF78B2">
        <w:rPr>
          <w:sz w:val="20"/>
          <w:szCs w:val="20"/>
        </w:rPr>
        <w:t>40</w:t>
      </w:r>
      <w:r w:rsidRPr="00E11C0C">
        <w:rPr>
          <w:sz w:val="20"/>
          <w:szCs w:val="20"/>
        </w:rPr>
        <w:fldChar w:fldCharType="end"/>
      </w:r>
    </w:p>
    <w:p w14:paraId="7F8FF07B" w14:textId="033506D7" w:rsidR="00680FB8" w:rsidRPr="00E11C0C" w:rsidRDefault="00680FB8">
      <w:pPr>
        <w:pStyle w:val="Obsah2"/>
        <w:rPr>
          <w:rFonts w:ascii="Calibri" w:hAnsi="Calibri"/>
          <w:sz w:val="20"/>
          <w:szCs w:val="20"/>
        </w:rPr>
      </w:pPr>
      <w:r w:rsidRPr="00E11C0C">
        <w:rPr>
          <w:sz w:val="20"/>
          <w:szCs w:val="20"/>
        </w:rPr>
        <w:t>I.H.</w:t>
      </w:r>
      <w:r w:rsidRPr="00E11C0C">
        <w:rPr>
          <w:rFonts w:ascii="Calibri" w:hAnsi="Calibri"/>
          <w:sz w:val="20"/>
          <w:szCs w:val="20"/>
        </w:rPr>
        <w:tab/>
      </w:r>
      <w:r w:rsidRPr="00E11C0C">
        <w:rPr>
          <w:sz w:val="20"/>
          <w:szCs w:val="20"/>
        </w:rPr>
        <w:t>VYMEZENÍ VEŘEJNĚ PROSPĚŠNÝCH STAVEB A VEŘEJNÝCH PROSTRANSTVÍ, PRO KTERÉ LZE UPLATNIT předkupní právo</w:t>
      </w:r>
      <w:r w:rsidRPr="00E11C0C">
        <w:rPr>
          <w:sz w:val="20"/>
          <w:szCs w:val="20"/>
        </w:rPr>
        <w:tab/>
      </w:r>
      <w:r w:rsidRPr="00E11C0C">
        <w:rPr>
          <w:sz w:val="20"/>
          <w:szCs w:val="20"/>
        </w:rPr>
        <w:fldChar w:fldCharType="begin"/>
      </w:r>
      <w:r w:rsidRPr="00E11C0C">
        <w:rPr>
          <w:sz w:val="20"/>
          <w:szCs w:val="20"/>
        </w:rPr>
        <w:instrText xml:space="preserve"> PAGEREF _Toc517101675 \h </w:instrText>
      </w:r>
      <w:r w:rsidRPr="00E11C0C">
        <w:rPr>
          <w:sz w:val="20"/>
          <w:szCs w:val="20"/>
        </w:rPr>
      </w:r>
      <w:r w:rsidRPr="00E11C0C">
        <w:rPr>
          <w:sz w:val="20"/>
          <w:szCs w:val="20"/>
        </w:rPr>
        <w:fldChar w:fldCharType="separate"/>
      </w:r>
      <w:r w:rsidR="00DF78B2">
        <w:rPr>
          <w:sz w:val="20"/>
          <w:szCs w:val="20"/>
        </w:rPr>
        <w:t>41</w:t>
      </w:r>
      <w:r w:rsidRPr="00E11C0C">
        <w:rPr>
          <w:sz w:val="20"/>
          <w:szCs w:val="20"/>
        </w:rPr>
        <w:fldChar w:fldCharType="end"/>
      </w:r>
    </w:p>
    <w:p w14:paraId="50099884" w14:textId="478070A9" w:rsidR="00680FB8" w:rsidRPr="00E11C0C" w:rsidRDefault="00680FB8">
      <w:pPr>
        <w:pStyle w:val="Obsah2"/>
        <w:rPr>
          <w:rFonts w:ascii="Calibri" w:hAnsi="Calibri"/>
          <w:sz w:val="20"/>
          <w:szCs w:val="20"/>
        </w:rPr>
      </w:pPr>
      <w:r w:rsidRPr="00E11C0C">
        <w:rPr>
          <w:sz w:val="20"/>
          <w:szCs w:val="20"/>
        </w:rPr>
        <w:t>I.I.</w:t>
      </w:r>
      <w:r w:rsidRPr="00E11C0C">
        <w:rPr>
          <w:rFonts w:ascii="Calibri" w:hAnsi="Calibri"/>
          <w:sz w:val="20"/>
          <w:szCs w:val="20"/>
        </w:rPr>
        <w:tab/>
      </w:r>
      <w:r w:rsidRPr="00E11C0C">
        <w:rPr>
          <w:sz w:val="20"/>
          <w:szCs w:val="20"/>
        </w:rPr>
        <w:t>STANOVENÍ KOMPENZAČNÍCH OPATŘENÍ</w:t>
      </w:r>
      <w:r w:rsidRPr="00E11C0C">
        <w:rPr>
          <w:sz w:val="20"/>
          <w:szCs w:val="20"/>
        </w:rPr>
        <w:tab/>
      </w:r>
      <w:r w:rsidRPr="00E11C0C">
        <w:rPr>
          <w:sz w:val="20"/>
          <w:szCs w:val="20"/>
        </w:rPr>
        <w:fldChar w:fldCharType="begin"/>
      </w:r>
      <w:r w:rsidRPr="00E11C0C">
        <w:rPr>
          <w:sz w:val="20"/>
          <w:szCs w:val="20"/>
        </w:rPr>
        <w:instrText xml:space="preserve"> PAGEREF _Toc517101676 \h </w:instrText>
      </w:r>
      <w:r w:rsidRPr="00E11C0C">
        <w:rPr>
          <w:sz w:val="20"/>
          <w:szCs w:val="20"/>
        </w:rPr>
      </w:r>
      <w:r w:rsidRPr="00E11C0C">
        <w:rPr>
          <w:sz w:val="20"/>
          <w:szCs w:val="20"/>
        </w:rPr>
        <w:fldChar w:fldCharType="separate"/>
      </w:r>
      <w:r w:rsidR="00DF78B2">
        <w:rPr>
          <w:sz w:val="20"/>
          <w:szCs w:val="20"/>
        </w:rPr>
        <w:t>41</w:t>
      </w:r>
      <w:r w:rsidRPr="00E11C0C">
        <w:rPr>
          <w:sz w:val="20"/>
          <w:szCs w:val="20"/>
        </w:rPr>
        <w:fldChar w:fldCharType="end"/>
      </w:r>
    </w:p>
    <w:p w14:paraId="1B2CE748" w14:textId="27AEA98B" w:rsidR="00680FB8" w:rsidRPr="00E11C0C" w:rsidRDefault="00680FB8">
      <w:pPr>
        <w:pStyle w:val="Obsah2"/>
        <w:rPr>
          <w:rFonts w:ascii="Calibri" w:hAnsi="Calibri"/>
          <w:sz w:val="20"/>
          <w:szCs w:val="20"/>
        </w:rPr>
      </w:pPr>
      <w:r w:rsidRPr="00E11C0C">
        <w:rPr>
          <w:sz w:val="20"/>
          <w:szCs w:val="20"/>
        </w:rPr>
        <w:t>I.J.</w:t>
      </w:r>
      <w:r w:rsidRPr="00E11C0C">
        <w:rPr>
          <w:rFonts w:ascii="Calibri" w:hAnsi="Calibri"/>
          <w:sz w:val="20"/>
          <w:szCs w:val="20"/>
        </w:rPr>
        <w:tab/>
      </w:r>
      <w:r w:rsidRPr="00E11C0C">
        <w:rPr>
          <w:sz w:val="20"/>
          <w:szCs w:val="20"/>
        </w:rPr>
        <w:t>VYMEZENÍ PLOCH A KORIDORŮ ÚZEMNÍCH REZERV</w:t>
      </w:r>
      <w:r w:rsidRPr="00E11C0C">
        <w:rPr>
          <w:sz w:val="20"/>
          <w:szCs w:val="20"/>
        </w:rPr>
        <w:tab/>
      </w:r>
      <w:r w:rsidRPr="00E11C0C">
        <w:rPr>
          <w:sz w:val="20"/>
          <w:szCs w:val="20"/>
        </w:rPr>
        <w:fldChar w:fldCharType="begin"/>
      </w:r>
      <w:r w:rsidRPr="00E11C0C">
        <w:rPr>
          <w:sz w:val="20"/>
          <w:szCs w:val="20"/>
        </w:rPr>
        <w:instrText xml:space="preserve"> PAGEREF _Toc517101677 \h </w:instrText>
      </w:r>
      <w:r w:rsidRPr="00E11C0C">
        <w:rPr>
          <w:sz w:val="20"/>
          <w:szCs w:val="20"/>
        </w:rPr>
      </w:r>
      <w:r w:rsidRPr="00E11C0C">
        <w:rPr>
          <w:sz w:val="20"/>
          <w:szCs w:val="20"/>
        </w:rPr>
        <w:fldChar w:fldCharType="separate"/>
      </w:r>
      <w:r w:rsidR="00DF78B2">
        <w:rPr>
          <w:sz w:val="20"/>
          <w:szCs w:val="20"/>
        </w:rPr>
        <w:t>42</w:t>
      </w:r>
      <w:r w:rsidRPr="00E11C0C">
        <w:rPr>
          <w:sz w:val="20"/>
          <w:szCs w:val="20"/>
        </w:rPr>
        <w:fldChar w:fldCharType="end"/>
      </w:r>
    </w:p>
    <w:p w14:paraId="24B17B24" w14:textId="23491302" w:rsidR="00680FB8" w:rsidRPr="00E11C0C" w:rsidRDefault="00680FB8">
      <w:pPr>
        <w:pStyle w:val="Obsah2"/>
        <w:rPr>
          <w:rFonts w:ascii="Calibri" w:hAnsi="Calibri"/>
          <w:sz w:val="20"/>
          <w:szCs w:val="20"/>
        </w:rPr>
      </w:pPr>
      <w:r w:rsidRPr="00E11C0C">
        <w:rPr>
          <w:sz w:val="20"/>
          <w:szCs w:val="20"/>
        </w:rPr>
        <w:t>I.K.</w:t>
      </w:r>
      <w:r w:rsidRPr="00E11C0C">
        <w:rPr>
          <w:rFonts w:ascii="Calibri" w:hAnsi="Calibri"/>
          <w:sz w:val="20"/>
          <w:szCs w:val="20"/>
        </w:rPr>
        <w:tab/>
      </w:r>
      <w:r w:rsidRPr="00E11C0C">
        <w:rPr>
          <w:sz w:val="20"/>
          <w:szCs w:val="20"/>
        </w:rPr>
        <w:t>VYMEZENÍ PLOCH A KORIDORŮ, VE KTERÝCH JE ROZHODOVÁNÍ PODMÍNĚNO DOHODOU O PARCELACI</w:t>
      </w:r>
      <w:r w:rsidRPr="00E11C0C">
        <w:rPr>
          <w:sz w:val="20"/>
          <w:szCs w:val="20"/>
        </w:rPr>
        <w:tab/>
      </w:r>
      <w:r w:rsidRPr="00E11C0C">
        <w:rPr>
          <w:sz w:val="20"/>
          <w:szCs w:val="20"/>
        </w:rPr>
        <w:fldChar w:fldCharType="begin"/>
      </w:r>
      <w:r w:rsidRPr="00E11C0C">
        <w:rPr>
          <w:sz w:val="20"/>
          <w:szCs w:val="20"/>
        </w:rPr>
        <w:instrText xml:space="preserve"> PAGEREF _Toc517101678 \h </w:instrText>
      </w:r>
      <w:r w:rsidRPr="00E11C0C">
        <w:rPr>
          <w:sz w:val="20"/>
          <w:szCs w:val="20"/>
        </w:rPr>
      </w:r>
      <w:r w:rsidRPr="00E11C0C">
        <w:rPr>
          <w:sz w:val="20"/>
          <w:szCs w:val="20"/>
        </w:rPr>
        <w:fldChar w:fldCharType="separate"/>
      </w:r>
      <w:r w:rsidR="00DF78B2">
        <w:rPr>
          <w:sz w:val="20"/>
          <w:szCs w:val="20"/>
        </w:rPr>
        <w:t>42</w:t>
      </w:r>
      <w:r w:rsidRPr="00E11C0C">
        <w:rPr>
          <w:sz w:val="20"/>
          <w:szCs w:val="20"/>
        </w:rPr>
        <w:fldChar w:fldCharType="end"/>
      </w:r>
    </w:p>
    <w:p w14:paraId="47CDE094" w14:textId="358455E7" w:rsidR="00680FB8" w:rsidRPr="00E11C0C" w:rsidRDefault="00680FB8">
      <w:pPr>
        <w:pStyle w:val="Obsah2"/>
        <w:rPr>
          <w:rFonts w:ascii="Calibri" w:hAnsi="Calibri"/>
          <w:sz w:val="20"/>
          <w:szCs w:val="20"/>
        </w:rPr>
      </w:pPr>
      <w:r w:rsidRPr="00E11C0C">
        <w:rPr>
          <w:sz w:val="20"/>
          <w:szCs w:val="20"/>
        </w:rPr>
        <w:t>I.L.</w:t>
      </w:r>
      <w:r w:rsidRPr="00E11C0C">
        <w:rPr>
          <w:rFonts w:ascii="Calibri" w:hAnsi="Calibri"/>
          <w:sz w:val="20"/>
          <w:szCs w:val="20"/>
        </w:rPr>
        <w:tab/>
      </w:r>
      <w:r w:rsidRPr="00E11C0C">
        <w:rPr>
          <w:sz w:val="20"/>
          <w:szCs w:val="20"/>
        </w:rPr>
        <w:t>VYMEZENÍ PLOCH A KORIDORŮ, VE KTERÝCH JE ROZHODOVÁNÍ PODMÍNĚNO ZPRACOVÁNÍM ÚZEMNÍ STUDIE</w:t>
      </w:r>
      <w:r w:rsidRPr="00E11C0C">
        <w:rPr>
          <w:sz w:val="20"/>
          <w:szCs w:val="20"/>
        </w:rPr>
        <w:tab/>
      </w:r>
      <w:r w:rsidRPr="00E11C0C">
        <w:rPr>
          <w:sz w:val="20"/>
          <w:szCs w:val="20"/>
        </w:rPr>
        <w:fldChar w:fldCharType="begin"/>
      </w:r>
      <w:r w:rsidRPr="00E11C0C">
        <w:rPr>
          <w:sz w:val="20"/>
          <w:szCs w:val="20"/>
        </w:rPr>
        <w:instrText xml:space="preserve"> PAGEREF _Toc517101679 \h </w:instrText>
      </w:r>
      <w:r w:rsidRPr="00E11C0C">
        <w:rPr>
          <w:sz w:val="20"/>
          <w:szCs w:val="20"/>
        </w:rPr>
      </w:r>
      <w:r w:rsidRPr="00E11C0C">
        <w:rPr>
          <w:sz w:val="20"/>
          <w:szCs w:val="20"/>
        </w:rPr>
        <w:fldChar w:fldCharType="separate"/>
      </w:r>
      <w:r w:rsidR="00DF78B2">
        <w:rPr>
          <w:sz w:val="20"/>
          <w:szCs w:val="20"/>
        </w:rPr>
        <w:t>42</w:t>
      </w:r>
      <w:r w:rsidRPr="00E11C0C">
        <w:rPr>
          <w:sz w:val="20"/>
          <w:szCs w:val="20"/>
        </w:rPr>
        <w:fldChar w:fldCharType="end"/>
      </w:r>
    </w:p>
    <w:p w14:paraId="402D7910" w14:textId="2838AD7B" w:rsidR="00680FB8" w:rsidRPr="00E11C0C" w:rsidRDefault="00680FB8">
      <w:pPr>
        <w:pStyle w:val="Obsah2"/>
        <w:rPr>
          <w:rFonts w:ascii="Calibri" w:hAnsi="Calibri"/>
          <w:sz w:val="20"/>
          <w:szCs w:val="20"/>
        </w:rPr>
      </w:pPr>
      <w:r w:rsidRPr="00E11C0C">
        <w:rPr>
          <w:sz w:val="20"/>
          <w:szCs w:val="20"/>
        </w:rPr>
        <w:t>I.M.</w:t>
      </w:r>
      <w:r w:rsidRPr="00E11C0C">
        <w:rPr>
          <w:rFonts w:ascii="Calibri" w:hAnsi="Calibri"/>
          <w:sz w:val="20"/>
          <w:szCs w:val="20"/>
        </w:rPr>
        <w:tab/>
      </w:r>
      <w:r w:rsidRPr="00E11C0C">
        <w:rPr>
          <w:sz w:val="20"/>
          <w:szCs w:val="20"/>
        </w:rPr>
        <w:t>VYMEZENÍ PLOCH A KORIDORŮ, VE KTERÝCH JE ROZHODOVÁNÍ PODMÍNĚNO VYDÁNÍM REGULAČNÍHO PLÁNU</w:t>
      </w:r>
      <w:r w:rsidRPr="00E11C0C">
        <w:rPr>
          <w:sz w:val="20"/>
          <w:szCs w:val="20"/>
        </w:rPr>
        <w:tab/>
      </w:r>
      <w:r w:rsidRPr="00E11C0C">
        <w:rPr>
          <w:sz w:val="20"/>
          <w:szCs w:val="20"/>
        </w:rPr>
        <w:fldChar w:fldCharType="begin"/>
      </w:r>
      <w:r w:rsidRPr="00E11C0C">
        <w:rPr>
          <w:sz w:val="20"/>
          <w:szCs w:val="20"/>
        </w:rPr>
        <w:instrText xml:space="preserve"> PAGEREF _Toc517101680 \h </w:instrText>
      </w:r>
      <w:r w:rsidRPr="00E11C0C">
        <w:rPr>
          <w:sz w:val="20"/>
          <w:szCs w:val="20"/>
        </w:rPr>
      </w:r>
      <w:r w:rsidRPr="00E11C0C">
        <w:rPr>
          <w:sz w:val="20"/>
          <w:szCs w:val="20"/>
        </w:rPr>
        <w:fldChar w:fldCharType="separate"/>
      </w:r>
      <w:r w:rsidR="00DF78B2">
        <w:rPr>
          <w:sz w:val="20"/>
          <w:szCs w:val="20"/>
        </w:rPr>
        <w:t>43</w:t>
      </w:r>
      <w:r w:rsidRPr="00E11C0C">
        <w:rPr>
          <w:sz w:val="20"/>
          <w:szCs w:val="20"/>
        </w:rPr>
        <w:fldChar w:fldCharType="end"/>
      </w:r>
    </w:p>
    <w:p w14:paraId="2B8A38D9" w14:textId="15DA8C39" w:rsidR="00680FB8" w:rsidRPr="00E11C0C" w:rsidRDefault="00680FB8">
      <w:pPr>
        <w:pStyle w:val="Obsah3"/>
        <w:rPr>
          <w:rFonts w:ascii="Calibri" w:hAnsi="Calibri"/>
        </w:rPr>
      </w:pPr>
      <w:r w:rsidRPr="00E11C0C">
        <w:t>I.M.1. Návrh zadání RP v ploše Z04</w:t>
      </w:r>
      <w:r w:rsidRPr="00E11C0C">
        <w:tab/>
      </w:r>
      <w:r w:rsidRPr="00E11C0C">
        <w:fldChar w:fldCharType="begin"/>
      </w:r>
      <w:r w:rsidRPr="00E11C0C">
        <w:instrText xml:space="preserve"> PAGEREF _Toc517101681 \h </w:instrText>
      </w:r>
      <w:r w:rsidRPr="00E11C0C">
        <w:fldChar w:fldCharType="separate"/>
      </w:r>
      <w:r w:rsidR="00DF78B2">
        <w:t>43</w:t>
      </w:r>
      <w:r w:rsidRPr="00E11C0C">
        <w:fldChar w:fldCharType="end"/>
      </w:r>
    </w:p>
    <w:p w14:paraId="70B3B518" w14:textId="0E919325" w:rsidR="00680FB8" w:rsidRPr="00E11C0C" w:rsidRDefault="00680FB8">
      <w:pPr>
        <w:pStyle w:val="Obsah2"/>
        <w:rPr>
          <w:rFonts w:ascii="Calibri" w:hAnsi="Calibri"/>
          <w:sz w:val="20"/>
          <w:szCs w:val="20"/>
        </w:rPr>
      </w:pPr>
      <w:r w:rsidRPr="00E11C0C">
        <w:rPr>
          <w:sz w:val="20"/>
          <w:szCs w:val="20"/>
        </w:rPr>
        <w:t>I.N.</w:t>
      </w:r>
      <w:r w:rsidRPr="00E11C0C">
        <w:rPr>
          <w:rFonts w:ascii="Calibri" w:hAnsi="Calibri"/>
          <w:sz w:val="20"/>
          <w:szCs w:val="20"/>
        </w:rPr>
        <w:tab/>
      </w:r>
      <w:r w:rsidRPr="00E11C0C">
        <w:rPr>
          <w:sz w:val="20"/>
          <w:szCs w:val="20"/>
        </w:rPr>
        <w:t>STANOVENÍ POŘADÍ ZMĚN VYUŽITÍ ÚZEMÍ (ETAPIZACE)</w:t>
      </w:r>
      <w:r w:rsidRPr="00E11C0C">
        <w:rPr>
          <w:sz w:val="20"/>
          <w:szCs w:val="20"/>
        </w:rPr>
        <w:tab/>
      </w:r>
      <w:r w:rsidRPr="00E11C0C">
        <w:rPr>
          <w:sz w:val="20"/>
          <w:szCs w:val="20"/>
        </w:rPr>
        <w:fldChar w:fldCharType="begin"/>
      </w:r>
      <w:r w:rsidRPr="00E11C0C">
        <w:rPr>
          <w:sz w:val="20"/>
          <w:szCs w:val="20"/>
        </w:rPr>
        <w:instrText xml:space="preserve"> PAGEREF _Toc517101682 \h </w:instrText>
      </w:r>
      <w:r w:rsidRPr="00E11C0C">
        <w:rPr>
          <w:sz w:val="20"/>
          <w:szCs w:val="20"/>
        </w:rPr>
      </w:r>
      <w:r w:rsidRPr="00E11C0C">
        <w:rPr>
          <w:sz w:val="20"/>
          <w:szCs w:val="20"/>
        </w:rPr>
        <w:fldChar w:fldCharType="separate"/>
      </w:r>
      <w:r w:rsidR="00DF78B2">
        <w:rPr>
          <w:sz w:val="20"/>
          <w:szCs w:val="20"/>
        </w:rPr>
        <w:t>46</w:t>
      </w:r>
      <w:r w:rsidRPr="00E11C0C">
        <w:rPr>
          <w:sz w:val="20"/>
          <w:szCs w:val="20"/>
        </w:rPr>
        <w:fldChar w:fldCharType="end"/>
      </w:r>
    </w:p>
    <w:p w14:paraId="393758DF" w14:textId="4086CFA0" w:rsidR="00680FB8" w:rsidRPr="00E11C0C" w:rsidRDefault="00680FB8">
      <w:pPr>
        <w:pStyle w:val="Obsah2"/>
        <w:rPr>
          <w:rFonts w:ascii="Calibri" w:hAnsi="Calibri"/>
          <w:sz w:val="20"/>
          <w:szCs w:val="20"/>
        </w:rPr>
      </w:pPr>
      <w:r w:rsidRPr="00E11C0C">
        <w:rPr>
          <w:sz w:val="20"/>
          <w:szCs w:val="20"/>
        </w:rPr>
        <w:t>I.O.</w:t>
      </w:r>
      <w:r w:rsidRPr="00E11C0C">
        <w:rPr>
          <w:rFonts w:ascii="Calibri" w:hAnsi="Calibri"/>
          <w:sz w:val="20"/>
          <w:szCs w:val="20"/>
        </w:rPr>
        <w:tab/>
      </w:r>
      <w:r w:rsidRPr="00E11C0C">
        <w:rPr>
          <w:sz w:val="20"/>
          <w:szCs w:val="20"/>
        </w:rPr>
        <w:t>VYMEZENÍ ARCHITEKTONICKY NEBO URBANISTICKY VÝZNAMNÝCH STAVEB</w:t>
      </w:r>
      <w:r w:rsidRPr="00E11C0C">
        <w:rPr>
          <w:sz w:val="20"/>
          <w:szCs w:val="20"/>
        </w:rPr>
        <w:tab/>
      </w:r>
      <w:r w:rsidRPr="00E11C0C">
        <w:rPr>
          <w:sz w:val="20"/>
          <w:szCs w:val="20"/>
        </w:rPr>
        <w:fldChar w:fldCharType="begin"/>
      </w:r>
      <w:r w:rsidRPr="00E11C0C">
        <w:rPr>
          <w:sz w:val="20"/>
          <w:szCs w:val="20"/>
        </w:rPr>
        <w:instrText xml:space="preserve"> PAGEREF _Toc517101683 \h </w:instrText>
      </w:r>
      <w:r w:rsidRPr="00E11C0C">
        <w:rPr>
          <w:sz w:val="20"/>
          <w:szCs w:val="20"/>
        </w:rPr>
      </w:r>
      <w:r w:rsidRPr="00E11C0C">
        <w:rPr>
          <w:sz w:val="20"/>
          <w:szCs w:val="20"/>
        </w:rPr>
        <w:fldChar w:fldCharType="separate"/>
      </w:r>
      <w:r w:rsidR="00DF78B2">
        <w:rPr>
          <w:sz w:val="20"/>
          <w:szCs w:val="20"/>
        </w:rPr>
        <w:t>46</w:t>
      </w:r>
      <w:r w:rsidRPr="00E11C0C">
        <w:rPr>
          <w:sz w:val="20"/>
          <w:szCs w:val="20"/>
        </w:rPr>
        <w:fldChar w:fldCharType="end"/>
      </w:r>
    </w:p>
    <w:p w14:paraId="1B59464B" w14:textId="0F25EAB4" w:rsidR="0020604D" w:rsidRPr="007B5BE8" w:rsidRDefault="00680FB8" w:rsidP="00E11C0C">
      <w:pPr>
        <w:pStyle w:val="Obsah2"/>
        <w:rPr>
          <w:i/>
          <w:iCs/>
        </w:rPr>
      </w:pPr>
      <w:r w:rsidRPr="00E11C0C">
        <w:rPr>
          <w:sz w:val="20"/>
          <w:szCs w:val="20"/>
        </w:rPr>
        <w:t>I.P.</w:t>
      </w:r>
      <w:r w:rsidRPr="00E11C0C">
        <w:rPr>
          <w:rFonts w:ascii="Calibri" w:hAnsi="Calibri"/>
          <w:sz w:val="20"/>
          <w:szCs w:val="20"/>
        </w:rPr>
        <w:tab/>
      </w:r>
      <w:r w:rsidRPr="00E11C0C">
        <w:rPr>
          <w:sz w:val="20"/>
          <w:szCs w:val="20"/>
        </w:rPr>
        <w:t>ÚDAJE O POČTU LISTŮ A VÝKRESŮ ÚZEMNÍHO PLÁNU</w:t>
      </w:r>
      <w:r w:rsidRPr="00E11C0C">
        <w:rPr>
          <w:sz w:val="20"/>
          <w:szCs w:val="20"/>
        </w:rPr>
        <w:tab/>
      </w:r>
      <w:r w:rsidRPr="00E11C0C">
        <w:rPr>
          <w:sz w:val="20"/>
          <w:szCs w:val="20"/>
        </w:rPr>
        <w:fldChar w:fldCharType="begin"/>
      </w:r>
      <w:r w:rsidRPr="00E11C0C">
        <w:rPr>
          <w:sz w:val="20"/>
          <w:szCs w:val="20"/>
        </w:rPr>
        <w:instrText xml:space="preserve"> PAGEREF _Toc517101684 \h </w:instrText>
      </w:r>
      <w:r w:rsidRPr="00E11C0C">
        <w:rPr>
          <w:sz w:val="20"/>
          <w:szCs w:val="20"/>
        </w:rPr>
      </w:r>
      <w:r w:rsidRPr="00E11C0C">
        <w:rPr>
          <w:sz w:val="20"/>
          <w:szCs w:val="20"/>
        </w:rPr>
        <w:fldChar w:fldCharType="separate"/>
      </w:r>
      <w:r w:rsidR="00DF78B2">
        <w:rPr>
          <w:sz w:val="20"/>
          <w:szCs w:val="20"/>
        </w:rPr>
        <w:t>46</w:t>
      </w:r>
      <w:r w:rsidRPr="00E11C0C">
        <w:rPr>
          <w:sz w:val="20"/>
          <w:szCs w:val="20"/>
        </w:rPr>
        <w:fldChar w:fldCharType="end"/>
      </w:r>
      <w:r w:rsidR="004E2157" w:rsidRPr="00E11C0C">
        <w:rPr>
          <w:i/>
          <w:sz w:val="20"/>
          <w:szCs w:val="20"/>
        </w:rPr>
        <w:fldChar w:fldCharType="end"/>
      </w:r>
      <w:r w:rsidR="001A0728" w:rsidRPr="007B5BE8">
        <w:rPr>
          <w:i/>
        </w:rPr>
        <w:br w:type="page"/>
      </w:r>
    </w:p>
    <w:p w14:paraId="4AEA7892" w14:textId="77777777" w:rsidR="004E2157" w:rsidRPr="007B5BE8" w:rsidRDefault="004E2157" w:rsidP="00725264">
      <w:pPr>
        <w:pStyle w:val="Nadpis2"/>
      </w:pPr>
      <w:bookmarkStart w:id="0" w:name="_Toc517101642"/>
      <w:r w:rsidRPr="007B5BE8">
        <w:lastRenderedPageBreak/>
        <w:t>VYMEZENÍ ZASTAVĚNÉHO ÚZEMÍ</w:t>
      </w:r>
      <w:bookmarkEnd w:id="0"/>
    </w:p>
    <w:p w14:paraId="20206444" w14:textId="77777777" w:rsidR="00E140AC" w:rsidRPr="007B5BE8" w:rsidRDefault="00E140AC" w:rsidP="000153C3">
      <w:r w:rsidRPr="007B5BE8">
        <w:t>Zastavěné území bylo vymezeno podle § 58 zákona č.183/2006 Sb. k datu 15.</w:t>
      </w:r>
      <w:r w:rsidR="00A83BFA" w:rsidRPr="007B5BE8">
        <w:t>6</w:t>
      </w:r>
      <w:r w:rsidRPr="007B5BE8">
        <w:t>.20</w:t>
      </w:r>
      <w:r w:rsidR="00A83BFA" w:rsidRPr="007B5BE8">
        <w:t>18</w:t>
      </w:r>
      <w:r w:rsidRPr="007B5BE8">
        <w:t>. Je zobrazeno v grafické části územního plánu, především ve výkrese základního členění č. I.01.</w:t>
      </w:r>
    </w:p>
    <w:p w14:paraId="15B33569" w14:textId="77777777" w:rsidR="00902D17" w:rsidRPr="007B5BE8" w:rsidRDefault="00902D17" w:rsidP="00E140AC">
      <w:pPr>
        <w:pStyle w:val="Odrkov"/>
        <w:tabs>
          <w:tab w:val="left" w:pos="0"/>
        </w:tabs>
        <w:spacing w:before="0"/>
        <w:rPr>
          <w:i/>
          <w:iCs/>
        </w:rPr>
      </w:pPr>
    </w:p>
    <w:p w14:paraId="1714B32C" w14:textId="77777777" w:rsidR="004E2157" w:rsidRPr="007B5BE8" w:rsidRDefault="00694D3C" w:rsidP="00725264">
      <w:pPr>
        <w:pStyle w:val="Nadpis2"/>
      </w:pPr>
      <w:bookmarkStart w:id="1" w:name="_Toc517101643"/>
      <w:r w:rsidRPr="007B5BE8">
        <w:t xml:space="preserve">ZÁKLADNÍ </w:t>
      </w:r>
      <w:r w:rsidR="004E2157" w:rsidRPr="007B5BE8">
        <w:t>KONCEPCE ROZVOJE ÚZEMÍ OBCE</w:t>
      </w:r>
      <w:r w:rsidR="00B73251" w:rsidRPr="007B5BE8">
        <w:t>,</w:t>
      </w:r>
      <w:r w:rsidR="004E2157" w:rsidRPr="007B5BE8">
        <w:t xml:space="preserve"> OCHRANY </w:t>
      </w:r>
      <w:r w:rsidR="00B73251" w:rsidRPr="007B5BE8">
        <w:t xml:space="preserve">A ROZVOJE </w:t>
      </w:r>
      <w:r w:rsidR="004E2157" w:rsidRPr="007B5BE8">
        <w:t>JEHO HODNOT</w:t>
      </w:r>
      <w:bookmarkEnd w:id="1"/>
      <w:r w:rsidR="004E2157" w:rsidRPr="007B5BE8">
        <w:t xml:space="preserve"> </w:t>
      </w:r>
    </w:p>
    <w:p w14:paraId="102A510A" w14:textId="77777777" w:rsidR="004E2157" w:rsidRPr="007B5BE8" w:rsidRDefault="00694D3C" w:rsidP="000531E4">
      <w:pPr>
        <w:pStyle w:val="Nadpis3"/>
      </w:pPr>
      <w:bookmarkStart w:id="2" w:name="_Toc517101644"/>
      <w:r w:rsidRPr="007B5BE8">
        <w:t>Základní k</w:t>
      </w:r>
      <w:r w:rsidR="00857941" w:rsidRPr="007B5BE8">
        <w:t>oncepce rozvoje území</w:t>
      </w:r>
      <w:bookmarkEnd w:id="2"/>
    </w:p>
    <w:p w14:paraId="4273ACFF" w14:textId="77777777" w:rsidR="008252BF" w:rsidRPr="007B5BE8" w:rsidRDefault="008252BF" w:rsidP="008252BF">
      <w:pPr>
        <w:ind w:firstLine="708"/>
      </w:pPr>
      <w:r w:rsidRPr="007B5BE8">
        <w:t>Obec bude:</w:t>
      </w:r>
    </w:p>
    <w:p w14:paraId="6AC08D99" w14:textId="77777777" w:rsidR="008252BF" w:rsidRPr="007B5BE8" w:rsidRDefault="008252BF" w:rsidP="00556420">
      <w:pPr>
        <w:numPr>
          <w:ilvl w:val="0"/>
          <w:numId w:val="19"/>
        </w:numPr>
      </w:pPr>
      <w:r w:rsidRPr="007B5BE8">
        <w:t xml:space="preserve">zlepšovat kvalitu obytného prostředí s dobrou nabídkou vybavenosti, </w:t>
      </w:r>
    </w:p>
    <w:p w14:paraId="7805140D" w14:textId="77777777" w:rsidR="008252BF" w:rsidRPr="007B5BE8" w:rsidRDefault="008252BF" w:rsidP="00556420">
      <w:pPr>
        <w:numPr>
          <w:ilvl w:val="0"/>
          <w:numId w:val="19"/>
        </w:numPr>
      </w:pPr>
      <w:r w:rsidRPr="007B5BE8">
        <w:t>vytvářet podmínky pro rozvoj podnikatelských aktivit ve měst</w:t>
      </w:r>
      <w:r w:rsidR="00DD1304" w:rsidRPr="007B5BE8">
        <w:t>yse</w:t>
      </w:r>
      <w:r w:rsidRPr="007B5BE8">
        <w:t xml:space="preserve">, </w:t>
      </w:r>
    </w:p>
    <w:p w14:paraId="75DF1F05" w14:textId="77777777" w:rsidR="002545C2" w:rsidRPr="007B5BE8" w:rsidRDefault="002545C2" w:rsidP="00556420">
      <w:pPr>
        <w:numPr>
          <w:ilvl w:val="0"/>
          <w:numId w:val="19"/>
        </w:numPr>
      </w:pPr>
      <w:r w:rsidRPr="007B5BE8">
        <w:t>vytvářet podmínky pro stabilizaci trvale bydlícího obyvatelstva</w:t>
      </w:r>
      <w:r w:rsidR="00DD1304" w:rsidRPr="007B5BE8">
        <w:t>,</w:t>
      </w:r>
    </w:p>
    <w:p w14:paraId="0BB5FD07" w14:textId="77777777" w:rsidR="00DD1304" w:rsidRPr="007B5BE8" w:rsidRDefault="00DD1304" w:rsidP="00556420">
      <w:pPr>
        <w:numPr>
          <w:ilvl w:val="0"/>
          <w:numId w:val="19"/>
        </w:numPr>
      </w:pPr>
      <w:r w:rsidRPr="007B5BE8">
        <w:t>chránit kulturní hodnoty,</w:t>
      </w:r>
    </w:p>
    <w:p w14:paraId="5FB8B2E8" w14:textId="77777777" w:rsidR="008252BF" w:rsidRPr="007B5BE8" w:rsidRDefault="008252BF" w:rsidP="00556420">
      <w:pPr>
        <w:numPr>
          <w:ilvl w:val="0"/>
          <w:numId w:val="19"/>
        </w:numPr>
      </w:pPr>
      <w:r w:rsidRPr="007B5BE8">
        <w:t>chránit přírodní hodnoty, krajinný ráz a posilovat ekologickou stabilitu území</w:t>
      </w:r>
      <w:r w:rsidR="00DD1304" w:rsidRPr="007B5BE8">
        <w:t>.</w:t>
      </w:r>
    </w:p>
    <w:p w14:paraId="4BB4656B" w14:textId="77777777" w:rsidR="00DB63E4" w:rsidRPr="007B5BE8" w:rsidRDefault="00DB63E4">
      <w:pPr>
        <w:pStyle w:val="Zkladntextodsazen3"/>
        <w:spacing w:before="60" w:after="60"/>
      </w:pPr>
    </w:p>
    <w:p w14:paraId="62A38C5E" w14:textId="77777777" w:rsidR="003626DD" w:rsidRPr="007B5BE8" w:rsidRDefault="003626DD" w:rsidP="000531E4">
      <w:pPr>
        <w:pStyle w:val="Nadpis3"/>
      </w:pPr>
      <w:bookmarkStart w:id="3" w:name="_Ochrana_přírody_a"/>
      <w:bookmarkStart w:id="4" w:name="_Toc517101645"/>
      <w:bookmarkEnd w:id="3"/>
      <w:r w:rsidRPr="007B5BE8">
        <w:t xml:space="preserve">Ochrana </w:t>
      </w:r>
      <w:r w:rsidR="00B73251" w:rsidRPr="007B5BE8">
        <w:t xml:space="preserve">a rozvoj </w:t>
      </w:r>
      <w:r w:rsidRPr="007B5BE8">
        <w:t>hodnot v území</w:t>
      </w:r>
      <w:bookmarkEnd w:id="4"/>
    </w:p>
    <w:p w14:paraId="374CCB77" w14:textId="77777777" w:rsidR="003626DD" w:rsidRPr="007B5BE8" w:rsidRDefault="003626DD" w:rsidP="007D5057">
      <w:pPr>
        <w:rPr>
          <w:i/>
        </w:rPr>
      </w:pPr>
    </w:p>
    <w:p w14:paraId="18265B7D" w14:textId="77777777" w:rsidR="0014530F" w:rsidRPr="007B5BE8" w:rsidRDefault="0014530F" w:rsidP="0014530F">
      <w:pPr>
        <w:pStyle w:val="Neodsazen"/>
        <w:ind w:firstLine="567"/>
      </w:pPr>
      <w:r w:rsidRPr="007B5BE8">
        <w:t xml:space="preserve">Veškerý rozvoj je podmíněn ochranou přírodních, kulturních i civilizačních hodnot území. </w:t>
      </w:r>
    </w:p>
    <w:p w14:paraId="12909A49" w14:textId="77777777" w:rsidR="0014530F" w:rsidRPr="007B5BE8" w:rsidRDefault="0014530F" w:rsidP="0014530F">
      <w:pPr>
        <w:pStyle w:val="Neodsazen"/>
        <w:ind w:firstLine="567"/>
      </w:pPr>
      <w:r w:rsidRPr="007B5BE8">
        <w:t xml:space="preserve">Předmětem ochrany jsou </w:t>
      </w:r>
      <w:r w:rsidR="002545C2" w:rsidRPr="007B5BE8">
        <w:t xml:space="preserve">v územním plánu </w:t>
      </w:r>
      <w:r w:rsidRPr="007B5BE8">
        <w:t xml:space="preserve">zejména tyto hodnoty: </w:t>
      </w:r>
    </w:p>
    <w:p w14:paraId="507BAE1F" w14:textId="77777777" w:rsidR="0014530F" w:rsidRPr="007B5BE8" w:rsidRDefault="0014530F" w:rsidP="0014530F">
      <w:pPr>
        <w:pStyle w:val="Default"/>
        <w:ind w:left="1418"/>
        <w:rPr>
          <w:sz w:val="23"/>
          <w:szCs w:val="23"/>
        </w:rPr>
      </w:pPr>
      <w:r w:rsidRPr="007B5BE8">
        <w:rPr>
          <w:b/>
          <w:bCs/>
          <w:sz w:val="23"/>
          <w:szCs w:val="23"/>
        </w:rPr>
        <w:t xml:space="preserve">Kulturní a architektonické hodnoty </w:t>
      </w:r>
    </w:p>
    <w:p w14:paraId="33D3BFAB" w14:textId="77777777" w:rsidR="0014530F" w:rsidRPr="007B5BE8" w:rsidRDefault="0014530F" w:rsidP="00556420">
      <w:pPr>
        <w:pStyle w:val="Default"/>
        <w:numPr>
          <w:ilvl w:val="0"/>
          <w:numId w:val="44"/>
        </w:numPr>
        <w:spacing w:after="9"/>
        <w:rPr>
          <w:sz w:val="23"/>
          <w:szCs w:val="23"/>
        </w:rPr>
      </w:pPr>
      <w:r w:rsidRPr="007B5BE8">
        <w:rPr>
          <w:sz w:val="23"/>
          <w:szCs w:val="23"/>
        </w:rPr>
        <w:t xml:space="preserve">vyhlášené kulturní památky </w:t>
      </w:r>
    </w:p>
    <w:p w14:paraId="5D6CC5E1" w14:textId="77777777" w:rsidR="00C0754A" w:rsidRPr="007B5BE8" w:rsidRDefault="0014530F" w:rsidP="00556420">
      <w:pPr>
        <w:pStyle w:val="Default"/>
        <w:numPr>
          <w:ilvl w:val="0"/>
          <w:numId w:val="44"/>
        </w:numPr>
        <w:spacing w:after="9"/>
        <w:rPr>
          <w:sz w:val="23"/>
          <w:szCs w:val="23"/>
        </w:rPr>
      </w:pPr>
      <w:r w:rsidRPr="007B5BE8">
        <w:rPr>
          <w:sz w:val="23"/>
          <w:szCs w:val="23"/>
        </w:rPr>
        <w:t xml:space="preserve">území s archeologickými nálezy </w:t>
      </w:r>
    </w:p>
    <w:p w14:paraId="30F042DF" w14:textId="77777777" w:rsidR="0014530F" w:rsidRPr="007B5BE8" w:rsidRDefault="00C0754A" w:rsidP="00556420">
      <w:pPr>
        <w:pStyle w:val="Default"/>
        <w:numPr>
          <w:ilvl w:val="0"/>
          <w:numId w:val="44"/>
        </w:numPr>
        <w:spacing w:after="9"/>
        <w:rPr>
          <w:sz w:val="23"/>
          <w:szCs w:val="23"/>
        </w:rPr>
      </w:pPr>
      <w:r w:rsidRPr="007B5BE8">
        <w:rPr>
          <w:sz w:val="23"/>
          <w:szCs w:val="23"/>
        </w:rPr>
        <w:t>významné dominanty.</w:t>
      </w:r>
    </w:p>
    <w:p w14:paraId="0C4241B4" w14:textId="77777777" w:rsidR="0014530F" w:rsidRPr="007B5BE8" w:rsidRDefault="0014530F" w:rsidP="0014530F">
      <w:pPr>
        <w:pStyle w:val="Default"/>
        <w:ind w:left="1418"/>
        <w:rPr>
          <w:i/>
          <w:sz w:val="23"/>
          <w:szCs w:val="23"/>
        </w:rPr>
      </w:pPr>
    </w:p>
    <w:p w14:paraId="64DF3DF3" w14:textId="77777777" w:rsidR="0014530F" w:rsidRPr="007B5BE8" w:rsidRDefault="0014530F" w:rsidP="0014530F">
      <w:pPr>
        <w:pStyle w:val="Default"/>
        <w:ind w:left="1418"/>
        <w:rPr>
          <w:sz w:val="23"/>
          <w:szCs w:val="23"/>
        </w:rPr>
      </w:pPr>
      <w:r w:rsidRPr="007B5BE8">
        <w:rPr>
          <w:b/>
          <w:bCs/>
          <w:sz w:val="23"/>
          <w:szCs w:val="23"/>
        </w:rPr>
        <w:t xml:space="preserve">Přírodní hodnoty </w:t>
      </w:r>
    </w:p>
    <w:p w14:paraId="63588FE2" w14:textId="77777777" w:rsidR="0014530F" w:rsidRPr="007B5BE8" w:rsidRDefault="0014530F" w:rsidP="00556420">
      <w:pPr>
        <w:pStyle w:val="Default"/>
        <w:numPr>
          <w:ilvl w:val="0"/>
          <w:numId w:val="43"/>
        </w:numPr>
        <w:spacing w:after="9"/>
        <w:rPr>
          <w:sz w:val="23"/>
          <w:szCs w:val="23"/>
        </w:rPr>
      </w:pPr>
      <w:r w:rsidRPr="007B5BE8">
        <w:rPr>
          <w:sz w:val="23"/>
          <w:szCs w:val="23"/>
        </w:rPr>
        <w:t>územní sys</w:t>
      </w:r>
      <w:r w:rsidR="00010F51" w:rsidRPr="007B5BE8">
        <w:rPr>
          <w:sz w:val="23"/>
          <w:szCs w:val="23"/>
        </w:rPr>
        <w:t>tém ekologické stability (ÚSES),</w:t>
      </w:r>
    </w:p>
    <w:p w14:paraId="5794AD90" w14:textId="77777777" w:rsidR="00010F51" w:rsidRPr="007B5BE8" w:rsidRDefault="001C2F1B" w:rsidP="00556420">
      <w:pPr>
        <w:pStyle w:val="Default"/>
        <w:numPr>
          <w:ilvl w:val="0"/>
          <w:numId w:val="43"/>
        </w:numPr>
        <w:spacing w:after="9"/>
        <w:rPr>
          <w:sz w:val="23"/>
          <w:szCs w:val="23"/>
        </w:rPr>
      </w:pPr>
      <w:r w:rsidRPr="007B5BE8">
        <w:rPr>
          <w:sz w:val="23"/>
          <w:szCs w:val="23"/>
        </w:rPr>
        <w:t>Přírodní památka Šidlovy skalky</w:t>
      </w:r>
      <w:r w:rsidR="00010F51" w:rsidRPr="007B5BE8">
        <w:rPr>
          <w:sz w:val="23"/>
          <w:szCs w:val="23"/>
        </w:rPr>
        <w:t>,</w:t>
      </w:r>
    </w:p>
    <w:p w14:paraId="7DD34CB1" w14:textId="77777777" w:rsidR="00010F51" w:rsidRPr="007B5BE8" w:rsidRDefault="0014530F" w:rsidP="00556420">
      <w:pPr>
        <w:pStyle w:val="Default"/>
        <w:numPr>
          <w:ilvl w:val="0"/>
          <w:numId w:val="43"/>
        </w:numPr>
        <w:spacing w:after="9"/>
        <w:rPr>
          <w:sz w:val="23"/>
          <w:szCs w:val="23"/>
        </w:rPr>
      </w:pPr>
      <w:r w:rsidRPr="007B5BE8">
        <w:rPr>
          <w:sz w:val="23"/>
          <w:szCs w:val="23"/>
        </w:rPr>
        <w:t>les</w:t>
      </w:r>
      <w:r w:rsidR="001C2F1B" w:rsidRPr="007B5BE8">
        <w:rPr>
          <w:sz w:val="23"/>
          <w:szCs w:val="23"/>
        </w:rPr>
        <w:t>y</w:t>
      </w:r>
      <w:r w:rsidR="00010F51" w:rsidRPr="007B5BE8">
        <w:rPr>
          <w:sz w:val="23"/>
          <w:szCs w:val="23"/>
        </w:rPr>
        <w:t xml:space="preserve"> v území,</w:t>
      </w:r>
    </w:p>
    <w:p w14:paraId="2E322B45" w14:textId="77777777" w:rsidR="0014530F" w:rsidRPr="007B5BE8" w:rsidRDefault="0014530F" w:rsidP="00556420">
      <w:pPr>
        <w:pStyle w:val="Default"/>
        <w:numPr>
          <w:ilvl w:val="0"/>
          <w:numId w:val="43"/>
        </w:numPr>
        <w:spacing w:after="9"/>
        <w:rPr>
          <w:sz w:val="23"/>
          <w:szCs w:val="23"/>
        </w:rPr>
      </w:pPr>
      <w:r w:rsidRPr="007B5BE8">
        <w:rPr>
          <w:sz w:val="23"/>
          <w:szCs w:val="23"/>
        </w:rPr>
        <w:t>kvalitní zemědělská půda (tříd</w:t>
      </w:r>
      <w:r w:rsidR="005E6451" w:rsidRPr="007B5BE8">
        <w:rPr>
          <w:sz w:val="23"/>
          <w:szCs w:val="23"/>
        </w:rPr>
        <w:t>y</w:t>
      </w:r>
      <w:r w:rsidRPr="007B5BE8">
        <w:rPr>
          <w:sz w:val="23"/>
          <w:szCs w:val="23"/>
        </w:rPr>
        <w:t xml:space="preserve"> ochrany 1 a 2)</w:t>
      </w:r>
      <w:r w:rsidR="00010F51" w:rsidRPr="007B5BE8">
        <w:rPr>
          <w:sz w:val="23"/>
          <w:szCs w:val="23"/>
        </w:rPr>
        <w:t>,</w:t>
      </w:r>
    </w:p>
    <w:p w14:paraId="55B2D167" w14:textId="77777777" w:rsidR="00010F51" w:rsidRPr="007B5BE8" w:rsidRDefault="00010F51" w:rsidP="00556420">
      <w:pPr>
        <w:pStyle w:val="Default"/>
        <w:numPr>
          <w:ilvl w:val="0"/>
          <w:numId w:val="43"/>
        </w:numPr>
        <w:spacing w:after="9"/>
        <w:rPr>
          <w:sz w:val="23"/>
          <w:szCs w:val="23"/>
        </w:rPr>
      </w:pPr>
      <w:r w:rsidRPr="007B5BE8">
        <w:rPr>
          <w:sz w:val="23"/>
          <w:szCs w:val="23"/>
        </w:rPr>
        <w:t>výhradní ložisko stavebního kamene,</w:t>
      </w:r>
    </w:p>
    <w:p w14:paraId="4818465E" w14:textId="77777777" w:rsidR="00010F51" w:rsidRPr="007B5BE8" w:rsidRDefault="00010F51" w:rsidP="00556420">
      <w:pPr>
        <w:pStyle w:val="Default"/>
        <w:numPr>
          <w:ilvl w:val="0"/>
          <w:numId w:val="43"/>
        </w:numPr>
        <w:spacing w:after="9"/>
        <w:rPr>
          <w:sz w:val="23"/>
          <w:szCs w:val="23"/>
        </w:rPr>
      </w:pPr>
      <w:r w:rsidRPr="007B5BE8">
        <w:rPr>
          <w:sz w:val="23"/>
          <w:szCs w:val="23"/>
        </w:rPr>
        <w:t>prognózní zdroj nevyhrazených nerostů – cihlářské suroviny.</w:t>
      </w:r>
    </w:p>
    <w:p w14:paraId="665057D7" w14:textId="77777777" w:rsidR="004E2157" w:rsidRPr="007B5BE8" w:rsidRDefault="004E2157">
      <w:pPr>
        <w:rPr>
          <w:i/>
        </w:rPr>
      </w:pPr>
    </w:p>
    <w:p w14:paraId="3346CF30" w14:textId="77777777" w:rsidR="001933EA" w:rsidRPr="007B5BE8" w:rsidRDefault="005E6451">
      <w:pPr>
        <w:rPr>
          <w:i/>
        </w:rPr>
      </w:pPr>
      <w:r w:rsidRPr="007B5BE8">
        <w:rPr>
          <w:i/>
        </w:rPr>
        <w:br w:type="page"/>
      </w:r>
    </w:p>
    <w:p w14:paraId="3E87367C" w14:textId="77777777" w:rsidR="004E2157" w:rsidRPr="007B5BE8" w:rsidRDefault="004E2157" w:rsidP="00725264">
      <w:pPr>
        <w:pStyle w:val="Nadpis2"/>
      </w:pPr>
      <w:bookmarkStart w:id="5" w:name="_Toc517101646"/>
      <w:r w:rsidRPr="007B5BE8">
        <w:lastRenderedPageBreak/>
        <w:t>URBANISTICKÁ KONCEPCE</w:t>
      </w:r>
      <w:bookmarkEnd w:id="5"/>
    </w:p>
    <w:p w14:paraId="644208EA" w14:textId="77777777" w:rsidR="004E2157" w:rsidRPr="007B5BE8" w:rsidRDefault="004E2157">
      <w:pPr>
        <w:jc w:val="center"/>
        <w:rPr>
          <w:b/>
          <w:bCs/>
        </w:rPr>
      </w:pPr>
      <w:r w:rsidRPr="007B5BE8">
        <w:rPr>
          <w:b/>
          <w:bCs/>
        </w:rPr>
        <w:t xml:space="preserve">(včetně </w:t>
      </w:r>
      <w:r w:rsidR="00150E91" w:rsidRPr="007B5BE8">
        <w:rPr>
          <w:b/>
          <w:bCs/>
        </w:rPr>
        <w:t xml:space="preserve">urbanistické kompozice, </w:t>
      </w:r>
      <w:r w:rsidRPr="007B5BE8">
        <w:rPr>
          <w:b/>
          <w:bCs/>
        </w:rPr>
        <w:t xml:space="preserve">vymezení </w:t>
      </w:r>
      <w:r w:rsidR="00150E91" w:rsidRPr="007B5BE8">
        <w:rPr>
          <w:b/>
          <w:bCs/>
        </w:rPr>
        <w:t xml:space="preserve">ploch s rozdílným způsobem využití, </w:t>
      </w:r>
      <w:r w:rsidRPr="007B5BE8">
        <w:rPr>
          <w:b/>
          <w:bCs/>
        </w:rPr>
        <w:t>zastavitelných ploch, ploch přestavby a systému sídelní zeleně)</w:t>
      </w:r>
    </w:p>
    <w:p w14:paraId="545CD8FD" w14:textId="77777777" w:rsidR="004E2157" w:rsidRPr="007B5BE8" w:rsidRDefault="004E2157">
      <w:pPr>
        <w:jc w:val="center"/>
        <w:rPr>
          <w:i/>
        </w:rPr>
      </w:pPr>
    </w:p>
    <w:p w14:paraId="08FD55E7" w14:textId="77777777" w:rsidR="00567036" w:rsidRPr="007B5BE8" w:rsidRDefault="00567036" w:rsidP="000531E4">
      <w:pPr>
        <w:pStyle w:val="Nadpis3"/>
      </w:pPr>
      <w:bookmarkStart w:id="6" w:name="_Toc517101647"/>
      <w:r w:rsidRPr="007B5BE8">
        <w:t>Koncepce uspořádání sídelní struktury</w:t>
      </w:r>
      <w:bookmarkEnd w:id="6"/>
    </w:p>
    <w:p w14:paraId="79D53949" w14:textId="77777777" w:rsidR="00567036" w:rsidRPr="007B5BE8" w:rsidRDefault="00567036" w:rsidP="00567036">
      <w:r w:rsidRPr="007B5BE8">
        <w:t xml:space="preserve">Sídlo </w:t>
      </w:r>
      <w:r w:rsidR="00010F51" w:rsidRPr="007B5BE8">
        <w:t>Olbramovice</w:t>
      </w:r>
      <w:r w:rsidRPr="007B5BE8">
        <w:t xml:space="preserve"> je položeno </w:t>
      </w:r>
      <w:r w:rsidR="00010F51" w:rsidRPr="007B5BE8">
        <w:t xml:space="preserve">přibližně v centru </w:t>
      </w:r>
      <w:r w:rsidRPr="007B5BE8">
        <w:t>řešené</w:t>
      </w:r>
      <w:r w:rsidR="00010F51" w:rsidRPr="007B5BE8">
        <w:t>ho</w:t>
      </w:r>
      <w:r w:rsidRPr="007B5BE8">
        <w:t xml:space="preserve"> území na </w:t>
      </w:r>
      <w:r w:rsidR="00010F51" w:rsidRPr="007B5BE8">
        <w:t>severovýchodně od</w:t>
      </w:r>
      <w:r w:rsidRPr="007B5BE8">
        <w:t xml:space="preserve"> silnic</w:t>
      </w:r>
      <w:r w:rsidR="00010F51" w:rsidRPr="007B5BE8">
        <w:t>e</w:t>
      </w:r>
      <w:r w:rsidRPr="007B5BE8">
        <w:t xml:space="preserve"> </w:t>
      </w:r>
      <w:proofErr w:type="spellStart"/>
      <w:proofErr w:type="gramStart"/>
      <w:r w:rsidRPr="007B5BE8">
        <w:t>II.třídy</w:t>
      </w:r>
      <w:proofErr w:type="spellEnd"/>
      <w:proofErr w:type="gramEnd"/>
      <w:r w:rsidR="00010F51" w:rsidRPr="007B5BE8">
        <w:t>.</w:t>
      </w:r>
      <w:r w:rsidRPr="007B5BE8">
        <w:t xml:space="preserve"> </w:t>
      </w:r>
    </w:p>
    <w:p w14:paraId="04039278" w14:textId="77777777" w:rsidR="00C86EE4" w:rsidRPr="007B5BE8" w:rsidRDefault="00567036" w:rsidP="00556420">
      <w:pPr>
        <w:pStyle w:val="Default"/>
        <w:numPr>
          <w:ilvl w:val="0"/>
          <w:numId w:val="32"/>
        </w:numPr>
        <w:spacing w:after="129"/>
        <w:jc w:val="both"/>
        <w:rPr>
          <w:sz w:val="23"/>
          <w:szCs w:val="23"/>
        </w:rPr>
      </w:pPr>
      <w:r w:rsidRPr="007B5BE8">
        <w:rPr>
          <w:sz w:val="23"/>
          <w:szCs w:val="23"/>
        </w:rPr>
        <w:t xml:space="preserve">Územní plán dále posiluje význam </w:t>
      </w:r>
      <w:r w:rsidR="00C86EE4" w:rsidRPr="007B5BE8">
        <w:rPr>
          <w:sz w:val="23"/>
          <w:szCs w:val="23"/>
        </w:rPr>
        <w:t>Olbramovic</w:t>
      </w:r>
      <w:r w:rsidRPr="007B5BE8">
        <w:rPr>
          <w:sz w:val="23"/>
          <w:szCs w:val="23"/>
        </w:rPr>
        <w:t xml:space="preserve"> jako místního centra vybavenosti. </w:t>
      </w:r>
    </w:p>
    <w:p w14:paraId="1816BD45" w14:textId="77777777" w:rsidR="00C86EE4" w:rsidRPr="007B5BE8" w:rsidRDefault="00C86EE4" w:rsidP="00556420">
      <w:pPr>
        <w:pStyle w:val="Default"/>
        <w:numPr>
          <w:ilvl w:val="0"/>
          <w:numId w:val="32"/>
        </w:numPr>
        <w:spacing w:after="129"/>
        <w:jc w:val="both"/>
        <w:rPr>
          <w:sz w:val="23"/>
          <w:szCs w:val="23"/>
        </w:rPr>
      </w:pPr>
      <w:r w:rsidRPr="007B5BE8">
        <w:rPr>
          <w:sz w:val="23"/>
          <w:szCs w:val="23"/>
        </w:rPr>
        <w:t xml:space="preserve">Odloučená lokalita na severozápadním okraji </w:t>
      </w:r>
      <w:proofErr w:type="spellStart"/>
      <w:r w:rsidRPr="007B5BE8">
        <w:rPr>
          <w:sz w:val="23"/>
          <w:szCs w:val="23"/>
        </w:rPr>
        <w:t>k.ú</w:t>
      </w:r>
      <w:proofErr w:type="spellEnd"/>
      <w:r w:rsidRPr="007B5BE8">
        <w:rPr>
          <w:sz w:val="23"/>
          <w:szCs w:val="23"/>
        </w:rPr>
        <w:t xml:space="preserve">. Olbramovice </w:t>
      </w:r>
      <w:r w:rsidR="00672E11" w:rsidRPr="007B5BE8">
        <w:rPr>
          <w:sz w:val="23"/>
          <w:szCs w:val="23"/>
        </w:rPr>
        <w:t xml:space="preserve">u Moravského Krumlova </w:t>
      </w:r>
      <w:r w:rsidRPr="007B5BE8">
        <w:rPr>
          <w:sz w:val="23"/>
          <w:szCs w:val="23"/>
        </w:rPr>
        <w:t xml:space="preserve">(Pod </w:t>
      </w:r>
      <w:proofErr w:type="spellStart"/>
      <w:r w:rsidRPr="007B5BE8">
        <w:rPr>
          <w:sz w:val="23"/>
          <w:szCs w:val="23"/>
        </w:rPr>
        <w:t>Leskounem</w:t>
      </w:r>
      <w:proofErr w:type="spellEnd"/>
      <w:r w:rsidRPr="007B5BE8">
        <w:rPr>
          <w:sz w:val="23"/>
          <w:szCs w:val="23"/>
        </w:rPr>
        <w:t xml:space="preserve">) navazuje na </w:t>
      </w:r>
      <w:proofErr w:type="spellStart"/>
      <w:r w:rsidRPr="007B5BE8">
        <w:rPr>
          <w:sz w:val="23"/>
          <w:szCs w:val="23"/>
        </w:rPr>
        <w:t>Rakšice</w:t>
      </w:r>
      <w:proofErr w:type="spellEnd"/>
      <w:r w:rsidRPr="007B5BE8">
        <w:rPr>
          <w:sz w:val="23"/>
          <w:szCs w:val="23"/>
        </w:rPr>
        <w:t>. Je územně stabilizována.</w:t>
      </w:r>
    </w:p>
    <w:p w14:paraId="3B67B1F8" w14:textId="77777777" w:rsidR="00567036" w:rsidRPr="007B5BE8" w:rsidRDefault="00C86EE4" w:rsidP="00556420">
      <w:pPr>
        <w:pStyle w:val="Default"/>
        <w:numPr>
          <w:ilvl w:val="0"/>
          <w:numId w:val="32"/>
        </w:numPr>
        <w:spacing w:after="129"/>
        <w:jc w:val="both"/>
        <w:rPr>
          <w:sz w:val="23"/>
          <w:szCs w:val="23"/>
        </w:rPr>
      </w:pPr>
      <w:r w:rsidRPr="007B5BE8">
        <w:rPr>
          <w:sz w:val="23"/>
          <w:szCs w:val="23"/>
        </w:rPr>
        <w:t>Další územně oddělená místní část navazuje na zástavbu sousední obce Bohutice. Uvažuje se zde s rozšířením, vymezena je plocha smíšená obytná Z32.</w:t>
      </w:r>
    </w:p>
    <w:p w14:paraId="14234FE3" w14:textId="77777777" w:rsidR="00C86EE4" w:rsidRPr="007B5BE8" w:rsidRDefault="00AF24A8" w:rsidP="00556420">
      <w:pPr>
        <w:pStyle w:val="Default"/>
        <w:numPr>
          <w:ilvl w:val="0"/>
          <w:numId w:val="32"/>
        </w:numPr>
        <w:spacing w:after="129"/>
        <w:jc w:val="both"/>
        <w:rPr>
          <w:sz w:val="23"/>
          <w:szCs w:val="23"/>
        </w:rPr>
      </w:pPr>
      <w:r w:rsidRPr="007B5BE8">
        <w:rPr>
          <w:sz w:val="23"/>
          <w:szCs w:val="23"/>
        </w:rPr>
        <w:t>Poslední odloučená lokalita, ležící při silnici III/40</w:t>
      </w:r>
      <w:r w:rsidR="00411218">
        <w:rPr>
          <w:sz w:val="23"/>
          <w:szCs w:val="23"/>
        </w:rPr>
        <w:t>0</w:t>
      </w:r>
      <w:r w:rsidRPr="007B5BE8">
        <w:rPr>
          <w:sz w:val="23"/>
          <w:szCs w:val="23"/>
        </w:rPr>
        <w:t>14, je územně stabilizována, rozvoj se zde neuvažuje.</w:t>
      </w:r>
    </w:p>
    <w:p w14:paraId="29BC744F" w14:textId="77777777" w:rsidR="00567036" w:rsidRPr="007B5BE8" w:rsidRDefault="00567036" w:rsidP="00A91BF1">
      <w:pPr>
        <w:rPr>
          <w:i/>
        </w:rPr>
      </w:pPr>
    </w:p>
    <w:p w14:paraId="3DC6C10F" w14:textId="77777777" w:rsidR="003D5276" w:rsidRPr="007B5BE8" w:rsidRDefault="003D5276" w:rsidP="000531E4">
      <w:pPr>
        <w:pStyle w:val="Nadpis3"/>
      </w:pPr>
      <w:bookmarkStart w:id="7" w:name="_Toc517101648"/>
      <w:r w:rsidRPr="007B5BE8">
        <w:t>Urbanistická kompozice</w:t>
      </w:r>
      <w:bookmarkEnd w:id="7"/>
    </w:p>
    <w:p w14:paraId="0CE9256F" w14:textId="77777777" w:rsidR="003D5276" w:rsidRPr="007B5BE8" w:rsidRDefault="003D5276" w:rsidP="00556420">
      <w:pPr>
        <w:pStyle w:val="Default"/>
        <w:numPr>
          <w:ilvl w:val="0"/>
          <w:numId w:val="32"/>
        </w:numPr>
        <w:spacing w:after="129"/>
        <w:jc w:val="both"/>
        <w:rPr>
          <w:sz w:val="23"/>
          <w:szCs w:val="23"/>
        </w:rPr>
      </w:pPr>
      <w:r w:rsidRPr="007B5BE8">
        <w:rPr>
          <w:sz w:val="23"/>
          <w:szCs w:val="23"/>
        </w:rPr>
        <w:t xml:space="preserve">Bude zachována stávající urbanistická struktura </w:t>
      </w:r>
      <w:r w:rsidR="00A762FD" w:rsidRPr="007B5BE8">
        <w:rPr>
          <w:sz w:val="23"/>
          <w:szCs w:val="23"/>
        </w:rPr>
        <w:t>obce a její</w:t>
      </w:r>
      <w:r w:rsidRPr="007B5BE8">
        <w:rPr>
          <w:sz w:val="23"/>
          <w:szCs w:val="23"/>
        </w:rPr>
        <w:t xml:space="preserve"> celkový obraz. </w:t>
      </w:r>
    </w:p>
    <w:p w14:paraId="674DC3A7" w14:textId="77777777" w:rsidR="003D5276" w:rsidRPr="007B5BE8" w:rsidRDefault="003D5276" w:rsidP="00556420">
      <w:pPr>
        <w:pStyle w:val="Default"/>
        <w:numPr>
          <w:ilvl w:val="0"/>
          <w:numId w:val="32"/>
        </w:numPr>
        <w:spacing w:after="129"/>
        <w:jc w:val="both"/>
        <w:rPr>
          <w:sz w:val="23"/>
          <w:szCs w:val="23"/>
        </w:rPr>
      </w:pPr>
      <w:r w:rsidRPr="007B5BE8">
        <w:rPr>
          <w:sz w:val="23"/>
          <w:szCs w:val="23"/>
        </w:rPr>
        <w:t xml:space="preserve">Podmínky prostorového uspořádání jsou stanoveny tak, aby nová zástavba co nejméně narušila panorama </w:t>
      </w:r>
      <w:r w:rsidR="00A762FD" w:rsidRPr="007B5BE8">
        <w:rPr>
          <w:sz w:val="23"/>
          <w:szCs w:val="23"/>
        </w:rPr>
        <w:t>obce</w:t>
      </w:r>
      <w:r w:rsidRPr="007B5BE8">
        <w:rPr>
          <w:sz w:val="23"/>
          <w:szCs w:val="23"/>
        </w:rPr>
        <w:t xml:space="preserve"> při dálkových pohledech – v okrajových, pohledově exponovaných plochách se </w:t>
      </w:r>
      <w:r w:rsidR="00A762FD" w:rsidRPr="007B5BE8">
        <w:rPr>
          <w:sz w:val="23"/>
          <w:szCs w:val="23"/>
        </w:rPr>
        <w:t>uvažuje</w:t>
      </w:r>
      <w:r w:rsidRPr="007B5BE8">
        <w:rPr>
          <w:sz w:val="23"/>
          <w:szCs w:val="23"/>
        </w:rPr>
        <w:t xml:space="preserve"> pouze </w:t>
      </w:r>
      <w:r w:rsidR="00A762FD" w:rsidRPr="007B5BE8">
        <w:rPr>
          <w:sz w:val="23"/>
          <w:szCs w:val="23"/>
        </w:rPr>
        <w:t>jednopo</w:t>
      </w:r>
      <w:r w:rsidRPr="007B5BE8">
        <w:rPr>
          <w:sz w:val="23"/>
          <w:szCs w:val="23"/>
        </w:rPr>
        <w:t xml:space="preserve">dlažní zástavba. </w:t>
      </w:r>
    </w:p>
    <w:p w14:paraId="2D57BD94" w14:textId="77777777" w:rsidR="00944418" w:rsidRPr="007B5BE8" w:rsidRDefault="007B1366" w:rsidP="00556420">
      <w:pPr>
        <w:pStyle w:val="Default"/>
        <w:numPr>
          <w:ilvl w:val="0"/>
          <w:numId w:val="32"/>
        </w:numPr>
        <w:spacing w:after="129"/>
        <w:jc w:val="both"/>
        <w:rPr>
          <w:sz w:val="23"/>
          <w:szCs w:val="23"/>
        </w:rPr>
      </w:pPr>
      <w:r w:rsidRPr="007B5BE8">
        <w:rPr>
          <w:sz w:val="23"/>
          <w:szCs w:val="23"/>
        </w:rPr>
        <w:t xml:space="preserve">Významné dominanty, které tvoří genius loci Olbramovic, budou respektovány a nová zástavba jim nebude konkurovat (kostel, věž radnice, výklenková kaplička v </w:t>
      </w:r>
      <w:proofErr w:type="spellStart"/>
      <w:r w:rsidRPr="007B5BE8">
        <w:rPr>
          <w:sz w:val="23"/>
          <w:szCs w:val="23"/>
        </w:rPr>
        <w:t>Lidměřicích</w:t>
      </w:r>
      <w:proofErr w:type="spellEnd"/>
      <w:r w:rsidRPr="007B5BE8">
        <w:rPr>
          <w:sz w:val="23"/>
          <w:szCs w:val="23"/>
        </w:rPr>
        <w:t>).</w:t>
      </w:r>
    </w:p>
    <w:p w14:paraId="1A109D6D" w14:textId="77777777" w:rsidR="00944418" w:rsidRPr="007B5BE8" w:rsidRDefault="00944418" w:rsidP="00944418">
      <w:pPr>
        <w:pStyle w:val="Default"/>
        <w:jc w:val="both"/>
        <w:rPr>
          <w:bCs/>
          <w:color w:val="auto"/>
          <w:sz w:val="23"/>
          <w:szCs w:val="23"/>
        </w:rPr>
      </w:pPr>
      <w:r w:rsidRPr="007B5BE8">
        <w:rPr>
          <w:bCs/>
          <w:color w:val="auto"/>
          <w:sz w:val="23"/>
          <w:szCs w:val="23"/>
        </w:rPr>
        <w:t xml:space="preserve">Obec bude vytvářet a chránit vzájemné harmonické prostorové vztahy, například </w:t>
      </w:r>
    </w:p>
    <w:p w14:paraId="0A741D17" w14:textId="77777777" w:rsidR="00944418" w:rsidRPr="007B5BE8" w:rsidRDefault="00944418" w:rsidP="00556420">
      <w:pPr>
        <w:pStyle w:val="Default"/>
        <w:numPr>
          <w:ilvl w:val="0"/>
          <w:numId w:val="41"/>
        </w:numPr>
        <w:jc w:val="both"/>
        <w:rPr>
          <w:bCs/>
          <w:color w:val="auto"/>
          <w:sz w:val="23"/>
          <w:szCs w:val="23"/>
        </w:rPr>
      </w:pPr>
      <w:r w:rsidRPr="007B5BE8">
        <w:rPr>
          <w:bCs/>
          <w:color w:val="auto"/>
          <w:sz w:val="23"/>
          <w:szCs w:val="23"/>
        </w:rPr>
        <w:t xml:space="preserve">průhledy </w:t>
      </w:r>
      <w:r w:rsidR="007B1366" w:rsidRPr="007B5BE8">
        <w:rPr>
          <w:bCs/>
          <w:color w:val="auto"/>
          <w:sz w:val="23"/>
          <w:szCs w:val="23"/>
        </w:rPr>
        <w:t xml:space="preserve">na věž radnice a kapličku v </w:t>
      </w:r>
      <w:proofErr w:type="spellStart"/>
      <w:r w:rsidR="007B1366" w:rsidRPr="007B5BE8">
        <w:rPr>
          <w:bCs/>
          <w:color w:val="auto"/>
          <w:sz w:val="23"/>
          <w:szCs w:val="23"/>
        </w:rPr>
        <w:t>Lidměřicích</w:t>
      </w:r>
      <w:proofErr w:type="spellEnd"/>
      <w:r w:rsidRPr="007B5BE8">
        <w:rPr>
          <w:bCs/>
          <w:color w:val="auto"/>
          <w:sz w:val="23"/>
          <w:szCs w:val="23"/>
        </w:rPr>
        <w:t xml:space="preserve">, </w:t>
      </w:r>
    </w:p>
    <w:p w14:paraId="238CC191" w14:textId="77777777" w:rsidR="00E277BC" w:rsidRPr="007B5BE8" w:rsidRDefault="00E277BC" w:rsidP="00556420">
      <w:pPr>
        <w:pStyle w:val="Default"/>
        <w:numPr>
          <w:ilvl w:val="0"/>
          <w:numId w:val="41"/>
        </w:numPr>
        <w:jc w:val="both"/>
        <w:rPr>
          <w:bCs/>
          <w:color w:val="auto"/>
          <w:sz w:val="23"/>
          <w:szCs w:val="23"/>
        </w:rPr>
      </w:pPr>
      <w:r w:rsidRPr="007B5BE8">
        <w:rPr>
          <w:bCs/>
          <w:color w:val="auto"/>
          <w:sz w:val="23"/>
          <w:szCs w:val="23"/>
        </w:rPr>
        <w:t>přiměřeného měřítka a proporcí pozemních staveb.</w:t>
      </w:r>
    </w:p>
    <w:p w14:paraId="69EA92B8" w14:textId="77777777" w:rsidR="00944418" w:rsidRPr="007B5BE8" w:rsidRDefault="00944418" w:rsidP="003D5276">
      <w:pPr>
        <w:pStyle w:val="Default"/>
        <w:spacing w:after="129"/>
        <w:jc w:val="both"/>
        <w:rPr>
          <w:i/>
          <w:color w:val="FF0000"/>
          <w:sz w:val="23"/>
          <w:szCs w:val="23"/>
        </w:rPr>
      </w:pPr>
    </w:p>
    <w:p w14:paraId="670B7BC7" w14:textId="77777777" w:rsidR="003D5276" w:rsidRPr="007B5BE8" w:rsidRDefault="003D5276" w:rsidP="003D5276"/>
    <w:p w14:paraId="3E986074" w14:textId="77777777" w:rsidR="00567036" w:rsidRPr="007B5BE8" w:rsidRDefault="00567036" w:rsidP="000531E4">
      <w:pPr>
        <w:pStyle w:val="Nadpis3"/>
      </w:pPr>
      <w:bookmarkStart w:id="8" w:name="_Toc517101649"/>
      <w:r w:rsidRPr="007B5BE8">
        <w:t>Podmínky a požadavky na plošné (funkční) uspořádání</w:t>
      </w:r>
      <w:bookmarkEnd w:id="8"/>
    </w:p>
    <w:p w14:paraId="76B90FD7" w14:textId="77777777" w:rsidR="00567036" w:rsidRPr="007B5BE8" w:rsidRDefault="00567036" w:rsidP="00A91BF1">
      <w:pPr>
        <w:rPr>
          <w:i/>
        </w:rPr>
      </w:pPr>
    </w:p>
    <w:p w14:paraId="34A192CF" w14:textId="77777777" w:rsidR="00E1472B" w:rsidRPr="007B5BE8" w:rsidRDefault="00E1472B" w:rsidP="000153C3">
      <w:r w:rsidRPr="007B5BE8">
        <w:t xml:space="preserve">K naplnění cílů územního plánu bylo řešené území rozděleno na plochy s rozdílnými nároky na prostředí. Návrh je zobrazen v grafické části územního plánu, především v hlavním výkrese a tvoří závaznou část územního plánu. ÚP navrhuje plochy pro bydlení, plochy občanského vybavení, území smíšená, plochy výroby a skladování, plochy dopravní infrastruktury, plochy těžby nerostů, nezastavitelné plochy a další. </w:t>
      </w:r>
    </w:p>
    <w:p w14:paraId="3589D1A9" w14:textId="77777777" w:rsidR="00E1472B" w:rsidRPr="007B5BE8" w:rsidRDefault="00E1472B" w:rsidP="00E1472B">
      <w:pPr>
        <w:pStyle w:val="Zkladntextodsazen3"/>
        <w:spacing w:before="60" w:after="60"/>
        <w:rPr>
          <w:i w:val="0"/>
          <w:iCs/>
        </w:rPr>
      </w:pPr>
      <w:r w:rsidRPr="007B5BE8">
        <w:rPr>
          <w:i w:val="0"/>
        </w:rPr>
        <w:t xml:space="preserve">Podmínky využití jednotlivých ploch jsou uvedeny v části I.F. </w:t>
      </w:r>
      <w:hyperlink w:anchor="_STANOVENÍ_PODMÍNEK_PRO" w:history="1">
        <w:r w:rsidRPr="007B5BE8">
          <w:rPr>
            <w:rStyle w:val="Hypertextovodkaz"/>
            <w:i w:val="0"/>
          </w:rPr>
          <w:t>#STANOVENÍ PODMÍNEK PRO VYUŽITÍ PLOCH</w:t>
        </w:r>
      </w:hyperlink>
      <w:r w:rsidRPr="007B5BE8">
        <w:rPr>
          <w:i w:val="0"/>
        </w:rPr>
        <w:t>.</w:t>
      </w:r>
    </w:p>
    <w:p w14:paraId="033D1EA9" w14:textId="77777777" w:rsidR="00E1472B" w:rsidRPr="007B5BE8" w:rsidRDefault="00E1472B" w:rsidP="00FC62B2">
      <w:pPr>
        <w:ind w:firstLine="708"/>
        <w:rPr>
          <w:i/>
        </w:rPr>
      </w:pPr>
    </w:p>
    <w:p w14:paraId="5ACDD9D6" w14:textId="77777777" w:rsidR="00E1472B" w:rsidRPr="007B5BE8" w:rsidRDefault="00FC62B2" w:rsidP="000153C3">
      <w:r w:rsidRPr="007B5BE8">
        <w:t>Pro budoucí rozvoj řešeného území jsou rozvojové plochy navrženy přednostně uvnitř</w:t>
      </w:r>
      <w:r w:rsidR="00E1472B" w:rsidRPr="007B5BE8">
        <w:t xml:space="preserve"> </w:t>
      </w:r>
      <w:r w:rsidRPr="007B5BE8">
        <w:t>z</w:t>
      </w:r>
      <w:r w:rsidR="00E1472B" w:rsidRPr="007B5BE8">
        <w:t>a</w:t>
      </w:r>
      <w:r w:rsidRPr="007B5BE8">
        <w:t>stavěného území a v přímé návaznosti na něj; navrženo je také nové využití znehodnocených</w:t>
      </w:r>
      <w:r w:rsidR="00E1472B" w:rsidRPr="007B5BE8">
        <w:t xml:space="preserve"> </w:t>
      </w:r>
      <w:r w:rsidRPr="007B5BE8">
        <w:t>nebo nevhodně využívaných ploch</w:t>
      </w:r>
      <w:r w:rsidR="00AA68CC" w:rsidRPr="007B5BE8">
        <w:t xml:space="preserve"> (ploch</w:t>
      </w:r>
      <w:r w:rsidR="0066548A" w:rsidRPr="007B5BE8">
        <w:t>y</w:t>
      </w:r>
      <w:r w:rsidR="00AA68CC" w:rsidRPr="007B5BE8">
        <w:t xml:space="preserve"> přestavby </w:t>
      </w:r>
      <w:r w:rsidR="0066548A" w:rsidRPr="007B5BE8">
        <w:t xml:space="preserve">P01, </w:t>
      </w:r>
      <w:proofErr w:type="gramStart"/>
      <w:r w:rsidR="00AA68CC" w:rsidRPr="007B5BE8">
        <w:t>P02</w:t>
      </w:r>
      <w:r w:rsidR="0066548A" w:rsidRPr="007B5BE8">
        <w:t xml:space="preserve"> -</w:t>
      </w:r>
      <w:r w:rsidR="00AA68CC" w:rsidRPr="007B5BE8">
        <w:t xml:space="preserve"> ploch</w:t>
      </w:r>
      <w:r w:rsidR="0066548A" w:rsidRPr="007B5BE8">
        <w:t>y</w:t>
      </w:r>
      <w:proofErr w:type="gramEnd"/>
      <w:r w:rsidR="00AA68CC" w:rsidRPr="007B5BE8">
        <w:t xml:space="preserve"> výroby a skladování)</w:t>
      </w:r>
      <w:r w:rsidRPr="007B5BE8">
        <w:t xml:space="preserve">. </w:t>
      </w:r>
    </w:p>
    <w:p w14:paraId="262AD989" w14:textId="77777777" w:rsidR="009A0986" w:rsidRPr="007B5BE8" w:rsidRDefault="009A0986" w:rsidP="000153C3">
      <w:r w:rsidRPr="007B5BE8">
        <w:lastRenderedPageBreak/>
        <w:t xml:space="preserve">Návrh územního plánu podporuje koncepci </w:t>
      </w:r>
      <w:r w:rsidR="00665C75" w:rsidRPr="007B5BE8">
        <w:t>oddělení</w:t>
      </w:r>
      <w:r w:rsidRPr="007B5BE8">
        <w:t xml:space="preserve"> bydlení od obtěžujících funkcí a umisťuje rozhodující rozvojov</w:t>
      </w:r>
      <w:r w:rsidR="00825BE1" w:rsidRPr="007B5BE8">
        <w:t>é</w:t>
      </w:r>
      <w:r w:rsidRPr="007B5BE8">
        <w:t xml:space="preserve"> lokalit</w:t>
      </w:r>
      <w:r w:rsidR="00825BE1" w:rsidRPr="007B5BE8">
        <w:t>y</w:t>
      </w:r>
      <w:r w:rsidRPr="007B5BE8">
        <w:t xml:space="preserve"> pro bydlení na </w:t>
      </w:r>
      <w:r w:rsidR="00825BE1" w:rsidRPr="007B5BE8">
        <w:t>severovýchodní okraj městyse (Z04, Z05</w:t>
      </w:r>
      <w:r w:rsidR="0066548A" w:rsidRPr="007B5BE8">
        <w:t>, Z07</w:t>
      </w:r>
      <w:r w:rsidR="00825BE1" w:rsidRPr="007B5BE8">
        <w:t>) a na jihovýchodní okraj městyse (Z13, Z14, Z16, Z17</w:t>
      </w:r>
      <w:r w:rsidR="003B78E8" w:rsidRPr="007B5BE8">
        <w:t>, Z27</w:t>
      </w:r>
      <w:r w:rsidR="00825BE1" w:rsidRPr="007B5BE8">
        <w:t>)</w:t>
      </w:r>
      <w:r w:rsidRPr="007B5BE8">
        <w:t>.</w:t>
      </w:r>
      <w:r w:rsidR="00E1472B" w:rsidRPr="007B5BE8">
        <w:t xml:space="preserve"> </w:t>
      </w:r>
    </w:p>
    <w:p w14:paraId="54E831BD" w14:textId="77777777" w:rsidR="00825BE1" w:rsidRPr="007B5BE8" w:rsidRDefault="00825BE1" w:rsidP="000153C3">
      <w:r w:rsidRPr="007B5BE8">
        <w:t xml:space="preserve">Plochy smíšené obytné jsou vymezeny na východním okraji městyse (Z11, na pozemku v majetku městyse) a v blízkosti silnice </w:t>
      </w:r>
      <w:proofErr w:type="spellStart"/>
      <w:proofErr w:type="gramStart"/>
      <w:r w:rsidRPr="007B5BE8">
        <w:t>II.třídy</w:t>
      </w:r>
      <w:proofErr w:type="spellEnd"/>
      <w:proofErr w:type="gramEnd"/>
      <w:r w:rsidRPr="007B5BE8">
        <w:t xml:space="preserve"> (Z19, Z21, Z22, Z28, Z30, Z31) – zde je případná obytná výstavba podmíněna posouzením hluku z dopravy. Plocha smíšená obytná je vymezena i u odloučené lokality v blízkosti Bohutic.</w:t>
      </w:r>
    </w:p>
    <w:p w14:paraId="6AC8F8BF" w14:textId="77777777" w:rsidR="00E1472B" w:rsidRPr="007B5BE8" w:rsidRDefault="00825BE1" w:rsidP="00E1472B">
      <w:r w:rsidRPr="007B5BE8">
        <w:t xml:space="preserve">Rozvoj občanské vybavenosti </w:t>
      </w:r>
      <w:r w:rsidR="00E1472B" w:rsidRPr="007B5BE8">
        <w:t>je navržen v</w:t>
      </w:r>
      <w:r w:rsidRPr="007B5BE8">
        <w:t> </w:t>
      </w:r>
      <w:proofErr w:type="spellStart"/>
      <w:r w:rsidRPr="007B5BE8">
        <w:t>v</w:t>
      </w:r>
      <w:proofErr w:type="spellEnd"/>
      <w:r w:rsidRPr="007B5BE8">
        <w:t> návaznosti na školu (Z10)</w:t>
      </w:r>
      <w:r w:rsidR="0066548A" w:rsidRPr="007B5BE8">
        <w:t>,</w:t>
      </w:r>
      <w:r w:rsidRPr="007B5BE8">
        <w:t xml:space="preserve"> v lokalitě vinných sklepů (Z01)</w:t>
      </w:r>
      <w:r w:rsidR="0066548A" w:rsidRPr="007B5BE8">
        <w:t xml:space="preserve"> a v zastavěném území (Z23)</w:t>
      </w:r>
      <w:r w:rsidRPr="007B5BE8">
        <w:t xml:space="preserve">. </w:t>
      </w:r>
      <w:r w:rsidR="00E1472B" w:rsidRPr="007B5BE8">
        <w:t>Další možné umístění objektů občanského vybavení je řešeno v regulativech.</w:t>
      </w:r>
    </w:p>
    <w:p w14:paraId="3AFBB677" w14:textId="77777777" w:rsidR="0052210F" w:rsidRPr="007B5BE8" w:rsidRDefault="00762BD6" w:rsidP="000153C3">
      <w:r w:rsidRPr="007B5BE8">
        <w:t xml:space="preserve">Zastavitelné plochy pro výrobu a skladování a výrobu drobnou umisťuje územní plán v blízkosti silnice </w:t>
      </w:r>
      <w:proofErr w:type="spellStart"/>
      <w:proofErr w:type="gramStart"/>
      <w:r w:rsidRPr="007B5BE8">
        <w:t>II.třídy</w:t>
      </w:r>
      <w:proofErr w:type="spellEnd"/>
      <w:proofErr w:type="gramEnd"/>
      <w:r w:rsidRPr="007B5BE8">
        <w:t xml:space="preserve"> (Z24, Z25, Z26).</w:t>
      </w:r>
    </w:p>
    <w:p w14:paraId="6593CF77" w14:textId="77777777" w:rsidR="009B70E2" w:rsidRPr="007B5BE8" w:rsidRDefault="009B70E2" w:rsidP="009B70E2">
      <w:r w:rsidRPr="007B5BE8">
        <w:t>Ploch</w:t>
      </w:r>
      <w:r w:rsidR="00762BD6" w:rsidRPr="007B5BE8">
        <w:t>a</w:t>
      </w:r>
      <w:r w:rsidRPr="007B5BE8">
        <w:t xml:space="preserve"> pro rozvoj vinných sklepů j</w:t>
      </w:r>
      <w:r w:rsidR="00762BD6" w:rsidRPr="007B5BE8">
        <w:t>e</w:t>
      </w:r>
      <w:r w:rsidRPr="007B5BE8">
        <w:t xml:space="preserve"> uvažován</w:t>
      </w:r>
      <w:r w:rsidR="00762BD6" w:rsidRPr="007B5BE8">
        <w:t>a</w:t>
      </w:r>
      <w:r w:rsidRPr="007B5BE8">
        <w:t xml:space="preserve"> v </w:t>
      </w:r>
      <w:r w:rsidR="00762BD6" w:rsidRPr="007B5BE8">
        <w:t>severozápad</w:t>
      </w:r>
      <w:r w:rsidRPr="007B5BE8">
        <w:t xml:space="preserve">ní části </w:t>
      </w:r>
      <w:r w:rsidR="001B2D3E" w:rsidRPr="007B5BE8">
        <w:t>obce</w:t>
      </w:r>
      <w:r w:rsidRPr="007B5BE8">
        <w:t xml:space="preserve"> s vazbou na stávající areál vinných sklepů</w:t>
      </w:r>
      <w:r w:rsidR="00762BD6" w:rsidRPr="007B5BE8">
        <w:t xml:space="preserve"> (Z03), kde je také vymezena plocha smíšená výrobní – vinařské provozovny (Z02)</w:t>
      </w:r>
      <w:r w:rsidRPr="007B5BE8">
        <w:t>.</w:t>
      </w:r>
    </w:p>
    <w:p w14:paraId="728AF912" w14:textId="77777777" w:rsidR="001933EA" w:rsidRPr="007B5BE8" w:rsidRDefault="001933EA" w:rsidP="001933EA">
      <w:pPr>
        <w:pStyle w:val="Default"/>
      </w:pPr>
    </w:p>
    <w:p w14:paraId="58821682" w14:textId="77777777" w:rsidR="009B70E2" w:rsidRPr="007B5BE8" w:rsidRDefault="009B70E2" w:rsidP="000531E4">
      <w:pPr>
        <w:pStyle w:val="Nadpis3"/>
      </w:pPr>
      <w:bookmarkStart w:id="9" w:name="_Toc132370684"/>
      <w:bookmarkStart w:id="10" w:name="_Toc144540720"/>
      <w:bookmarkStart w:id="11" w:name="_Toc164162697"/>
      <w:bookmarkStart w:id="12" w:name="_Toc517101650"/>
      <w:r w:rsidRPr="007B5BE8">
        <w:t>Plochy bydlení</w:t>
      </w:r>
      <w:bookmarkEnd w:id="9"/>
      <w:bookmarkEnd w:id="10"/>
      <w:bookmarkEnd w:id="11"/>
      <w:bookmarkEnd w:id="12"/>
      <w:r w:rsidRPr="007B5BE8">
        <w:t xml:space="preserve"> </w:t>
      </w:r>
    </w:p>
    <w:p w14:paraId="11A65385" w14:textId="77777777" w:rsidR="009B70E2" w:rsidRPr="007B5BE8" w:rsidRDefault="009B70E2" w:rsidP="00D93DC7">
      <w:r w:rsidRPr="007B5BE8">
        <w:t xml:space="preserve">Plochy bydlení jsou </w:t>
      </w:r>
      <w:r w:rsidR="000028D2" w:rsidRPr="007B5BE8">
        <w:t xml:space="preserve">podrobněji </w:t>
      </w:r>
      <w:r w:rsidRPr="007B5BE8">
        <w:t>členěny na:</w:t>
      </w:r>
    </w:p>
    <w:p w14:paraId="34DEC413" w14:textId="77777777" w:rsidR="009B70E2" w:rsidRPr="007B5BE8" w:rsidRDefault="00606BC4" w:rsidP="006657CC">
      <w:pPr>
        <w:pStyle w:val="Grafyatabulky"/>
        <w:numPr>
          <w:ilvl w:val="0"/>
          <w:numId w:val="1"/>
        </w:numPr>
        <w:spacing w:before="0"/>
        <w:rPr>
          <w:iCs/>
        </w:rPr>
      </w:pPr>
      <w:r w:rsidRPr="007B5BE8">
        <w:rPr>
          <w:iCs/>
        </w:rPr>
        <w:t xml:space="preserve">BR </w:t>
      </w:r>
      <w:r w:rsidR="00336FDA" w:rsidRPr="007B5BE8">
        <w:rPr>
          <w:iCs/>
        </w:rPr>
        <w:t xml:space="preserve">Plochy </w:t>
      </w:r>
      <w:r w:rsidR="009B70E2" w:rsidRPr="007B5BE8">
        <w:rPr>
          <w:iCs/>
        </w:rPr>
        <w:t xml:space="preserve">bydlení </w:t>
      </w:r>
      <w:proofErr w:type="gramStart"/>
      <w:r w:rsidRPr="007B5BE8">
        <w:rPr>
          <w:iCs/>
        </w:rPr>
        <w:t xml:space="preserve">–  </w:t>
      </w:r>
      <w:r w:rsidR="009B70E2" w:rsidRPr="007B5BE8">
        <w:rPr>
          <w:iCs/>
        </w:rPr>
        <w:t>v</w:t>
      </w:r>
      <w:proofErr w:type="gramEnd"/>
      <w:r w:rsidR="009B70E2" w:rsidRPr="007B5BE8">
        <w:rPr>
          <w:iCs/>
        </w:rPr>
        <w:t> r</w:t>
      </w:r>
      <w:r w:rsidR="00336FDA" w:rsidRPr="007B5BE8">
        <w:rPr>
          <w:iCs/>
        </w:rPr>
        <w:t xml:space="preserve">odinných domech </w:t>
      </w:r>
    </w:p>
    <w:p w14:paraId="6114CD90" w14:textId="77777777" w:rsidR="009B70E2" w:rsidRPr="007B5BE8" w:rsidRDefault="00606BC4" w:rsidP="006657CC">
      <w:pPr>
        <w:pStyle w:val="Grafyatabulky"/>
        <w:numPr>
          <w:ilvl w:val="0"/>
          <w:numId w:val="1"/>
        </w:numPr>
        <w:spacing w:before="0"/>
        <w:rPr>
          <w:iCs/>
        </w:rPr>
      </w:pPr>
      <w:r w:rsidRPr="007B5BE8">
        <w:rPr>
          <w:iCs/>
        </w:rPr>
        <w:t xml:space="preserve">BD </w:t>
      </w:r>
      <w:r w:rsidR="00336FDA" w:rsidRPr="007B5BE8">
        <w:rPr>
          <w:iCs/>
        </w:rPr>
        <w:t xml:space="preserve">Plochy </w:t>
      </w:r>
      <w:r w:rsidR="009B70E2" w:rsidRPr="007B5BE8">
        <w:rPr>
          <w:iCs/>
        </w:rPr>
        <w:t xml:space="preserve">bydlení </w:t>
      </w:r>
      <w:r w:rsidRPr="007B5BE8">
        <w:rPr>
          <w:iCs/>
        </w:rPr>
        <w:t>–</w:t>
      </w:r>
      <w:r w:rsidR="00525B18" w:rsidRPr="007B5BE8">
        <w:rPr>
          <w:iCs/>
        </w:rPr>
        <w:t xml:space="preserve"> </w:t>
      </w:r>
      <w:r w:rsidR="00DB068F" w:rsidRPr="007B5BE8">
        <w:rPr>
          <w:iCs/>
        </w:rPr>
        <w:t>v</w:t>
      </w:r>
      <w:r w:rsidR="009B70E2" w:rsidRPr="007B5BE8">
        <w:rPr>
          <w:iCs/>
        </w:rPr>
        <w:t> bytových domech</w:t>
      </w:r>
    </w:p>
    <w:p w14:paraId="761F0425" w14:textId="77777777" w:rsidR="001E1166" w:rsidRPr="007B5BE8" w:rsidRDefault="001E1166" w:rsidP="00D93DC7">
      <w:pPr>
        <w:pStyle w:val="Zkladntextodsazen3"/>
        <w:rPr>
          <w:b/>
          <w:bCs/>
        </w:rPr>
      </w:pPr>
    </w:p>
    <w:p w14:paraId="1EEF02CB" w14:textId="77777777" w:rsidR="001E1166" w:rsidRPr="007B5BE8" w:rsidRDefault="001E1166" w:rsidP="00D93DC7">
      <w:pPr>
        <w:pStyle w:val="Zkladntextodsazen3"/>
        <w:rPr>
          <w:bCs/>
          <w:i w:val="0"/>
        </w:rPr>
      </w:pPr>
      <w:r w:rsidRPr="007B5BE8">
        <w:rPr>
          <w:bCs/>
          <w:i w:val="0"/>
        </w:rPr>
        <w:t>Stanovení podmínek pro realizaci navrhovaných funkcí v zastavitelných plochách a v plochách přestavby: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1"/>
        <w:gridCol w:w="2643"/>
        <w:gridCol w:w="5812"/>
      </w:tblGrid>
      <w:tr w:rsidR="00095F7B" w:rsidRPr="007B5BE8" w14:paraId="2766D8C1" w14:textId="77777777">
        <w:tc>
          <w:tcPr>
            <w:tcW w:w="971" w:type="dxa"/>
          </w:tcPr>
          <w:p w14:paraId="524AE941" w14:textId="77777777" w:rsidR="00095F7B" w:rsidRPr="007B5BE8" w:rsidRDefault="00095F7B" w:rsidP="005343B6">
            <w:pPr>
              <w:ind w:firstLine="0"/>
              <w:rPr>
                <w:iCs/>
                <w:szCs w:val="22"/>
              </w:rPr>
            </w:pPr>
            <w:r w:rsidRPr="007B5BE8">
              <w:rPr>
                <w:iCs/>
                <w:szCs w:val="22"/>
              </w:rPr>
              <w:t>Označení</w:t>
            </w:r>
          </w:p>
          <w:p w14:paraId="1EE355B5" w14:textId="77777777" w:rsidR="00095F7B" w:rsidRPr="007B5BE8" w:rsidRDefault="00095F7B" w:rsidP="005343B6">
            <w:pPr>
              <w:ind w:firstLine="0"/>
              <w:rPr>
                <w:iCs/>
                <w:szCs w:val="22"/>
              </w:rPr>
            </w:pPr>
            <w:r w:rsidRPr="007B5BE8">
              <w:rPr>
                <w:iCs/>
                <w:szCs w:val="22"/>
              </w:rPr>
              <w:t>plochy</w:t>
            </w:r>
          </w:p>
        </w:tc>
        <w:tc>
          <w:tcPr>
            <w:tcW w:w="2643" w:type="dxa"/>
            <w:vAlign w:val="center"/>
          </w:tcPr>
          <w:p w14:paraId="125BB43C" w14:textId="77777777" w:rsidR="00095F7B" w:rsidRPr="007B5BE8" w:rsidRDefault="00095F7B" w:rsidP="005343B6">
            <w:pPr>
              <w:ind w:firstLine="0"/>
              <w:rPr>
                <w:iCs/>
                <w:szCs w:val="22"/>
              </w:rPr>
            </w:pPr>
            <w:r w:rsidRPr="007B5BE8">
              <w:rPr>
                <w:iCs/>
                <w:szCs w:val="22"/>
              </w:rPr>
              <w:t>Kód plochy</w:t>
            </w:r>
          </w:p>
          <w:p w14:paraId="631E0D1B" w14:textId="77777777" w:rsidR="00095F7B" w:rsidRPr="007B5BE8" w:rsidRDefault="00095F7B" w:rsidP="005343B6">
            <w:pPr>
              <w:ind w:firstLine="0"/>
              <w:rPr>
                <w:iCs/>
                <w:szCs w:val="22"/>
              </w:rPr>
            </w:pPr>
            <w:r w:rsidRPr="007B5BE8">
              <w:rPr>
                <w:iCs/>
                <w:szCs w:val="22"/>
              </w:rPr>
              <w:t>Funkční využití plochy</w:t>
            </w:r>
          </w:p>
        </w:tc>
        <w:tc>
          <w:tcPr>
            <w:tcW w:w="5812" w:type="dxa"/>
            <w:vAlign w:val="center"/>
          </w:tcPr>
          <w:p w14:paraId="12E99E33" w14:textId="77777777" w:rsidR="00095F7B" w:rsidRPr="007B5BE8" w:rsidRDefault="00095F7B" w:rsidP="0005396E">
            <w:pPr>
              <w:ind w:firstLine="0"/>
              <w:rPr>
                <w:szCs w:val="22"/>
              </w:rPr>
            </w:pPr>
            <w:r w:rsidRPr="007B5BE8">
              <w:rPr>
                <w:iCs/>
                <w:szCs w:val="22"/>
              </w:rPr>
              <w:t>Opatření a specifické koncepční podmínky pro využití plochy</w:t>
            </w:r>
          </w:p>
        </w:tc>
      </w:tr>
      <w:tr w:rsidR="00061D78" w:rsidRPr="007B5BE8" w14:paraId="3BDCEBF8" w14:textId="77777777">
        <w:tc>
          <w:tcPr>
            <w:tcW w:w="971" w:type="dxa"/>
            <w:vAlign w:val="center"/>
          </w:tcPr>
          <w:p w14:paraId="2F962FDE" w14:textId="77777777" w:rsidR="00061D78" w:rsidRPr="007B5BE8" w:rsidRDefault="00DD1304" w:rsidP="00061D78">
            <w:pPr>
              <w:ind w:firstLine="0"/>
              <w:jc w:val="center"/>
              <w:rPr>
                <w:bCs/>
                <w:szCs w:val="22"/>
              </w:rPr>
            </w:pPr>
            <w:r w:rsidRPr="007B5BE8">
              <w:rPr>
                <w:bCs/>
                <w:szCs w:val="22"/>
              </w:rPr>
              <w:t>Z04</w:t>
            </w:r>
          </w:p>
          <w:p w14:paraId="2FB723A1" w14:textId="77777777" w:rsidR="00061D78" w:rsidRPr="007B5BE8" w:rsidRDefault="00061D78" w:rsidP="0005396E">
            <w:pPr>
              <w:ind w:firstLine="0"/>
              <w:jc w:val="center"/>
              <w:rPr>
                <w:bCs/>
                <w:szCs w:val="22"/>
              </w:rPr>
            </w:pPr>
          </w:p>
        </w:tc>
        <w:tc>
          <w:tcPr>
            <w:tcW w:w="2643" w:type="dxa"/>
            <w:vAlign w:val="center"/>
          </w:tcPr>
          <w:p w14:paraId="1FDE9202" w14:textId="77777777" w:rsidR="00061D78" w:rsidRPr="007B5BE8" w:rsidRDefault="00061D78" w:rsidP="00061D78">
            <w:pPr>
              <w:pStyle w:val="Neodsazen"/>
              <w:tabs>
                <w:tab w:val="clear" w:pos="0"/>
              </w:tabs>
              <w:rPr>
                <w:bCs/>
                <w:szCs w:val="22"/>
              </w:rPr>
            </w:pPr>
            <w:r w:rsidRPr="007B5BE8">
              <w:rPr>
                <w:bCs/>
                <w:szCs w:val="22"/>
              </w:rPr>
              <w:t>BR</w:t>
            </w:r>
          </w:p>
          <w:p w14:paraId="38942B3F" w14:textId="77777777" w:rsidR="00DB068F" w:rsidRPr="007B5BE8" w:rsidRDefault="00061D78" w:rsidP="00DB068F">
            <w:pPr>
              <w:pStyle w:val="Neodsazen"/>
              <w:tabs>
                <w:tab w:val="clear" w:pos="0"/>
              </w:tabs>
              <w:rPr>
                <w:bCs/>
                <w:szCs w:val="22"/>
              </w:rPr>
            </w:pPr>
            <w:r w:rsidRPr="007B5BE8">
              <w:rPr>
                <w:bCs/>
                <w:szCs w:val="22"/>
              </w:rPr>
              <w:t xml:space="preserve">Plochy bydlení </w:t>
            </w:r>
          </w:p>
          <w:p w14:paraId="274BE588" w14:textId="77777777" w:rsidR="00061D78" w:rsidRPr="007B5BE8" w:rsidRDefault="00EA5EF3" w:rsidP="00DB068F">
            <w:pPr>
              <w:pStyle w:val="Neodsazen"/>
              <w:tabs>
                <w:tab w:val="clear" w:pos="0"/>
              </w:tabs>
              <w:rPr>
                <w:bCs/>
                <w:szCs w:val="22"/>
              </w:rPr>
            </w:pPr>
            <w:r w:rsidRPr="007B5BE8">
              <w:rPr>
                <w:bCs/>
                <w:szCs w:val="22"/>
              </w:rPr>
              <w:t xml:space="preserve">- </w:t>
            </w:r>
            <w:r w:rsidR="00606BC4" w:rsidRPr="007B5BE8">
              <w:rPr>
                <w:bCs/>
                <w:szCs w:val="22"/>
              </w:rPr>
              <w:t xml:space="preserve"> </w:t>
            </w:r>
            <w:r w:rsidR="00061D78" w:rsidRPr="007B5BE8">
              <w:rPr>
                <w:bCs/>
                <w:szCs w:val="22"/>
              </w:rPr>
              <w:t>v rodinných domech</w:t>
            </w:r>
          </w:p>
        </w:tc>
        <w:tc>
          <w:tcPr>
            <w:tcW w:w="5812" w:type="dxa"/>
          </w:tcPr>
          <w:p w14:paraId="25B15D7D" w14:textId="77777777" w:rsidR="00DD1304" w:rsidRPr="007B5BE8" w:rsidRDefault="00DD1304" w:rsidP="00DD1304">
            <w:pPr>
              <w:ind w:firstLine="0"/>
              <w:rPr>
                <w:szCs w:val="22"/>
              </w:rPr>
            </w:pPr>
            <w:r w:rsidRPr="007B5BE8">
              <w:rPr>
                <w:szCs w:val="22"/>
              </w:rPr>
              <w:t xml:space="preserve">Požaduje se prověření změn využití plochy </w:t>
            </w:r>
            <w:r w:rsidR="00BA7177" w:rsidRPr="007B5BE8">
              <w:rPr>
                <w:szCs w:val="22"/>
              </w:rPr>
              <w:t>regulačním plánem</w:t>
            </w:r>
            <w:r w:rsidRPr="007B5BE8">
              <w:rPr>
                <w:szCs w:val="22"/>
              </w:rPr>
              <w:t>.</w:t>
            </w:r>
          </w:p>
          <w:p w14:paraId="205C380A" w14:textId="77777777" w:rsidR="00CA09F5" w:rsidRPr="007B5BE8" w:rsidRDefault="00525B18" w:rsidP="00BA7177">
            <w:pPr>
              <w:ind w:firstLine="0"/>
              <w:rPr>
                <w:szCs w:val="22"/>
              </w:rPr>
            </w:pPr>
            <w:r w:rsidRPr="007B5BE8">
              <w:rPr>
                <w:szCs w:val="22"/>
              </w:rPr>
              <w:t xml:space="preserve">Prostorová struktura zástavby: </w:t>
            </w:r>
            <w:r w:rsidR="008D5219" w:rsidRPr="007B5BE8">
              <w:rPr>
                <w:szCs w:val="22"/>
              </w:rPr>
              <w:t xml:space="preserve">částečně uspořádaná struktura zástavby, případně kompaktní </w:t>
            </w:r>
            <w:proofErr w:type="gramStart"/>
            <w:r w:rsidR="008D5219" w:rsidRPr="007B5BE8">
              <w:rPr>
                <w:szCs w:val="22"/>
              </w:rPr>
              <w:t xml:space="preserve">struktura - </w:t>
            </w:r>
            <w:r w:rsidR="00BA7177" w:rsidRPr="007B5BE8">
              <w:rPr>
                <w:szCs w:val="22"/>
              </w:rPr>
              <w:t>bude</w:t>
            </w:r>
            <w:proofErr w:type="gramEnd"/>
            <w:r w:rsidR="00BA7177" w:rsidRPr="007B5BE8">
              <w:rPr>
                <w:szCs w:val="22"/>
              </w:rPr>
              <w:t xml:space="preserve"> upřesněna regulačním plánem.</w:t>
            </w:r>
          </w:p>
          <w:p w14:paraId="0CDE90E2" w14:textId="77777777" w:rsidR="00194257" w:rsidRPr="007B5BE8" w:rsidRDefault="00194257" w:rsidP="00194257">
            <w:pPr>
              <w:ind w:firstLine="0"/>
              <w:rPr>
                <w:szCs w:val="22"/>
              </w:rPr>
            </w:pPr>
            <w:r w:rsidRPr="007B5BE8">
              <w:rPr>
                <w:sz w:val="23"/>
                <w:szCs w:val="23"/>
              </w:rPr>
              <w:t xml:space="preserve">Maximální podlažnost zástavby: </w:t>
            </w:r>
            <w:r w:rsidRPr="007B5BE8">
              <w:rPr>
                <w:szCs w:val="22"/>
              </w:rPr>
              <w:t>bude upřesněna regulačním plánem.</w:t>
            </w:r>
          </w:p>
          <w:p w14:paraId="5168D8E3" w14:textId="77777777" w:rsidR="00194257" w:rsidRPr="007B5BE8" w:rsidRDefault="00194257" w:rsidP="00BA7177">
            <w:pPr>
              <w:ind w:firstLine="0"/>
              <w:rPr>
                <w:szCs w:val="22"/>
              </w:rPr>
            </w:pPr>
          </w:p>
          <w:p w14:paraId="3E554B71" w14:textId="77777777" w:rsidR="00EF6FC7" w:rsidRPr="007B5BE8" w:rsidRDefault="00EF6FC7" w:rsidP="00EF6FC7">
            <w:pPr>
              <w:ind w:firstLine="0"/>
              <w:rPr>
                <w:szCs w:val="22"/>
              </w:rPr>
            </w:pPr>
            <w:r w:rsidRPr="007B5BE8">
              <w:rPr>
                <w:szCs w:val="22"/>
              </w:rPr>
              <w:t>Stávající elektrické vedení VN v ploše bude uloženo do země.</w:t>
            </w:r>
          </w:p>
          <w:p w14:paraId="693BF2C2" w14:textId="77777777" w:rsidR="00EF6FC7" w:rsidRPr="007B5BE8" w:rsidRDefault="00EF6FC7" w:rsidP="003D3DBA">
            <w:pPr>
              <w:ind w:firstLine="0"/>
              <w:rPr>
                <w:szCs w:val="22"/>
              </w:rPr>
            </w:pPr>
            <w:r w:rsidRPr="007B5BE8">
              <w:rPr>
                <w:szCs w:val="22"/>
              </w:rPr>
              <w:t>V ploše bud</w:t>
            </w:r>
            <w:r w:rsidR="003D3DBA" w:rsidRPr="007B5BE8">
              <w:rPr>
                <w:szCs w:val="22"/>
              </w:rPr>
              <w:t>ou</w:t>
            </w:r>
            <w:r w:rsidRPr="007B5BE8">
              <w:rPr>
                <w:szCs w:val="22"/>
              </w:rPr>
              <w:t xml:space="preserve"> </w:t>
            </w:r>
            <w:r w:rsidR="003D3DBA" w:rsidRPr="007B5BE8">
              <w:rPr>
                <w:szCs w:val="22"/>
              </w:rPr>
              <w:t>vymezena veřejná prostranství o úhrnné výměře nejméně 2000 m</w:t>
            </w:r>
            <w:r w:rsidR="003D3DBA" w:rsidRPr="007B5BE8">
              <w:rPr>
                <w:szCs w:val="22"/>
                <w:vertAlign w:val="superscript"/>
              </w:rPr>
              <w:t>2</w:t>
            </w:r>
            <w:r w:rsidR="003D3DBA" w:rsidRPr="007B5BE8">
              <w:rPr>
                <w:szCs w:val="22"/>
              </w:rPr>
              <w:t>, přičemž každé z těchto veřejných prostranství musí mít výměru alespoň 1000 m</w:t>
            </w:r>
            <w:r w:rsidR="003D3DBA" w:rsidRPr="007B5BE8">
              <w:rPr>
                <w:szCs w:val="22"/>
                <w:vertAlign w:val="superscript"/>
              </w:rPr>
              <w:t>2</w:t>
            </w:r>
            <w:r w:rsidR="003D3DBA" w:rsidRPr="007B5BE8">
              <w:rPr>
                <w:szCs w:val="22"/>
              </w:rPr>
              <w:t>.</w:t>
            </w:r>
          </w:p>
        </w:tc>
      </w:tr>
      <w:tr w:rsidR="00061D78" w:rsidRPr="007B5BE8" w14:paraId="3AD010AE" w14:textId="77777777">
        <w:tc>
          <w:tcPr>
            <w:tcW w:w="971" w:type="dxa"/>
            <w:vAlign w:val="center"/>
          </w:tcPr>
          <w:p w14:paraId="25556DB9" w14:textId="77777777" w:rsidR="00061D78" w:rsidRPr="007B5BE8" w:rsidRDefault="003D3DBA" w:rsidP="00061D78">
            <w:pPr>
              <w:ind w:firstLine="0"/>
              <w:jc w:val="center"/>
              <w:rPr>
                <w:bCs/>
                <w:szCs w:val="22"/>
              </w:rPr>
            </w:pPr>
            <w:r w:rsidRPr="007B5BE8">
              <w:rPr>
                <w:bCs/>
                <w:szCs w:val="22"/>
              </w:rPr>
              <w:t>Z05</w:t>
            </w:r>
          </w:p>
          <w:p w14:paraId="595F29DF" w14:textId="77777777" w:rsidR="00061D78" w:rsidRPr="007B5BE8" w:rsidRDefault="00061D78" w:rsidP="0005396E">
            <w:pPr>
              <w:ind w:firstLine="0"/>
              <w:jc w:val="center"/>
              <w:rPr>
                <w:bCs/>
                <w:szCs w:val="22"/>
              </w:rPr>
            </w:pPr>
          </w:p>
        </w:tc>
        <w:tc>
          <w:tcPr>
            <w:tcW w:w="2643" w:type="dxa"/>
            <w:vAlign w:val="center"/>
          </w:tcPr>
          <w:p w14:paraId="32D63DC8" w14:textId="77777777" w:rsidR="00DB068F" w:rsidRPr="007B5BE8" w:rsidRDefault="00DB068F" w:rsidP="00DB068F">
            <w:pPr>
              <w:pStyle w:val="Neodsazen"/>
              <w:tabs>
                <w:tab w:val="clear" w:pos="0"/>
              </w:tabs>
              <w:rPr>
                <w:bCs/>
                <w:szCs w:val="22"/>
              </w:rPr>
            </w:pPr>
            <w:r w:rsidRPr="007B5BE8">
              <w:rPr>
                <w:bCs/>
                <w:szCs w:val="22"/>
              </w:rPr>
              <w:t>BR</w:t>
            </w:r>
          </w:p>
          <w:p w14:paraId="600CFF77" w14:textId="77777777" w:rsidR="00DB068F" w:rsidRPr="007B5BE8" w:rsidRDefault="00DB068F" w:rsidP="00DB068F">
            <w:pPr>
              <w:pStyle w:val="Neodsazen"/>
              <w:tabs>
                <w:tab w:val="clear" w:pos="0"/>
              </w:tabs>
              <w:rPr>
                <w:bCs/>
                <w:szCs w:val="22"/>
              </w:rPr>
            </w:pPr>
            <w:r w:rsidRPr="007B5BE8">
              <w:rPr>
                <w:bCs/>
                <w:szCs w:val="22"/>
              </w:rPr>
              <w:t xml:space="preserve">Plochy bydlení </w:t>
            </w:r>
          </w:p>
          <w:p w14:paraId="6DB161F4" w14:textId="77777777" w:rsidR="00061D78" w:rsidRPr="007B5BE8" w:rsidRDefault="00DB068F" w:rsidP="00DB068F">
            <w:pPr>
              <w:pStyle w:val="Neodsazen"/>
              <w:tabs>
                <w:tab w:val="clear" w:pos="0"/>
              </w:tabs>
              <w:rPr>
                <w:bCs/>
                <w:szCs w:val="22"/>
              </w:rPr>
            </w:pPr>
            <w:r w:rsidRPr="007B5BE8">
              <w:rPr>
                <w:bCs/>
                <w:szCs w:val="22"/>
              </w:rPr>
              <w:t>-  v rodinných domech</w:t>
            </w:r>
          </w:p>
        </w:tc>
        <w:tc>
          <w:tcPr>
            <w:tcW w:w="5812" w:type="dxa"/>
          </w:tcPr>
          <w:p w14:paraId="4907B2CB" w14:textId="77777777" w:rsidR="00CA09F5" w:rsidRPr="007B5BE8" w:rsidRDefault="00525B18" w:rsidP="003D3DBA">
            <w:pPr>
              <w:ind w:firstLine="0"/>
              <w:rPr>
                <w:sz w:val="23"/>
                <w:szCs w:val="23"/>
              </w:rPr>
            </w:pPr>
            <w:r w:rsidRPr="007B5BE8">
              <w:rPr>
                <w:szCs w:val="22"/>
              </w:rPr>
              <w:t xml:space="preserve">Prostorová struktura zástavby: </w:t>
            </w:r>
            <w:r w:rsidR="003D3DBA" w:rsidRPr="007B5BE8">
              <w:rPr>
                <w:szCs w:val="22"/>
              </w:rPr>
              <w:t>uspořádaná</w:t>
            </w:r>
            <w:r w:rsidRPr="007B5BE8">
              <w:rPr>
                <w:sz w:val="23"/>
                <w:szCs w:val="23"/>
              </w:rPr>
              <w:t xml:space="preserve"> struktura zástavby</w:t>
            </w:r>
            <w:r w:rsidR="003D3DBA" w:rsidRPr="007B5BE8">
              <w:rPr>
                <w:sz w:val="23"/>
                <w:szCs w:val="23"/>
              </w:rPr>
              <w:t>.</w:t>
            </w:r>
          </w:p>
          <w:p w14:paraId="4762F7FA" w14:textId="77777777" w:rsidR="003D3DBA" w:rsidRPr="007B5BE8" w:rsidRDefault="003D3DBA" w:rsidP="003D3DBA">
            <w:pPr>
              <w:ind w:firstLine="0"/>
              <w:rPr>
                <w:szCs w:val="22"/>
              </w:rPr>
            </w:pPr>
            <w:r w:rsidRPr="007B5BE8">
              <w:rPr>
                <w:sz w:val="23"/>
                <w:szCs w:val="23"/>
              </w:rPr>
              <w:t>Podmínkou pro zahájení výstavby v ploše je vybudování veřejné infrastruktury v ploše Z06.</w:t>
            </w:r>
          </w:p>
        </w:tc>
      </w:tr>
      <w:tr w:rsidR="00061D78" w:rsidRPr="007B5BE8" w14:paraId="606AAD88" w14:textId="77777777">
        <w:tc>
          <w:tcPr>
            <w:tcW w:w="971" w:type="dxa"/>
            <w:vAlign w:val="center"/>
          </w:tcPr>
          <w:p w14:paraId="5B1CBB66" w14:textId="77777777" w:rsidR="00061D78" w:rsidRPr="007B5BE8" w:rsidRDefault="003D3DBA" w:rsidP="00061D78">
            <w:pPr>
              <w:ind w:firstLine="0"/>
              <w:jc w:val="center"/>
              <w:rPr>
                <w:bCs/>
                <w:szCs w:val="22"/>
              </w:rPr>
            </w:pPr>
            <w:r w:rsidRPr="007B5BE8">
              <w:rPr>
                <w:bCs/>
                <w:szCs w:val="22"/>
              </w:rPr>
              <w:t>Z07</w:t>
            </w:r>
          </w:p>
          <w:p w14:paraId="784E303D" w14:textId="77777777" w:rsidR="00061D78" w:rsidRPr="007B5BE8" w:rsidRDefault="00061D78" w:rsidP="0005396E">
            <w:pPr>
              <w:ind w:firstLine="0"/>
              <w:jc w:val="center"/>
              <w:rPr>
                <w:bCs/>
                <w:szCs w:val="22"/>
              </w:rPr>
            </w:pPr>
          </w:p>
        </w:tc>
        <w:tc>
          <w:tcPr>
            <w:tcW w:w="2643" w:type="dxa"/>
            <w:vAlign w:val="center"/>
          </w:tcPr>
          <w:p w14:paraId="6A9D7B7C" w14:textId="77777777" w:rsidR="00DB068F" w:rsidRPr="007B5BE8" w:rsidRDefault="00DB068F" w:rsidP="00DB068F">
            <w:pPr>
              <w:pStyle w:val="Neodsazen"/>
              <w:tabs>
                <w:tab w:val="clear" w:pos="0"/>
              </w:tabs>
              <w:rPr>
                <w:bCs/>
                <w:szCs w:val="22"/>
              </w:rPr>
            </w:pPr>
            <w:r w:rsidRPr="007B5BE8">
              <w:rPr>
                <w:bCs/>
                <w:szCs w:val="22"/>
              </w:rPr>
              <w:t>BR</w:t>
            </w:r>
          </w:p>
          <w:p w14:paraId="36973078" w14:textId="77777777" w:rsidR="00DB068F" w:rsidRPr="007B5BE8" w:rsidRDefault="00DB068F" w:rsidP="00DB068F">
            <w:pPr>
              <w:pStyle w:val="Neodsazen"/>
              <w:tabs>
                <w:tab w:val="clear" w:pos="0"/>
              </w:tabs>
              <w:rPr>
                <w:bCs/>
                <w:szCs w:val="22"/>
              </w:rPr>
            </w:pPr>
            <w:r w:rsidRPr="007B5BE8">
              <w:rPr>
                <w:bCs/>
                <w:szCs w:val="22"/>
              </w:rPr>
              <w:t xml:space="preserve">Plochy bydlení </w:t>
            </w:r>
          </w:p>
          <w:p w14:paraId="612B3F10" w14:textId="77777777" w:rsidR="00061D78" w:rsidRPr="007B5BE8" w:rsidRDefault="00DB068F" w:rsidP="00DB068F">
            <w:pPr>
              <w:pStyle w:val="Neodsazen"/>
              <w:tabs>
                <w:tab w:val="clear" w:pos="0"/>
              </w:tabs>
              <w:rPr>
                <w:bCs/>
                <w:szCs w:val="22"/>
              </w:rPr>
            </w:pPr>
            <w:r w:rsidRPr="007B5BE8">
              <w:rPr>
                <w:bCs/>
                <w:szCs w:val="22"/>
              </w:rPr>
              <w:t>-  v rodinných domech</w:t>
            </w:r>
          </w:p>
        </w:tc>
        <w:tc>
          <w:tcPr>
            <w:tcW w:w="5812" w:type="dxa"/>
          </w:tcPr>
          <w:p w14:paraId="531F2FFD" w14:textId="77777777" w:rsidR="003D3DBA" w:rsidRPr="007B5BE8" w:rsidRDefault="003D3DBA" w:rsidP="003D3DBA">
            <w:pPr>
              <w:ind w:firstLine="0"/>
              <w:rPr>
                <w:sz w:val="23"/>
                <w:szCs w:val="23"/>
              </w:rPr>
            </w:pPr>
            <w:r w:rsidRPr="007B5BE8">
              <w:rPr>
                <w:szCs w:val="22"/>
              </w:rPr>
              <w:t>Prostorová struktura zástavby: individuálně stanovená</w:t>
            </w:r>
            <w:r w:rsidRPr="007B5BE8">
              <w:rPr>
                <w:sz w:val="23"/>
                <w:szCs w:val="23"/>
              </w:rPr>
              <w:t xml:space="preserve"> struktura zástavby.</w:t>
            </w:r>
          </w:p>
          <w:p w14:paraId="6E80DB51" w14:textId="77777777" w:rsidR="00061D78" w:rsidRPr="007B5BE8" w:rsidRDefault="00061D78" w:rsidP="003D3DBA">
            <w:pPr>
              <w:ind w:firstLine="0"/>
              <w:rPr>
                <w:sz w:val="23"/>
                <w:szCs w:val="23"/>
              </w:rPr>
            </w:pPr>
          </w:p>
        </w:tc>
      </w:tr>
      <w:tr w:rsidR="00DE2183" w:rsidRPr="007B5BE8" w14:paraId="0AFFE725" w14:textId="77777777">
        <w:tc>
          <w:tcPr>
            <w:tcW w:w="971" w:type="dxa"/>
            <w:vAlign w:val="center"/>
          </w:tcPr>
          <w:p w14:paraId="77902507" w14:textId="77777777" w:rsidR="00F03D29" w:rsidRPr="007B5BE8" w:rsidRDefault="00851FF3" w:rsidP="0005396E">
            <w:pPr>
              <w:ind w:firstLine="0"/>
              <w:jc w:val="center"/>
              <w:rPr>
                <w:bCs/>
                <w:szCs w:val="22"/>
              </w:rPr>
            </w:pPr>
            <w:r w:rsidRPr="007B5BE8">
              <w:rPr>
                <w:bCs/>
                <w:szCs w:val="22"/>
              </w:rPr>
              <w:t>Z13</w:t>
            </w:r>
          </w:p>
          <w:p w14:paraId="6FE96996" w14:textId="77777777" w:rsidR="00851FF3" w:rsidRPr="007B5BE8" w:rsidRDefault="00851FF3" w:rsidP="0005396E">
            <w:pPr>
              <w:ind w:firstLine="0"/>
              <w:jc w:val="center"/>
              <w:rPr>
                <w:bCs/>
                <w:szCs w:val="22"/>
              </w:rPr>
            </w:pPr>
            <w:r w:rsidRPr="007B5BE8">
              <w:rPr>
                <w:bCs/>
                <w:szCs w:val="22"/>
              </w:rPr>
              <w:t>Z14</w:t>
            </w:r>
          </w:p>
          <w:p w14:paraId="68849CFF" w14:textId="77777777" w:rsidR="00DE2183" w:rsidRPr="007B5BE8" w:rsidRDefault="00DE2183" w:rsidP="0005396E">
            <w:pPr>
              <w:ind w:firstLine="0"/>
              <w:jc w:val="center"/>
              <w:rPr>
                <w:bCs/>
                <w:szCs w:val="22"/>
              </w:rPr>
            </w:pPr>
          </w:p>
        </w:tc>
        <w:tc>
          <w:tcPr>
            <w:tcW w:w="2643" w:type="dxa"/>
            <w:vAlign w:val="center"/>
          </w:tcPr>
          <w:p w14:paraId="4287C611" w14:textId="77777777" w:rsidR="00DB068F" w:rsidRPr="007B5BE8" w:rsidRDefault="00DB068F" w:rsidP="00DB068F">
            <w:pPr>
              <w:pStyle w:val="Neodsazen"/>
              <w:tabs>
                <w:tab w:val="clear" w:pos="0"/>
              </w:tabs>
              <w:rPr>
                <w:bCs/>
                <w:szCs w:val="22"/>
              </w:rPr>
            </w:pPr>
            <w:r w:rsidRPr="007B5BE8">
              <w:rPr>
                <w:bCs/>
                <w:szCs w:val="22"/>
              </w:rPr>
              <w:t>BR</w:t>
            </w:r>
          </w:p>
          <w:p w14:paraId="6DC65570" w14:textId="77777777" w:rsidR="00DB068F" w:rsidRPr="007B5BE8" w:rsidRDefault="00DB068F" w:rsidP="00DB068F">
            <w:pPr>
              <w:pStyle w:val="Neodsazen"/>
              <w:tabs>
                <w:tab w:val="clear" w:pos="0"/>
              </w:tabs>
              <w:rPr>
                <w:bCs/>
                <w:szCs w:val="22"/>
              </w:rPr>
            </w:pPr>
            <w:r w:rsidRPr="007B5BE8">
              <w:rPr>
                <w:bCs/>
                <w:szCs w:val="22"/>
              </w:rPr>
              <w:t xml:space="preserve">Plochy bydlení </w:t>
            </w:r>
          </w:p>
          <w:p w14:paraId="6CC88CAA" w14:textId="77777777" w:rsidR="00DE2183" w:rsidRPr="007B5BE8" w:rsidRDefault="00DB068F" w:rsidP="00DB068F">
            <w:pPr>
              <w:pStyle w:val="Neodsazen"/>
              <w:tabs>
                <w:tab w:val="clear" w:pos="0"/>
              </w:tabs>
              <w:rPr>
                <w:bCs/>
                <w:szCs w:val="22"/>
              </w:rPr>
            </w:pPr>
            <w:r w:rsidRPr="007B5BE8">
              <w:rPr>
                <w:bCs/>
                <w:szCs w:val="22"/>
              </w:rPr>
              <w:t>-  v rodinných domech</w:t>
            </w:r>
          </w:p>
        </w:tc>
        <w:tc>
          <w:tcPr>
            <w:tcW w:w="5812" w:type="dxa"/>
          </w:tcPr>
          <w:p w14:paraId="64C95403" w14:textId="77777777" w:rsidR="00D60042" w:rsidRPr="007B5BE8" w:rsidRDefault="00D60042" w:rsidP="00D60042">
            <w:pPr>
              <w:ind w:firstLine="0"/>
              <w:rPr>
                <w:sz w:val="23"/>
                <w:szCs w:val="23"/>
              </w:rPr>
            </w:pPr>
            <w:r w:rsidRPr="007B5BE8">
              <w:rPr>
                <w:szCs w:val="22"/>
              </w:rPr>
              <w:t>Prostorová struktura zástavby: uspořádaná</w:t>
            </w:r>
            <w:r w:rsidRPr="007B5BE8">
              <w:rPr>
                <w:sz w:val="23"/>
                <w:szCs w:val="23"/>
              </w:rPr>
              <w:t xml:space="preserve"> struktura zástavby.</w:t>
            </w:r>
          </w:p>
          <w:p w14:paraId="1AA8D37B" w14:textId="77777777" w:rsidR="00FD10E5" w:rsidRPr="007B5BE8" w:rsidRDefault="0058693B" w:rsidP="00D60042">
            <w:pPr>
              <w:ind w:firstLine="0"/>
              <w:rPr>
                <w:sz w:val="23"/>
                <w:szCs w:val="23"/>
              </w:rPr>
            </w:pPr>
            <w:r w:rsidRPr="007B5BE8">
              <w:rPr>
                <w:sz w:val="23"/>
                <w:szCs w:val="23"/>
              </w:rPr>
              <w:t xml:space="preserve">Maximální </w:t>
            </w:r>
            <w:r w:rsidR="00FD10E5" w:rsidRPr="007B5BE8">
              <w:rPr>
                <w:sz w:val="23"/>
                <w:szCs w:val="23"/>
              </w:rPr>
              <w:t>podlažnost</w:t>
            </w:r>
            <w:r w:rsidRPr="007B5BE8">
              <w:rPr>
                <w:sz w:val="23"/>
                <w:szCs w:val="23"/>
              </w:rPr>
              <w:t xml:space="preserve"> zástavby</w:t>
            </w:r>
            <w:r w:rsidR="00FD10E5" w:rsidRPr="007B5BE8">
              <w:rPr>
                <w:sz w:val="23"/>
                <w:szCs w:val="23"/>
              </w:rPr>
              <w:t>: 1</w:t>
            </w:r>
          </w:p>
          <w:p w14:paraId="59C5C7BC" w14:textId="77777777" w:rsidR="002D3CF2" w:rsidRPr="007B5BE8" w:rsidRDefault="00D60042" w:rsidP="00D60042">
            <w:pPr>
              <w:ind w:firstLine="0"/>
              <w:rPr>
                <w:szCs w:val="22"/>
              </w:rPr>
            </w:pPr>
            <w:r w:rsidRPr="007B5BE8">
              <w:rPr>
                <w:szCs w:val="22"/>
              </w:rPr>
              <w:t>Podmínkou pro zahájení výstavby v ploše je vybudování veřejné infrastruktury v ploše Z15.</w:t>
            </w:r>
          </w:p>
          <w:p w14:paraId="138C5E07" w14:textId="77777777" w:rsidR="00D60042" w:rsidRPr="007B5BE8" w:rsidRDefault="00D60042" w:rsidP="00D60042">
            <w:pPr>
              <w:ind w:firstLine="0"/>
              <w:rPr>
                <w:i/>
                <w:szCs w:val="22"/>
              </w:rPr>
            </w:pPr>
            <w:r w:rsidRPr="007B5BE8">
              <w:rPr>
                <w:szCs w:val="22"/>
              </w:rPr>
              <w:t>U plochy Z14 se nepřipouští umísťování staveb, včetně oplocení pozemků, ve vzdálenosti do 6 m od břehové hrany vodoteče a ve vymezeném lokálním biokoridoru ÚSES.</w:t>
            </w:r>
          </w:p>
        </w:tc>
      </w:tr>
      <w:tr w:rsidR="0014322D" w:rsidRPr="007B5BE8" w14:paraId="27BE46FD" w14:textId="77777777">
        <w:tc>
          <w:tcPr>
            <w:tcW w:w="971" w:type="dxa"/>
            <w:vAlign w:val="center"/>
          </w:tcPr>
          <w:p w14:paraId="16533D8D" w14:textId="77777777" w:rsidR="0014322D" w:rsidRPr="007B5BE8" w:rsidRDefault="0014322D" w:rsidP="0005396E">
            <w:pPr>
              <w:ind w:firstLine="0"/>
              <w:jc w:val="center"/>
              <w:rPr>
                <w:bCs/>
                <w:szCs w:val="22"/>
              </w:rPr>
            </w:pPr>
            <w:r w:rsidRPr="007B5BE8">
              <w:rPr>
                <w:bCs/>
                <w:szCs w:val="22"/>
              </w:rPr>
              <w:t>Z16</w:t>
            </w:r>
          </w:p>
        </w:tc>
        <w:tc>
          <w:tcPr>
            <w:tcW w:w="2643" w:type="dxa"/>
            <w:vAlign w:val="center"/>
          </w:tcPr>
          <w:p w14:paraId="126D0C2A" w14:textId="77777777" w:rsidR="0014322D" w:rsidRPr="007B5BE8" w:rsidRDefault="0014322D" w:rsidP="0014322D">
            <w:pPr>
              <w:pStyle w:val="Neodsazen"/>
              <w:tabs>
                <w:tab w:val="clear" w:pos="0"/>
              </w:tabs>
              <w:rPr>
                <w:bCs/>
                <w:szCs w:val="22"/>
              </w:rPr>
            </w:pPr>
            <w:r w:rsidRPr="007B5BE8">
              <w:rPr>
                <w:bCs/>
                <w:szCs w:val="22"/>
              </w:rPr>
              <w:t>BR</w:t>
            </w:r>
          </w:p>
          <w:p w14:paraId="7C7854BC" w14:textId="77777777" w:rsidR="0014322D" w:rsidRPr="007B5BE8" w:rsidRDefault="0014322D" w:rsidP="0014322D">
            <w:pPr>
              <w:pStyle w:val="Neodsazen"/>
              <w:tabs>
                <w:tab w:val="clear" w:pos="0"/>
              </w:tabs>
              <w:rPr>
                <w:bCs/>
                <w:szCs w:val="22"/>
              </w:rPr>
            </w:pPr>
            <w:r w:rsidRPr="007B5BE8">
              <w:rPr>
                <w:bCs/>
                <w:szCs w:val="22"/>
              </w:rPr>
              <w:lastRenderedPageBreak/>
              <w:t xml:space="preserve">Plochy bydlení </w:t>
            </w:r>
          </w:p>
          <w:p w14:paraId="2F57BA51" w14:textId="77777777" w:rsidR="0014322D" w:rsidRPr="007B5BE8" w:rsidRDefault="0014322D" w:rsidP="0014322D">
            <w:pPr>
              <w:pStyle w:val="Neodsazen"/>
              <w:tabs>
                <w:tab w:val="clear" w:pos="0"/>
              </w:tabs>
              <w:rPr>
                <w:bCs/>
                <w:szCs w:val="22"/>
              </w:rPr>
            </w:pPr>
            <w:r w:rsidRPr="007B5BE8">
              <w:rPr>
                <w:bCs/>
                <w:szCs w:val="22"/>
              </w:rPr>
              <w:t>-  v rodinných domech</w:t>
            </w:r>
          </w:p>
        </w:tc>
        <w:tc>
          <w:tcPr>
            <w:tcW w:w="5812" w:type="dxa"/>
          </w:tcPr>
          <w:p w14:paraId="53937F61" w14:textId="77777777" w:rsidR="0014322D" w:rsidRPr="007B5BE8" w:rsidRDefault="0014322D" w:rsidP="0014322D">
            <w:pPr>
              <w:ind w:firstLine="0"/>
              <w:rPr>
                <w:sz w:val="23"/>
                <w:szCs w:val="23"/>
              </w:rPr>
            </w:pPr>
            <w:r w:rsidRPr="007B5BE8">
              <w:rPr>
                <w:szCs w:val="22"/>
              </w:rPr>
              <w:lastRenderedPageBreak/>
              <w:t>Prostorová struktura zástavby: uspořádaná</w:t>
            </w:r>
            <w:r w:rsidRPr="007B5BE8">
              <w:rPr>
                <w:sz w:val="23"/>
                <w:szCs w:val="23"/>
              </w:rPr>
              <w:t xml:space="preserve"> struktura zástavby.</w:t>
            </w:r>
          </w:p>
          <w:p w14:paraId="5C8A90CA" w14:textId="77777777" w:rsidR="0058693B" w:rsidRPr="007B5BE8" w:rsidRDefault="0058693B" w:rsidP="0058693B">
            <w:pPr>
              <w:ind w:firstLine="0"/>
              <w:rPr>
                <w:sz w:val="23"/>
                <w:szCs w:val="23"/>
              </w:rPr>
            </w:pPr>
            <w:r w:rsidRPr="007B5BE8">
              <w:rPr>
                <w:sz w:val="23"/>
                <w:szCs w:val="23"/>
              </w:rPr>
              <w:lastRenderedPageBreak/>
              <w:t>Maximální podlažnost zástavby: 1</w:t>
            </w:r>
          </w:p>
          <w:p w14:paraId="4AE18C72" w14:textId="77777777" w:rsidR="0014322D" w:rsidRPr="007B5BE8" w:rsidRDefault="0014322D" w:rsidP="0014322D">
            <w:pPr>
              <w:ind w:firstLine="0"/>
              <w:rPr>
                <w:szCs w:val="22"/>
              </w:rPr>
            </w:pPr>
            <w:r w:rsidRPr="007B5BE8">
              <w:rPr>
                <w:szCs w:val="22"/>
              </w:rPr>
              <w:t xml:space="preserve">Nepřipouští </w:t>
            </w:r>
            <w:r w:rsidR="00AE05F2" w:rsidRPr="007B5BE8">
              <w:rPr>
                <w:szCs w:val="22"/>
              </w:rPr>
              <w:t xml:space="preserve">se </w:t>
            </w:r>
            <w:r w:rsidRPr="007B5BE8">
              <w:rPr>
                <w:szCs w:val="22"/>
              </w:rPr>
              <w:t>umísťování staveb, včetně oplocení pozemků, ve vymezeném lokálním biokoridoru ÚSES.</w:t>
            </w:r>
          </w:p>
          <w:p w14:paraId="49D5BCF1" w14:textId="77777777" w:rsidR="003B78E8" w:rsidRPr="007B5BE8" w:rsidRDefault="003B78E8" w:rsidP="000C5016">
            <w:pPr>
              <w:ind w:firstLine="0"/>
              <w:rPr>
                <w:szCs w:val="22"/>
              </w:rPr>
            </w:pPr>
            <w:r w:rsidRPr="007B5BE8">
              <w:rPr>
                <w:sz w:val="23"/>
                <w:szCs w:val="23"/>
              </w:rPr>
              <w:t xml:space="preserve">Podmínkou pro zahájení výstavby v ploše je vybudování veřejné infrastruktury v ploše </w:t>
            </w:r>
            <w:r w:rsidR="000C5016" w:rsidRPr="007B5BE8">
              <w:rPr>
                <w:sz w:val="23"/>
                <w:szCs w:val="23"/>
              </w:rPr>
              <w:t>Z18 (resp. alespoň v části této plochy, za podmínky vytvoření uceleného provozuschopného souboru s kvalitní dopravní obsluhou).</w:t>
            </w:r>
          </w:p>
        </w:tc>
      </w:tr>
      <w:tr w:rsidR="0014322D" w:rsidRPr="007B5BE8" w14:paraId="1C47FCEC" w14:textId="77777777">
        <w:tc>
          <w:tcPr>
            <w:tcW w:w="971" w:type="dxa"/>
            <w:vAlign w:val="center"/>
          </w:tcPr>
          <w:p w14:paraId="49B61ECB" w14:textId="77777777" w:rsidR="0014322D" w:rsidRPr="007B5BE8" w:rsidRDefault="0014322D" w:rsidP="0005396E">
            <w:pPr>
              <w:ind w:firstLine="0"/>
              <w:jc w:val="center"/>
              <w:rPr>
                <w:bCs/>
                <w:szCs w:val="22"/>
              </w:rPr>
            </w:pPr>
            <w:r w:rsidRPr="007B5BE8">
              <w:rPr>
                <w:bCs/>
                <w:szCs w:val="22"/>
              </w:rPr>
              <w:lastRenderedPageBreak/>
              <w:t>Z17</w:t>
            </w:r>
          </w:p>
        </w:tc>
        <w:tc>
          <w:tcPr>
            <w:tcW w:w="2643" w:type="dxa"/>
            <w:vAlign w:val="center"/>
          </w:tcPr>
          <w:p w14:paraId="6AC82524" w14:textId="77777777" w:rsidR="0014322D" w:rsidRPr="007B5BE8" w:rsidRDefault="0014322D" w:rsidP="0014322D">
            <w:pPr>
              <w:pStyle w:val="Neodsazen"/>
              <w:tabs>
                <w:tab w:val="clear" w:pos="0"/>
              </w:tabs>
              <w:rPr>
                <w:bCs/>
                <w:szCs w:val="22"/>
              </w:rPr>
            </w:pPr>
            <w:r w:rsidRPr="007B5BE8">
              <w:rPr>
                <w:bCs/>
                <w:szCs w:val="22"/>
              </w:rPr>
              <w:t>BR</w:t>
            </w:r>
          </w:p>
          <w:p w14:paraId="1B45B64A" w14:textId="77777777" w:rsidR="0014322D" w:rsidRPr="007B5BE8" w:rsidRDefault="0014322D" w:rsidP="0014322D">
            <w:pPr>
              <w:pStyle w:val="Neodsazen"/>
              <w:tabs>
                <w:tab w:val="clear" w:pos="0"/>
              </w:tabs>
              <w:rPr>
                <w:bCs/>
                <w:szCs w:val="22"/>
              </w:rPr>
            </w:pPr>
            <w:r w:rsidRPr="007B5BE8">
              <w:rPr>
                <w:bCs/>
                <w:szCs w:val="22"/>
              </w:rPr>
              <w:t xml:space="preserve">Plochy bydlení </w:t>
            </w:r>
          </w:p>
          <w:p w14:paraId="5C6EF10C" w14:textId="77777777" w:rsidR="0014322D" w:rsidRPr="007B5BE8" w:rsidRDefault="0014322D" w:rsidP="0014322D">
            <w:pPr>
              <w:pStyle w:val="Neodsazen"/>
              <w:tabs>
                <w:tab w:val="clear" w:pos="0"/>
              </w:tabs>
              <w:rPr>
                <w:bCs/>
                <w:szCs w:val="22"/>
              </w:rPr>
            </w:pPr>
            <w:r w:rsidRPr="007B5BE8">
              <w:rPr>
                <w:bCs/>
                <w:szCs w:val="22"/>
              </w:rPr>
              <w:t>-  v rodinných domech</w:t>
            </w:r>
          </w:p>
        </w:tc>
        <w:tc>
          <w:tcPr>
            <w:tcW w:w="5812" w:type="dxa"/>
          </w:tcPr>
          <w:p w14:paraId="27225418" w14:textId="77777777" w:rsidR="0014322D" w:rsidRPr="007B5BE8" w:rsidRDefault="0014322D" w:rsidP="0014322D">
            <w:pPr>
              <w:ind w:firstLine="0"/>
              <w:rPr>
                <w:sz w:val="23"/>
                <w:szCs w:val="23"/>
              </w:rPr>
            </w:pPr>
            <w:r w:rsidRPr="007B5BE8">
              <w:rPr>
                <w:szCs w:val="22"/>
              </w:rPr>
              <w:t>Prostorová struktura zástavby: uspořádaná</w:t>
            </w:r>
            <w:r w:rsidRPr="007B5BE8">
              <w:rPr>
                <w:sz w:val="23"/>
                <w:szCs w:val="23"/>
              </w:rPr>
              <w:t xml:space="preserve"> struktura zástavby</w:t>
            </w:r>
            <w:r w:rsidR="00BA02F7" w:rsidRPr="007B5BE8">
              <w:rPr>
                <w:sz w:val="23"/>
                <w:szCs w:val="23"/>
              </w:rPr>
              <w:t>, kompaktní struktura zástavby</w:t>
            </w:r>
            <w:r w:rsidRPr="007B5BE8">
              <w:rPr>
                <w:sz w:val="23"/>
                <w:szCs w:val="23"/>
              </w:rPr>
              <w:t>.</w:t>
            </w:r>
          </w:p>
          <w:p w14:paraId="6B00E46C" w14:textId="77777777" w:rsidR="0014322D" w:rsidRPr="007B5BE8" w:rsidRDefault="0014322D" w:rsidP="000C5016">
            <w:pPr>
              <w:ind w:firstLine="0"/>
              <w:rPr>
                <w:szCs w:val="22"/>
              </w:rPr>
            </w:pPr>
            <w:r w:rsidRPr="007B5BE8">
              <w:rPr>
                <w:sz w:val="23"/>
                <w:szCs w:val="23"/>
              </w:rPr>
              <w:t>Podmínkou pro zahájení výstavby v ploše je vybudování veřejné infrastruktury v ploše Z18</w:t>
            </w:r>
            <w:r w:rsidR="003B78E8" w:rsidRPr="007B5BE8">
              <w:rPr>
                <w:sz w:val="23"/>
                <w:szCs w:val="23"/>
              </w:rPr>
              <w:t xml:space="preserve"> (resp. alespoň v části této plochy, za podmínky vytvoření uceleného provozuschopného </w:t>
            </w:r>
            <w:r w:rsidR="000C5016" w:rsidRPr="007B5BE8">
              <w:rPr>
                <w:sz w:val="23"/>
                <w:szCs w:val="23"/>
              </w:rPr>
              <w:t>souboru s kvalitní dopravní obsluhou, včetně napojení na silniční síť).</w:t>
            </w:r>
          </w:p>
        </w:tc>
      </w:tr>
      <w:tr w:rsidR="003B78E8" w:rsidRPr="007B5BE8" w14:paraId="0DE0917D" w14:textId="77777777">
        <w:tc>
          <w:tcPr>
            <w:tcW w:w="971" w:type="dxa"/>
            <w:vAlign w:val="center"/>
          </w:tcPr>
          <w:p w14:paraId="10BE9C9D" w14:textId="77777777" w:rsidR="003B78E8" w:rsidRPr="007B5BE8" w:rsidRDefault="003B78E8" w:rsidP="00A176E8">
            <w:pPr>
              <w:ind w:firstLine="0"/>
              <w:jc w:val="center"/>
              <w:rPr>
                <w:bCs/>
                <w:szCs w:val="22"/>
              </w:rPr>
            </w:pPr>
            <w:r w:rsidRPr="007B5BE8">
              <w:rPr>
                <w:bCs/>
                <w:szCs w:val="22"/>
              </w:rPr>
              <w:t>Z27</w:t>
            </w:r>
          </w:p>
        </w:tc>
        <w:tc>
          <w:tcPr>
            <w:tcW w:w="2643" w:type="dxa"/>
            <w:vAlign w:val="center"/>
          </w:tcPr>
          <w:p w14:paraId="7B8AF352" w14:textId="77777777" w:rsidR="003B78E8" w:rsidRPr="007B5BE8" w:rsidRDefault="003B78E8" w:rsidP="00A176E8">
            <w:pPr>
              <w:pStyle w:val="Neodsazen"/>
              <w:tabs>
                <w:tab w:val="clear" w:pos="0"/>
              </w:tabs>
              <w:rPr>
                <w:bCs/>
                <w:szCs w:val="22"/>
              </w:rPr>
            </w:pPr>
            <w:r w:rsidRPr="007B5BE8">
              <w:rPr>
                <w:bCs/>
                <w:szCs w:val="22"/>
              </w:rPr>
              <w:t>BR</w:t>
            </w:r>
          </w:p>
          <w:p w14:paraId="1CA58B26" w14:textId="77777777" w:rsidR="003B78E8" w:rsidRPr="007B5BE8" w:rsidRDefault="003B78E8" w:rsidP="00A176E8">
            <w:pPr>
              <w:pStyle w:val="Neodsazen"/>
              <w:tabs>
                <w:tab w:val="clear" w:pos="0"/>
              </w:tabs>
              <w:rPr>
                <w:bCs/>
                <w:szCs w:val="22"/>
              </w:rPr>
            </w:pPr>
            <w:r w:rsidRPr="007B5BE8">
              <w:rPr>
                <w:bCs/>
                <w:szCs w:val="22"/>
              </w:rPr>
              <w:t xml:space="preserve">Plochy bydlení </w:t>
            </w:r>
          </w:p>
          <w:p w14:paraId="15D7FC1C" w14:textId="77777777" w:rsidR="003B78E8" w:rsidRPr="007B5BE8" w:rsidRDefault="003B78E8" w:rsidP="00A176E8">
            <w:pPr>
              <w:pStyle w:val="Neodsazen"/>
              <w:tabs>
                <w:tab w:val="clear" w:pos="0"/>
              </w:tabs>
              <w:rPr>
                <w:bCs/>
                <w:szCs w:val="22"/>
              </w:rPr>
            </w:pPr>
            <w:r w:rsidRPr="007B5BE8">
              <w:rPr>
                <w:bCs/>
                <w:szCs w:val="22"/>
              </w:rPr>
              <w:t>-  v rodinných domech</w:t>
            </w:r>
          </w:p>
        </w:tc>
        <w:tc>
          <w:tcPr>
            <w:tcW w:w="5812" w:type="dxa"/>
          </w:tcPr>
          <w:p w14:paraId="19EF86B5" w14:textId="77777777" w:rsidR="003B78E8" w:rsidRPr="007B5BE8" w:rsidRDefault="003B78E8" w:rsidP="00A176E8">
            <w:pPr>
              <w:ind w:firstLine="0"/>
              <w:rPr>
                <w:sz w:val="23"/>
                <w:szCs w:val="23"/>
              </w:rPr>
            </w:pPr>
            <w:r w:rsidRPr="007B5BE8">
              <w:rPr>
                <w:szCs w:val="22"/>
              </w:rPr>
              <w:t>Prostorová struktura zástavby: uspořádaná</w:t>
            </w:r>
            <w:r w:rsidRPr="007B5BE8">
              <w:rPr>
                <w:sz w:val="23"/>
                <w:szCs w:val="23"/>
              </w:rPr>
              <w:t xml:space="preserve"> struktura zástavby.</w:t>
            </w:r>
          </w:p>
          <w:p w14:paraId="150F7AA4" w14:textId="77777777" w:rsidR="003B78E8" w:rsidRPr="007B5BE8" w:rsidRDefault="003B78E8" w:rsidP="00A176E8">
            <w:pPr>
              <w:ind w:firstLine="0"/>
              <w:rPr>
                <w:szCs w:val="22"/>
              </w:rPr>
            </w:pPr>
            <w:r w:rsidRPr="007B5BE8">
              <w:rPr>
                <w:sz w:val="23"/>
                <w:szCs w:val="23"/>
              </w:rPr>
              <w:t xml:space="preserve">Podmínkou pro zahájení výstavby v ploše je vybudování veřejné infrastruktury v ploše </w:t>
            </w:r>
            <w:r w:rsidR="000C5016" w:rsidRPr="007B5BE8">
              <w:rPr>
                <w:sz w:val="23"/>
                <w:szCs w:val="23"/>
              </w:rPr>
              <w:t>Z18 (resp. alespoň v části této plochy, za podmínky vytvoření uceleného provozuschopného souboru s kvalitní dopravní obsluhou, včetně napojení na silniční síť).</w:t>
            </w:r>
          </w:p>
        </w:tc>
      </w:tr>
    </w:tbl>
    <w:p w14:paraId="7B3A2CD1" w14:textId="77777777" w:rsidR="00B22FFE" w:rsidRPr="007B5BE8" w:rsidRDefault="00B22FFE" w:rsidP="00B22FFE">
      <w:pPr>
        <w:pStyle w:val="Neodsazen"/>
        <w:rPr>
          <w:i/>
        </w:rPr>
      </w:pPr>
    </w:p>
    <w:p w14:paraId="01D647EA" w14:textId="77777777" w:rsidR="00B22FFE" w:rsidRPr="007B5BE8" w:rsidRDefault="00B22FFE" w:rsidP="009B70E2">
      <w:pPr>
        <w:pStyle w:val="Zkladntextodsazen3"/>
        <w:spacing w:before="60" w:after="60"/>
      </w:pPr>
    </w:p>
    <w:p w14:paraId="14918466" w14:textId="77777777" w:rsidR="009B70E2" w:rsidRPr="007B5BE8" w:rsidRDefault="009B70E2" w:rsidP="000531E4">
      <w:pPr>
        <w:pStyle w:val="Nadpis3"/>
      </w:pPr>
      <w:bookmarkStart w:id="13" w:name="_Toc144540721"/>
      <w:bookmarkStart w:id="14" w:name="_Toc164162698"/>
      <w:bookmarkStart w:id="15" w:name="_Toc517101651"/>
      <w:r w:rsidRPr="007B5BE8">
        <w:t>Plochy občanského vybavení</w:t>
      </w:r>
      <w:bookmarkEnd w:id="13"/>
      <w:bookmarkEnd w:id="14"/>
      <w:bookmarkEnd w:id="15"/>
    </w:p>
    <w:p w14:paraId="2D90ECDD" w14:textId="77777777" w:rsidR="000028D2" w:rsidRPr="007B5BE8" w:rsidRDefault="000028D2" w:rsidP="000028D2">
      <w:r w:rsidRPr="007B5BE8">
        <w:t xml:space="preserve">Plochy </w:t>
      </w:r>
      <w:r w:rsidR="0077709B" w:rsidRPr="007B5BE8">
        <w:t>občanského vybavení</w:t>
      </w:r>
      <w:r w:rsidRPr="007B5BE8">
        <w:t xml:space="preserve"> jsou podrobněji členěny na:</w:t>
      </w:r>
    </w:p>
    <w:p w14:paraId="2BDBA06B" w14:textId="77777777" w:rsidR="0077709B" w:rsidRPr="007B5BE8" w:rsidRDefault="0077709B" w:rsidP="00556420">
      <w:pPr>
        <w:numPr>
          <w:ilvl w:val="0"/>
          <w:numId w:val="21"/>
        </w:numPr>
      </w:pPr>
      <w:r w:rsidRPr="007B5BE8">
        <w:t>OV Plochy občanského vybavení</w:t>
      </w:r>
    </w:p>
    <w:p w14:paraId="23A60350" w14:textId="77777777" w:rsidR="0077709B" w:rsidRPr="007B5BE8" w:rsidRDefault="0077709B" w:rsidP="00556420">
      <w:pPr>
        <w:numPr>
          <w:ilvl w:val="0"/>
          <w:numId w:val="21"/>
        </w:numPr>
      </w:pPr>
      <w:proofErr w:type="gramStart"/>
      <w:r w:rsidRPr="007B5BE8">
        <w:t xml:space="preserve">OT </w:t>
      </w:r>
      <w:r w:rsidR="00147C2A" w:rsidRPr="007B5BE8">
        <w:t xml:space="preserve"> </w:t>
      </w:r>
      <w:r w:rsidR="00DB068F" w:rsidRPr="007B5BE8">
        <w:t>Plochy</w:t>
      </w:r>
      <w:proofErr w:type="gramEnd"/>
      <w:r w:rsidR="00DB068F" w:rsidRPr="007B5BE8">
        <w:t xml:space="preserve"> občanského vybavení - </w:t>
      </w:r>
      <w:r w:rsidRPr="007B5BE8">
        <w:t>sport</w:t>
      </w:r>
    </w:p>
    <w:p w14:paraId="32D9D0C1" w14:textId="77777777" w:rsidR="0077709B" w:rsidRPr="007B5BE8" w:rsidRDefault="0077709B" w:rsidP="00556420">
      <w:pPr>
        <w:numPr>
          <w:ilvl w:val="0"/>
          <w:numId w:val="21"/>
        </w:numPr>
      </w:pPr>
      <w:proofErr w:type="gramStart"/>
      <w:r w:rsidRPr="007B5BE8">
        <w:t xml:space="preserve">OZ </w:t>
      </w:r>
      <w:r w:rsidR="00147C2A" w:rsidRPr="007B5BE8">
        <w:t xml:space="preserve"> </w:t>
      </w:r>
      <w:r w:rsidR="00DB068F" w:rsidRPr="007B5BE8">
        <w:t>Plochy</w:t>
      </w:r>
      <w:proofErr w:type="gramEnd"/>
      <w:r w:rsidR="00DB068F" w:rsidRPr="007B5BE8">
        <w:t xml:space="preserve"> občanského vybavení - </w:t>
      </w:r>
      <w:r w:rsidRPr="007B5BE8">
        <w:t>hřbitovy</w:t>
      </w:r>
    </w:p>
    <w:p w14:paraId="692A5AE5" w14:textId="77777777" w:rsidR="0077709B" w:rsidRPr="007B5BE8" w:rsidRDefault="0077709B" w:rsidP="000028D2">
      <w:pPr>
        <w:rPr>
          <w:i/>
        </w:rPr>
      </w:pPr>
    </w:p>
    <w:p w14:paraId="18EDFAC8" w14:textId="77777777" w:rsidR="00812FE6" w:rsidRPr="007B5BE8" w:rsidRDefault="00812FE6" w:rsidP="000153C3">
      <w:r w:rsidRPr="007B5BE8">
        <w:t>Stanovení podmínek pro realizaci navrhovaných funkcí v zastavitelných plochách a v plochách přestavby:</w:t>
      </w: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1"/>
        <w:gridCol w:w="3599"/>
        <w:gridCol w:w="5040"/>
      </w:tblGrid>
      <w:tr w:rsidR="00095F7B" w:rsidRPr="007B5BE8" w14:paraId="7992BBC0" w14:textId="77777777">
        <w:tc>
          <w:tcPr>
            <w:tcW w:w="971" w:type="dxa"/>
          </w:tcPr>
          <w:p w14:paraId="7CBA7A3B" w14:textId="77777777" w:rsidR="00095F7B" w:rsidRPr="007B5BE8" w:rsidRDefault="00095F7B" w:rsidP="005343B6">
            <w:pPr>
              <w:ind w:firstLine="0"/>
              <w:rPr>
                <w:iCs/>
                <w:szCs w:val="22"/>
              </w:rPr>
            </w:pPr>
            <w:r w:rsidRPr="007B5BE8">
              <w:rPr>
                <w:iCs/>
                <w:szCs w:val="22"/>
              </w:rPr>
              <w:t>Označení</w:t>
            </w:r>
          </w:p>
          <w:p w14:paraId="18F036C0" w14:textId="77777777" w:rsidR="00095F7B" w:rsidRPr="007B5BE8" w:rsidRDefault="00095F7B" w:rsidP="005343B6">
            <w:pPr>
              <w:ind w:firstLine="0"/>
              <w:rPr>
                <w:iCs/>
                <w:szCs w:val="22"/>
              </w:rPr>
            </w:pPr>
            <w:r w:rsidRPr="007B5BE8">
              <w:rPr>
                <w:iCs/>
                <w:szCs w:val="22"/>
              </w:rPr>
              <w:t>plochy</w:t>
            </w:r>
          </w:p>
        </w:tc>
        <w:tc>
          <w:tcPr>
            <w:tcW w:w="3599" w:type="dxa"/>
            <w:vAlign w:val="center"/>
          </w:tcPr>
          <w:p w14:paraId="52712D67" w14:textId="77777777" w:rsidR="00095F7B" w:rsidRPr="007B5BE8" w:rsidRDefault="00095F7B" w:rsidP="005343B6">
            <w:pPr>
              <w:ind w:firstLine="0"/>
              <w:rPr>
                <w:iCs/>
                <w:szCs w:val="22"/>
              </w:rPr>
            </w:pPr>
            <w:r w:rsidRPr="007B5BE8">
              <w:rPr>
                <w:iCs/>
                <w:szCs w:val="22"/>
              </w:rPr>
              <w:t>Kód plochy</w:t>
            </w:r>
          </w:p>
          <w:p w14:paraId="5AE7B776" w14:textId="77777777" w:rsidR="00095F7B" w:rsidRPr="007B5BE8" w:rsidRDefault="00095F7B" w:rsidP="005343B6">
            <w:pPr>
              <w:ind w:firstLine="0"/>
              <w:rPr>
                <w:iCs/>
                <w:szCs w:val="22"/>
              </w:rPr>
            </w:pPr>
            <w:r w:rsidRPr="007B5BE8">
              <w:rPr>
                <w:iCs/>
                <w:szCs w:val="22"/>
              </w:rPr>
              <w:t>Funkční využití plochy</w:t>
            </w:r>
          </w:p>
        </w:tc>
        <w:tc>
          <w:tcPr>
            <w:tcW w:w="5040" w:type="dxa"/>
            <w:vAlign w:val="center"/>
          </w:tcPr>
          <w:p w14:paraId="06760B0E" w14:textId="77777777" w:rsidR="00095F7B" w:rsidRPr="007B5BE8" w:rsidRDefault="00095F7B" w:rsidP="00F46ACF">
            <w:pPr>
              <w:ind w:firstLine="0"/>
              <w:rPr>
                <w:szCs w:val="22"/>
              </w:rPr>
            </w:pPr>
            <w:r w:rsidRPr="007B5BE8">
              <w:rPr>
                <w:iCs/>
                <w:szCs w:val="22"/>
              </w:rPr>
              <w:t>Opatření a specifické koncepční podmínky pro využití plochy</w:t>
            </w:r>
          </w:p>
        </w:tc>
      </w:tr>
      <w:tr w:rsidR="005468EE" w:rsidRPr="007B5BE8" w14:paraId="437133DE" w14:textId="77777777">
        <w:tc>
          <w:tcPr>
            <w:tcW w:w="971" w:type="dxa"/>
          </w:tcPr>
          <w:p w14:paraId="0D39A047" w14:textId="77777777" w:rsidR="005468EE" w:rsidRPr="007B5BE8" w:rsidRDefault="002B6096" w:rsidP="0005396E">
            <w:pPr>
              <w:pStyle w:val="Grafyatabulky"/>
              <w:ind w:firstLine="0"/>
              <w:jc w:val="center"/>
              <w:rPr>
                <w:b/>
                <w:bCs/>
                <w:iCs/>
                <w:szCs w:val="22"/>
              </w:rPr>
            </w:pPr>
            <w:r w:rsidRPr="007B5BE8">
              <w:rPr>
                <w:b/>
                <w:bCs/>
                <w:iCs/>
                <w:szCs w:val="22"/>
              </w:rPr>
              <w:t>Z01</w:t>
            </w:r>
          </w:p>
        </w:tc>
        <w:tc>
          <w:tcPr>
            <w:tcW w:w="3599" w:type="dxa"/>
          </w:tcPr>
          <w:p w14:paraId="76C66A14" w14:textId="77777777" w:rsidR="005468EE" w:rsidRPr="007B5BE8" w:rsidRDefault="002B6096" w:rsidP="0005396E">
            <w:pPr>
              <w:pStyle w:val="Neodsazen"/>
              <w:tabs>
                <w:tab w:val="clear" w:pos="0"/>
              </w:tabs>
              <w:rPr>
                <w:b/>
                <w:bCs/>
                <w:szCs w:val="22"/>
              </w:rPr>
            </w:pPr>
            <w:r w:rsidRPr="007B5BE8">
              <w:rPr>
                <w:b/>
                <w:bCs/>
                <w:szCs w:val="22"/>
              </w:rPr>
              <w:t>OV</w:t>
            </w:r>
          </w:p>
          <w:p w14:paraId="34E07A80" w14:textId="77777777" w:rsidR="002B6096" w:rsidRPr="007B5BE8" w:rsidRDefault="002B6096" w:rsidP="0005396E">
            <w:pPr>
              <w:pStyle w:val="Neodsazen"/>
              <w:tabs>
                <w:tab w:val="clear" w:pos="0"/>
              </w:tabs>
              <w:rPr>
                <w:b/>
                <w:bCs/>
                <w:szCs w:val="22"/>
              </w:rPr>
            </w:pPr>
            <w:r w:rsidRPr="007B5BE8">
              <w:t>Plochy občanského vybavení</w:t>
            </w:r>
          </w:p>
        </w:tc>
        <w:tc>
          <w:tcPr>
            <w:tcW w:w="5040" w:type="dxa"/>
          </w:tcPr>
          <w:p w14:paraId="22C85672" w14:textId="77777777" w:rsidR="00A665A9" w:rsidRPr="007B5BE8" w:rsidRDefault="002B6096" w:rsidP="00812FE6">
            <w:pPr>
              <w:ind w:firstLine="0"/>
              <w:rPr>
                <w:szCs w:val="22"/>
              </w:rPr>
            </w:pPr>
            <w:r w:rsidRPr="007B5BE8">
              <w:rPr>
                <w:szCs w:val="22"/>
              </w:rPr>
              <w:t>Prostorová struktura zástavby: individuálně stanovená.</w:t>
            </w:r>
          </w:p>
          <w:p w14:paraId="7AA91400" w14:textId="77777777" w:rsidR="008F475A" w:rsidRPr="007B5BE8" w:rsidRDefault="008F475A" w:rsidP="008F475A">
            <w:pPr>
              <w:ind w:firstLine="0"/>
              <w:rPr>
                <w:sz w:val="23"/>
                <w:szCs w:val="23"/>
              </w:rPr>
            </w:pPr>
            <w:r w:rsidRPr="007B5BE8">
              <w:rPr>
                <w:sz w:val="23"/>
                <w:szCs w:val="23"/>
              </w:rPr>
              <w:t>Maximální výška objektů v ploše: 8 m (od upraveného terénu po římsu střechy).</w:t>
            </w:r>
          </w:p>
        </w:tc>
      </w:tr>
      <w:tr w:rsidR="005468EE" w:rsidRPr="007B5BE8" w14:paraId="6A32270F" w14:textId="77777777">
        <w:tc>
          <w:tcPr>
            <w:tcW w:w="971" w:type="dxa"/>
          </w:tcPr>
          <w:p w14:paraId="68DFACD4" w14:textId="77777777" w:rsidR="005468EE" w:rsidRPr="007B5BE8" w:rsidRDefault="002B6096" w:rsidP="0005396E">
            <w:pPr>
              <w:pStyle w:val="Grafyatabulky"/>
              <w:ind w:firstLine="0"/>
              <w:jc w:val="center"/>
              <w:rPr>
                <w:b/>
                <w:bCs/>
                <w:iCs/>
                <w:szCs w:val="22"/>
              </w:rPr>
            </w:pPr>
            <w:r w:rsidRPr="007B5BE8">
              <w:rPr>
                <w:b/>
                <w:bCs/>
                <w:iCs/>
                <w:szCs w:val="22"/>
              </w:rPr>
              <w:t>Z10</w:t>
            </w:r>
          </w:p>
        </w:tc>
        <w:tc>
          <w:tcPr>
            <w:tcW w:w="3599" w:type="dxa"/>
          </w:tcPr>
          <w:p w14:paraId="67F63168" w14:textId="77777777" w:rsidR="002B6096" w:rsidRPr="007B5BE8" w:rsidRDefault="002B6096" w:rsidP="002B6096">
            <w:pPr>
              <w:pStyle w:val="Neodsazen"/>
              <w:tabs>
                <w:tab w:val="clear" w:pos="0"/>
              </w:tabs>
              <w:rPr>
                <w:b/>
                <w:bCs/>
                <w:szCs w:val="22"/>
              </w:rPr>
            </w:pPr>
            <w:r w:rsidRPr="007B5BE8">
              <w:rPr>
                <w:b/>
                <w:bCs/>
                <w:szCs w:val="22"/>
              </w:rPr>
              <w:t>OV</w:t>
            </w:r>
          </w:p>
          <w:p w14:paraId="6AD24E4D" w14:textId="77777777" w:rsidR="005468EE" w:rsidRPr="007B5BE8" w:rsidRDefault="002B6096" w:rsidP="002B6096">
            <w:pPr>
              <w:ind w:firstLine="0"/>
              <w:rPr>
                <w:b/>
                <w:szCs w:val="22"/>
              </w:rPr>
            </w:pPr>
            <w:r w:rsidRPr="007B5BE8">
              <w:t>Plochy občanského vybavení</w:t>
            </w:r>
          </w:p>
        </w:tc>
        <w:tc>
          <w:tcPr>
            <w:tcW w:w="5040" w:type="dxa"/>
          </w:tcPr>
          <w:p w14:paraId="2112D2EA" w14:textId="77777777" w:rsidR="005468EE" w:rsidRPr="007B5BE8" w:rsidRDefault="002B6096" w:rsidP="002B6096">
            <w:pPr>
              <w:ind w:firstLine="0"/>
              <w:rPr>
                <w:szCs w:val="22"/>
              </w:rPr>
            </w:pPr>
            <w:r w:rsidRPr="007B5BE8">
              <w:rPr>
                <w:szCs w:val="22"/>
              </w:rPr>
              <w:t>Prostorová struktura zástavby: individuálně stanovená.</w:t>
            </w:r>
          </w:p>
        </w:tc>
      </w:tr>
      <w:tr w:rsidR="002B6096" w:rsidRPr="007B5BE8" w14:paraId="07A42731" w14:textId="77777777">
        <w:tc>
          <w:tcPr>
            <w:tcW w:w="971" w:type="dxa"/>
          </w:tcPr>
          <w:p w14:paraId="2111524D" w14:textId="77777777" w:rsidR="002B6096" w:rsidRPr="007B5BE8" w:rsidRDefault="002B6096" w:rsidP="0005396E">
            <w:pPr>
              <w:pStyle w:val="Grafyatabulky"/>
              <w:ind w:firstLine="0"/>
              <w:jc w:val="center"/>
              <w:rPr>
                <w:b/>
                <w:bCs/>
                <w:iCs/>
                <w:szCs w:val="22"/>
              </w:rPr>
            </w:pPr>
            <w:r w:rsidRPr="007B5BE8">
              <w:rPr>
                <w:b/>
                <w:bCs/>
                <w:iCs/>
                <w:szCs w:val="22"/>
              </w:rPr>
              <w:t>Z23</w:t>
            </w:r>
          </w:p>
        </w:tc>
        <w:tc>
          <w:tcPr>
            <w:tcW w:w="3599" w:type="dxa"/>
          </w:tcPr>
          <w:p w14:paraId="308F245F" w14:textId="77777777" w:rsidR="002B6096" w:rsidRPr="007B5BE8" w:rsidRDefault="002B6096" w:rsidP="002B6096">
            <w:pPr>
              <w:pStyle w:val="Neodsazen"/>
              <w:tabs>
                <w:tab w:val="clear" w:pos="0"/>
              </w:tabs>
              <w:rPr>
                <w:b/>
                <w:bCs/>
                <w:szCs w:val="22"/>
              </w:rPr>
            </w:pPr>
            <w:r w:rsidRPr="007B5BE8">
              <w:rPr>
                <w:b/>
                <w:bCs/>
                <w:szCs w:val="22"/>
              </w:rPr>
              <w:t>OV</w:t>
            </w:r>
          </w:p>
          <w:p w14:paraId="7E732687" w14:textId="77777777" w:rsidR="002B6096" w:rsidRPr="007B5BE8" w:rsidRDefault="002B6096" w:rsidP="002B6096">
            <w:pPr>
              <w:ind w:firstLine="0"/>
              <w:rPr>
                <w:b/>
                <w:szCs w:val="22"/>
              </w:rPr>
            </w:pPr>
            <w:r w:rsidRPr="007B5BE8">
              <w:t>Plochy občanského vybavení</w:t>
            </w:r>
          </w:p>
        </w:tc>
        <w:tc>
          <w:tcPr>
            <w:tcW w:w="5040" w:type="dxa"/>
          </w:tcPr>
          <w:p w14:paraId="2299F6F7" w14:textId="77777777" w:rsidR="002B6096" w:rsidRPr="007B5BE8" w:rsidRDefault="002B6096" w:rsidP="002B6096">
            <w:pPr>
              <w:ind w:firstLine="0"/>
              <w:rPr>
                <w:szCs w:val="22"/>
              </w:rPr>
            </w:pPr>
            <w:r w:rsidRPr="007B5BE8">
              <w:rPr>
                <w:szCs w:val="22"/>
              </w:rPr>
              <w:t>Prostorová struktura zástavby: individuálně stanovená.</w:t>
            </w:r>
          </w:p>
        </w:tc>
      </w:tr>
    </w:tbl>
    <w:p w14:paraId="3F8044E3" w14:textId="77777777" w:rsidR="00DE2183" w:rsidRPr="007B5BE8" w:rsidRDefault="00DE2183" w:rsidP="009B70E2">
      <w:pPr>
        <w:pStyle w:val="Odrkov"/>
        <w:spacing w:before="0"/>
        <w:rPr>
          <w:i/>
        </w:rPr>
      </w:pPr>
    </w:p>
    <w:p w14:paraId="36DF9A3F" w14:textId="77777777" w:rsidR="009B70E2" w:rsidRPr="007B5BE8" w:rsidRDefault="00F03D29" w:rsidP="000531E4">
      <w:pPr>
        <w:pStyle w:val="Nadpis3"/>
      </w:pPr>
      <w:bookmarkStart w:id="16" w:name="_Toc517101652"/>
      <w:r w:rsidRPr="007B5BE8">
        <w:t>Plochy smíšené obytné</w:t>
      </w:r>
      <w:bookmarkEnd w:id="16"/>
      <w:r w:rsidR="009B70E2" w:rsidRPr="007B5BE8">
        <w:t xml:space="preserve"> </w:t>
      </w:r>
    </w:p>
    <w:p w14:paraId="3B2D3E4D" w14:textId="77777777" w:rsidR="009B70E2" w:rsidRPr="007B5BE8" w:rsidRDefault="00F03D29" w:rsidP="009B70E2">
      <w:r w:rsidRPr="007B5BE8">
        <w:t>Plochy smíšené obytné jsou podrobněji členěny na:</w:t>
      </w:r>
    </w:p>
    <w:p w14:paraId="51BBDA87" w14:textId="77777777" w:rsidR="00F03D29" w:rsidRPr="007B5BE8" w:rsidRDefault="00084E59" w:rsidP="00556420">
      <w:pPr>
        <w:numPr>
          <w:ilvl w:val="0"/>
          <w:numId w:val="21"/>
        </w:numPr>
      </w:pPr>
      <w:r w:rsidRPr="007B5BE8">
        <w:t xml:space="preserve">SO </w:t>
      </w:r>
      <w:r w:rsidR="00F03D29" w:rsidRPr="007B5BE8">
        <w:t>Plochy smíšené obytné</w:t>
      </w:r>
    </w:p>
    <w:p w14:paraId="2EBB3C9E" w14:textId="77777777" w:rsidR="00F03D29" w:rsidRPr="007B5BE8" w:rsidRDefault="00084E59" w:rsidP="00556420">
      <w:pPr>
        <w:numPr>
          <w:ilvl w:val="0"/>
          <w:numId w:val="21"/>
        </w:numPr>
      </w:pPr>
      <w:proofErr w:type="spellStart"/>
      <w:r w:rsidRPr="007B5BE8">
        <w:t>S</w:t>
      </w:r>
      <w:r w:rsidR="00496D00" w:rsidRPr="007B5BE8">
        <w:t>Om</w:t>
      </w:r>
      <w:proofErr w:type="spellEnd"/>
      <w:r w:rsidRPr="007B5BE8">
        <w:t xml:space="preserve"> </w:t>
      </w:r>
      <w:r w:rsidR="00F03D29" w:rsidRPr="007B5BE8">
        <w:t>Plochy smíšené obytné – městské</w:t>
      </w:r>
    </w:p>
    <w:p w14:paraId="60114F7D" w14:textId="77777777" w:rsidR="00F03D29" w:rsidRPr="007B5BE8" w:rsidRDefault="00F03D29" w:rsidP="009777FC">
      <w:pPr>
        <w:rPr>
          <w:i/>
        </w:rPr>
      </w:pPr>
    </w:p>
    <w:p w14:paraId="1323634D" w14:textId="77777777" w:rsidR="00F03D29" w:rsidRPr="007B5BE8" w:rsidRDefault="00F03D29" w:rsidP="00F03D29">
      <w:r w:rsidRPr="007B5BE8">
        <w:lastRenderedPageBreak/>
        <w:t>Stanovení podmínek pro realizaci navrhovaných funkcí v zastavitelných plochách a v plochách přestavby: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1"/>
        <w:gridCol w:w="2643"/>
        <w:gridCol w:w="5812"/>
      </w:tblGrid>
      <w:tr w:rsidR="00095F7B" w:rsidRPr="007B5BE8" w14:paraId="4E7C0E54" w14:textId="77777777" w:rsidTr="00EB5742">
        <w:tc>
          <w:tcPr>
            <w:tcW w:w="971" w:type="dxa"/>
          </w:tcPr>
          <w:p w14:paraId="4FA5423C" w14:textId="77777777" w:rsidR="00095F7B" w:rsidRPr="007B5BE8" w:rsidRDefault="00095F7B" w:rsidP="005343B6">
            <w:pPr>
              <w:ind w:firstLine="0"/>
              <w:rPr>
                <w:iCs/>
                <w:szCs w:val="22"/>
              </w:rPr>
            </w:pPr>
            <w:r w:rsidRPr="007B5BE8">
              <w:rPr>
                <w:iCs/>
                <w:szCs w:val="22"/>
              </w:rPr>
              <w:t>Označení</w:t>
            </w:r>
          </w:p>
          <w:p w14:paraId="11EAD9A8" w14:textId="77777777" w:rsidR="00095F7B" w:rsidRPr="007B5BE8" w:rsidRDefault="00095F7B" w:rsidP="005343B6">
            <w:pPr>
              <w:ind w:firstLine="0"/>
              <w:rPr>
                <w:iCs/>
                <w:szCs w:val="22"/>
              </w:rPr>
            </w:pPr>
            <w:r w:rsidRPr="007B5BE8">
              <w:rPr>
                <w:iCs/>
                <w:szCs w:val="22"/>
              </w:rPr>
              <w:t>plochy</w:t>
            </w:r>
          </w:p>
        </w:tc>
        <w:tc>
          <w:tcPr>
            <w:tcW w:w="2643" w:type="dxa"/>
            <w:vAlign w:val="center"/>
          </w:tcPr>
          <w:p w14:paraId="79ACBE0C" w14:textId="77777777" w:rsidR="00095F7B" w:rsidRPr="007B5BE8" w:rsidRDefault="00095F7B" w:rsidP="005343B6">
            <w:pPr>
              <w:ind w:firstLine="0"/>
              <w:rPr>
                <w:iCs/>
                <w:szCs w:val="22"/>
              </w:rPr>
            </w:pPr>
            <w:r w:rsidRPr="007B5BE8">
              <w:rPr>
                <w:iCs/>
                <w:szCs w:val="22"/>
              </w:rPr>
              <w:t>Kód plochy</w:t>
            </w:r>
          </w:p>
          <w:p w14:paraId="7303BF27" w14:textId="77777777" w:rsidR="00095F7B" w:rsidRPr="007B5BE8" w:rsidRDefault="00095F7B" w:rsidP="005343B6">
            <w:pPr>
              <w:ind w:firstLine="0"/>
              <w:rPr>
                <w:iCs/>
                <w:szCs w:val="22"/>
              </w:rPr>
            </w:pPr>
            <w:r w:rsidRPr="007B5BE8">
              <w:rPr>
                <w:iCs/>
                <w:szCs w:val="22"/>
              </w:rPr>
              <w:t>Funkční využití plochy</w:t>
            </w:r>
          </w:p>
        </w:tc>
        <w:tc>
          <w:tcPr>
            <w:tcW w:w="5812" w:type="dxa"/>
            <w:vAlign w:val="center"/>
          </w:tcPr>
          <w:p w14:paraId="71C9317A" w14:textId="77777777" w:rsidR="00095F7B" w:rsidRPr="007B5BE8" w:rsidRDefault="00095F7B" w:rsidP="00467F5C">
            <w:pPr>
              <w:ind w:firstLine="0"/>
              <w:rPr>
                <w:szCs w:val="22"/>
              </w:rPr>
            </w:pPr>
            <w:r w:rsidRPr="007B5BE8">
              <w:rPr>
                <w:iCs/>
                <w:szCs w:val="22"/>
              </w:rPr>
              <w:t>Opatření a specifické koncepční podmínky pro využití plochy</w:t>
            </w:r>
          </w:p>
        </w:tc>
      </w:tr>
      <w:tr w:rsidR="00F03D29" w:rsidRPr="007B5BE8" w14:paraId="7151C027" w14:textId="77777777" w:rsidTr="00EB5742">
        <w:tc>
          <w:tcPr>
            <w:tcW w:w="971" w:type="dxa"/>
            <w:vAlign w:val="center"/>
          </w:tcPr>
          <w:p w14:paraId="083E93D8" w14:textId="77777777" w:rsidR="00F03D29" w:rsidRPr="007B5BE8" w:rsidRDefault="006E1BA1" w:rsidP="00467F5C">
            <w:pPr>
              <w:pStyle w:val="Neodsazen"/>
              <w:jc w:val="center"/>
              <w:rPr>
                <w:snapToGrid w:val="0"/>
                <w:szCs w:val="22"/>
              </w:rPr>
            </w:pPr>
            <w:r w:rsidRPr="007B5BE8">
              <w:rPr>
                <w:snapToGrid w:val="0"/>
                <w:szCs w:val="22"/>
              </w:rPr>
              <w:t>Z11</w:t>
            </w:r>
          </w:p>
        </w:tc>
        <w:tc>
          <w:tcPr>
            <w:tcW w:w="2643" w:type="dxa"/>
          </w:tcPr>
          <w:p w14:paraId="63BA8B73" w14:textId="77777777" w:rsidR="00F03D29" w:rsidRPr="007B5BE8" w:rsidRDefault="006E1BA1" w:rsidP="00467F5C">
            <w:pPr>
              <w:ind w:firstLine="0"/>
              <w:rPr>
                <w:szCs w:val="22"/>
              </w:rPr>
            </w:pPr>
            <w:r w:rsidRPr="007B5BE8">
              <w:rPr>
                <w:szCs w:val="22"/>
              </w:rPr>
              <w:t>SO</w:t>
            </w:r>
          </w:p>
          <w:p w14:paraId="0684ADA5" w14:textId="77777777" w:rsidR="006E1BA1" w:rsidRPr="007B5BE8" w:rsidRDefault="006E1BA1" w:rsidP="00467F5C">
            <w:pPr>
              <w:ind w:firstLine="0"/>
              <w:rPr>
                <w:szCs w:val="22"/>
              </w:rPr>
            </w:pPr>
            <w:r w:rsidRPr="007B5BE8">
              <w:t>Plochy smíšené obytné</w:t>
            </w:r>
          </w:p>
        </w:tc>
        <w:tc>
          <w:tcPr>
            <w:tcW w:w="5812" w:type="dxa"/>
          </w:tcPr>
          <w:p w14:paraId="2B0657E1" w14:textId="77777777" w:rsidR="006E1BA1" w:rsidRPr="007B5BE8" w:rsidRDefault="006E1BA1" w:rsidP="006E1BA1">
            <w:pPr>
              <w:ind w:firstLine="0"/>
              <w:rPr>
                <w:szCs w:val="22"/>
              </w:rPr>
            </w:pPr>
            <w:r w:rsidRPr="007B5BE8">
              <w:rPr>
                <w:szCs w:val="22"/>
              </w:rPr>
              <w:t>Podmínkou pro zahájení výstavby v ploše je ale vybudování veřejné infrastruktury v ploše Z12.</w:t>
            </w:r>
          </w:p>
          <w:p w14:paraId="2D660A69" w14:textId="77777777" w:rsidR="006E1BA1" w:rsidRPr="007B5BE8" w:rsidRDefault="006E1BA1" w:rsidP="006E1BA1">
            <w:pPr>
              <w:ind w:firstLine="0"/>
              <w:rPr>
                <w:szCs w:val="22"/>
              </w:rPr>
            </w:pPr>
          </w:p>
          <w:p w14:paraId="3EAA3669" w14:textId="77777777" w:rsidR="006E1BA1" w:rsidRPr="007B5BE8" w:rsidRDefault="006E1BA1" w:rsidP="006E1BA1">
            <w:pPr>
              <w:ind w:firstLine="0"/>
              <w:rPr>
                <w:szCs w:val="22"/>
              </w:rPr>
            </w:pPr>
            <w:r w:rsidRPr="007B5BE8">
              <w:t xml:space="preserve">Plocha Z11 byla zařazena mezi zastavitelné plochy, ve kterých je rozhodování o změnách v území podmíněno </w:t>
            </w:r>
            <w:r w:rsidRPr="007B5BE8">
              <w:rPr>
                <w:b/>
              </w:rPr>
              <w:t>zpracováním územní studie</w:t>
            </w:r>
            <w:r w:rsidRPr="007B5BE8">
              <w:t>.</w:t>
            </w:r>
          </w:p>
          <w:p w14:paraId="22F632F0" w14:textId="77777777" w:rsidR="006E1BA1" w:rsidRPr="007B5BE8" w:rsidRDefault="006E1BA1" w:rsidP="006E1BA1">
            <w:pPr>
              <w:ind w:firstLine="0"/>
              <w:rPr>
                <w:sz w:val="23"/>
                <w:szCs w:val="23"/>
              </w:rPr>
            </w:pPr>
            <w:r w:rsidRPr="007B5BE8">
              <w:rPr>
                <w:szCs w:val="22"/>
              </w:rPr>
              <w:t xml:space="preserve">Prostorová struktura zástavby: </w:t>
            </w:r>
            <w:r w:rsidR="00AE05F2" w:rsidRPr="007B5BE8">
              <w:rPr>
                <w:szCs w:val="22"/>
              </w:rPr>
              <w:t>bude upřesněna územní s</w:t>
            </w:r>
            <w:r w:rsidR="00194257" w:rsidRPr="007B5BE8">
              <w:rPr>
                <w:szCs w:val="22"/>
              </w:rPr>
              <w:t>t</w:t>
            </w:r>
            <w:r w:rsidR="00AE05F2" w:rsidRPr="007B5BE8">
              <w:rPr>
                <w:szCs w:val="22"/>
              </w:rPr>
              <w:t>udií</w:t>
            </w:r>
            <w:r w:rsidRPr="007B5BE8">
              <w:rPr>
                <w:sz w:val="23"/>
                <w:szCs w:val="23"/>
              </w:rPr>
              <w:t>.</w:t>
            </w:r>
          </w:p>
          <w:p w14:paraId="5A0CDE07" w14:textId="77777777" w:rsidR="00AE05F2" w:rsidRPr="007B5BE8" w:rsidRDefault="00194257" w:rsidP="006E1BA1">
            <w:pPr>
              <w:ind w:firstLine="0"/>
              <w:rPr>
                <w:sz w:val="23"/>
                <w:szCs w:val="23"/>
              </w:rPr>
            </w:pPr>
            <w:r w:rsidRPr="007B5BE8">
              <w:rPr>
                <w:sz w:val="23"/>
                <w:szCs w:val="23"/>
              </w:rPr>
              <w:t xml:space="preserve">Maximální podlažnost objektů: </w:t>
            </w:r>
            <w:r w:rsidRPr="007B5BE8">
              <w:rPr>
                <w:szCs w:val="22"/>
              </w:rPr>
              <w:t>bude upřesněna územní studií</w:t>
            </w:r>
            <w:r w:rsidRPr="007B5BE8">
              <w:rPr>
                <w:sz w:val="23"/>
                <w:szCs w:val="23"/>
              </w:rPr>
              <w:t>.</w:t>
            </w:r>
          </w:p>
          <w:p w14:paraId="3AAE9F44" w14:textId="77777777" w:rsidR="00194257" w:rsidRPr="007B5BE8" w:rsidRDefault="00194257" w:rsidP="006E1BA1">
            <w:pPr>
              <w:ind w:firstLine="0"/>
              <w:rPr>
                <w:sz w:val="23"/>
                <w:szCs w:val="23"/>
              </w:rPr>
            </w:pPr>
          </w:p>
          <w:p w14:paraId="5820BCAF" w14:textId="77777777" w:rsidR="006E1BA1" w:rsidRPr="007B5BE8" w:rsidRDefault="006E1BA1" w:rsidP="006E1BA1">
            <w:pPr>
              <w:ind w:firstLine="0"/>
              <w:rPr>
                <w:szCs w:val="22"/>
              </w:rPr>
            </w:pPr>
            <w:r w:rsidRPr="007B5BE8">
              <w:rPr>
                <w:szCs w:val="22"/>
              </w:rPr>
              <w:t>V </w:t>
            </w:r>
            <w:r w:rsidRPr="007B5BE8">
              <w:t>navazujícím</w:t>
            </w:r>
            <w:r w:rsidRPr="007B5BE8">
              <w:rPr>
                <w:szCs w:val="22"/>
              </w:rPr>
              <w:t xml:space="preserve"> řízení budou uplatněny tyto podmínky:</w:t>
            </w:r>
          </w:p>
          <w:p w14:paraId="7AF35C43" w14:textId="77777777" w:rsidR="00DE1EE7" w:rsidRPr="007B5BE8" w:rsidRDefault="00DE1EE7" w:rsidP="00556420">
            <w:pPr>
              <w:numPr>
                <w:ilvl w:val="0"/>
                <w:numId w:val="26"/>
              </w:numPr>
              <w:rPr>
                <w:szCs w:val="22"/>
              </w:rPr>
            </w:pPr>
            <w:r w:rsidRPr="007B5BE8">
              <w:rPr>
                <w:szCs w:val="22"/>
              </w:rPr>
              <w:t xml:space="preserve">Situování obytných objektů a dalších objektů obsahujících chráněný venkovní </w:t>
            </w:r>
            <w:proofErr w:type="gramStart"/>
            <w:r w:rsidRPr="007B5BE8">
              <w:rPr>
                <w:szCs w:val="22"/>
              </w:rPr>
              <w:t>prostor  a</w:t>
            </w:r>
            <w:proofErr w:type="gramEnd"/>
            <w:r w:rsidRPr="007B5BE8">
              <w:rPr>
                <w:szCs w:val="22"/>
              </w:rPr>
              <w:t xml:space="preserve"> chráněné venkovní prostory staveb v blízkosti silnice I. třídy je podmíněno prokázáním dodržení nejvyšší přípustné hladiny hluku v navazujícím řízení. Celková hluková zátěž nesmí překročit stanovené hygienické limity hluku pro chráněný venkovní </w:t>
            </w:r>
            <w:proofErr w:type="gramStart"/>
            <w:r w:rsidRPr="007B5BE8">
              <w:rPr>
                <w:szCs w:val="22"/>
              </w:rPr>
              <w:t>prostor  a</w:t>
            </w:r>
            <w:proofErr w:type="gramEnd"/>
            <w:r w:rsidRPr="007B5BE8">
              <w:rPr>
                <w:szCs w:val="22"/>
              </w:rPr>
              <w:t xml:space="preserve"> chráněné venkovní prostory staveb.</w:t>
            </w:r>
          </w:p>
          <w:p w14:paraId="65277C9C" w14:textId="77777777" w:rsidR="00F03D29" w:rsidRPr="007B5BE8" w:rsidRDefault="006E1BA1" w:rsidP="00556420">
            <w:pPr>
              <w:numPr>
                <w:ilvl w:val="0"/>
                <w:numId w:val="26"/>
              </w:numPr>
              <w:rPr>
                <w:szCs w:val="22"/>
              </w:rPr>
            </w:pPr>
            <w:r w:rsidRPr="007B5BE8">
              <w:rPr>
                <w:szCs w:val="22"/>
              </w:rPr>
              <w:t>Bude zohledněno silniční ochranné pásmo.</w:t>
            </w:r>
          </w:p>
          <w:p w14:paraId="36E459B2" w14:textId="77777777" w:rsidR="009574AF" w:rsidRPr="007B5BE8" w:rsidRDefault="009574AF" w:rsidP="00556420">
            <w:pPr>
              <w:numPr>
                <w:ilvl w:val="0"/>
                <w:numId w:val="26"/>
              </w:numPr>
              <w:rPr>
                <w:szCs w:val="22"/>
              </w:rPr>
            </w:pPr>
            <w:r w:rsidRPr="007B5BE8">
              <w:rPr>
                <w:szCs w:val="22"/>
              </w:rPr>
              <w:t>Bude prověřeno umístění nové obytné ulice, přibližně kolmé k silnici.</w:t>
            </w:r>
          </w:p>
        </w:tc>
      </w:tr>
      <w:tr w:rsidR="00084E59" w:rsidRPr="007B5BE8" w14:paraId="178D6B69" w14:textId="77777777" w:rsidTr="00EB5742">
        <w:tc>
          <w:tcPr>
            <w:tcW w:w="971" w:type="dxa"/>
            <w:vAlign w:val="center"/>
          </w:tcPr>
          <w:p w14:paraId="684584BD" w14:textId="77777777" w:rsidR="00084E59" w:rsidRPr="007B5BE8" w:rsidRDefault="00296D5E" w:rsidP="00467F5C">
            <w:pPr>
              <w:pStyle w:val="Neodsazen"/>
              <w:jc w:val="center"/>
              <w:rPr>
                <w:snapToGrid w:val="0"/>
                <w:szCs w:val="22"/>
              </w:rPr>
            </w:pPr>
            <w:r w:rsidRPr="007B5BE8">
              <w:rPr>
                <w:snapToGrid w:val="0"/>
                <w:szCs w:val="22"/>
              </w:rPr>
              <w:t>Z19</w:t>
            </w:r>
          </w:p>
          <w:p w14:paraId="4E022824" w14:textId="77777777" w:rsidR="00296D5E" w:rsidRPr="007B5BE8" w:rsidRDefault="00296D5E" w:rsidP="0087576D">
            <w:pPr>
              <w:pStyle w:val="Neodsazen"/>
              <w:jc w:val="center"/>
              <w:rPr>
                <w:snapToGrid w:val="0"/>
                <w:szCs w:val="22"/>
              </w:rPr>
            </w:pPr>
          </w:p>
        </w:tc>
        <w:tc>
          <w:tcPr>
            <w:tcW w:w="2643" w:type="dxa"/>
          </w:tcPr>
          <w:p w14:paraId="43CAD2FB" w14:textId="77777777" w:rsidR="00296D5E" w:rsidRPr="007B5BE8" w:rsidRDefault="00296D5E" w:rsidP="00296D5E">
            <w:pPr>
              <w:ind w:firstLine="0"/>
              <w:rPr>
                <w:szCs w:val="22"/>
              </w:rPr>
            </w:pPr>
            <w:r w:rsidRPr="007B5BE8">
              <w:rPr>
                <w:szCs w:val="22"/>
              </w:rPr>
              <w:t>SO</w:t>
            </w:r>
          </w:p>
          <w:p w14:paraId="570CC238" w14:textId="77777777" w:rsidR="00084E59" w:rsidRPr="007B5BE8" w:rsidRDefault="00296D5E" w:rsidP="00296D5E">
            <w:pPr>
              <w:ind w:firstLine="0"/>
              <w:rPr>
                <w:i/>
                <w:szCs w:val="22"/>
              </w:rPr>
            </w:pPr>
            <w:r w:rsidRPr="007B5BE8">
              <w:t>Plochy smíšené obytné</w:t>
            </w:r>
          </w:p>
        </w:tc>
        <w:tc>
          <w:tcPr>
            <w:tcW w:w="5812" w:type="dxa"/>
          </w:tcPr>
          <w:p w14:paraId="1F83D2C9" w14:textId="77777777" w:rsidR="00AE05F2" w:rsidRPr="007B5BE8" w:rsidRDefault="00AE05F2" w:rsidP="00296D5E">
            <w:pPr>
              <w:ind w:firstLine="0"/>
              <w:rPr>
                <w:sz w:val="23"/>
                <w:szCs w:val="23"/>
              </w:rPr>
            </w:pPr>
            <w:r w:rsidRPr="007B5BE8">
              <w:rPr>
                <w:szCs w:val="22"/>
              </w:rPr>
              <w:t>Prostorová struktura zástavby: uspořádaná</w:t>
            </w:r>
            <w:r w:rsidRPr="007B5BE8">
              <w:rPr>
                <w:sz w:val="23"/>
                <w:szCs w:val="23"/>
              </w:rPr>
              <w:t xml:space="preserve"> </w:t>
            </w:r>
          </w:p>
          <w:p w14:paraId="1F3A26D6" w14:textId="77777777" w:rsidR="00AE05F2" w:rsidRPr="007B5BE8" w:rsidRDefault="00AE05F2" w:rsidP="00296D5E">
            <w:pPr>
              <w:ind w:firstLine="0"/>
              <w:rPr>
                <w:sz w:val="23"/>
                <w:szCs w:val="23"/>
              </w:rPr>
            </w:pPr>
          </w:p>
          <w:p w14:paraId="14F0B3F7" w14:textId="77777777" w:rsidR="00296D5E" w:rsidRPr="007B5BE8" w:rsidRDefault="00296D5E" w:rsidP="00296D5E">
            <w:pPr>
              <w:ind w:firstLine="0"/>
              <w:rPr>
                <w:szCs w:val="22"/>
              </w:rPr>
            </w:pPr>
            <w:r w:rsidRPr="007B5BE8">
              <w:rPr>
                <w:szCs w:val="22"/>
              </w:rPr>
              <w:t>V </w:t>
            </w:r>
            <w:r w:rsidRPr="007B5BE8">
              <w:t>navazujícím</w:t>
            </w:r>
            <w:r w:rsidRPr="007B5BE8">
              <w:rPr>
                <w:szCs w:val="22"/>
              </w:rPr>
              <w:t xml:space="preserve"> </w:t>
            </w:r>
            <w:r w:rsidR="00AE05F2" w:rsidRPr="007B5BE8">
              <w:rPr>
                <w:szCs w:val="22"/>
              </w:rPr>
              <w:t>řízení budou uplatněny t</w:t>
            </w:r>
            <w:r w:rsidRPr="007B5BE8">
              <w:rPr>
                <w:szCs w:val="22"/>
              </w:rPr>
              <w:t>yto podmínky:</w:t>
            </w:r>
          </w:p>
          <w:p w14:paraId="7134C47F" w14:textId="77777777" w:rsidR="00296D5E" w:rsidRPr="007B5BE8" w:rsidRDefault="00296D5E" w:rsidP="00556420">
            <w:pPr>
              <w:numPr>
                <w:ilvl w:val="0"/>
                <w:numId w:val="26"/>
              </w:numPr>
              <w:rPr>
                <w:szCs w:val="22"/>
              </w:rPr>
            </w:pPr>
            <w:r w:rsidRPr="007B5BE8">
              <w:rPr>
                <w:szCs w:val="22"/>
              </w:rPr>
              <w:t xml:space="preserve">Situování obytných objektů a dalších objektů obsahujících chráněný venkovní </w:t>
            </w:r>
            <w:proofErr w:type="gramStart"/>
            <w:r w:rsidRPr="007B5BE8">
              <w:rPr>
                <w:szCs w:val="22"/>
              </w:rPr>
              <w:t>prostor  a</w:t>
            </w:r>
            <w:proofErr w:type="gramEnd"/>
            <w:r w:rsidRPr="007B5BE8">
              <w:rPr>
                <w:szCs w:val="22"/>
              </w:rPr>
              <w:t xml:space="preserve"> chráněné venkovní prostory staveb v blízkosti silnice I</w:t>
            </w:r>
            <w:r w:rsidR="00411218">
              <w:rPr>
                <w:szCs w:val="22"/>
              </w:rPr>
              <w:t>I</w:t>
            </w:r>
            <w:r w:rsidRPr="007B5BE8">
              <w:rPr>
                <w:szCs w:val="22"/>
              </w:rPr>
              <w:t xml:space="preserve">. třídy je podmíněno prokázáním dodržení nejvyšší přípustné hladiny hluku v navazujícím řízení. Celková hluková zátěž nesmí překročit stanovené hygienické limity hluku pro chráněný venkovní </w:t>
            </w:r>
            <w:proofErr w:type="gramStart"/>
            <w:r w:rsidRPr="007B5BE8">
              <w:rPr>
                <w:szCs w:val="22"/>
              </w:rPr>
              <w:t>prostor  a</w:t>
            </w:r>
            <w:proofErr w:type="gramEnd"/>
            <w:r w:rsidRPr="007B5BE8">
              <w:rPr>
                <w:szCs w:val="22"/>
              </w:rPr>
              <w:t xml:space="preserve"> chráněné venkovní prostory staveb.</w:t>
            </w:r>
          </w:p>
          <w:p w14:paraId="10633E11" w14:textId="77777777" w:rsidR="00084E59" w:rsidRPr="007B5BE8" w:rsidRDefault="00296D5E" w:rsidP="00556420">
            <w:pPr>
              <w:numPr>
                <w:ilvl w:val="0"/>
                <w:numId w:val="26"/>
              </w:numPr>
              <w:rPr>
                <w:szCs w:val="22"/>
              </w:rPr>
            </w:pPr>
            <w:r w:rsidRPr="007B5BE8">
              <w:rPr>
                <w:szCs w:val="22"/>
              </w:rPr>
              <w:t>Bude zohledněno silniční ochranné pásmo.</w:t>
            </w:r>
          </w:p>
          <w:p w14:paraId="4A50C474" w14:textId="77777777" w:rsidR="00AE05F2" w:rsidRPr="007B5BE8" w:rsidRDefault="00AE05F2" w:rsidP="00556420">
            <w:pPr>
              <w:numPr>
                <w:ilvl w:val="0"/>
                <w:numId w:val="26"/>
              </w:numPr>
              <w:rPr>
                <w:szCs w:val="22"/>
              </w:rPr>
            </w:pPr>
            <w:r w:rsidRPr="007B5BE8">
              <w:rPr>
                <w:szCs w:val="22"/>
              </w:rPr>
              <w:t xml:space="preserve">Nepřipouští se dopravní obsluha plochy ze silnice </w:t>
            </w:r>
            <w:proofErr w:type="spellStart"/>
            <w:proofErr w:type="gramStart"/>
            <w:r w:rsidRPr="007B5BE8">
              <w:rPr>
                <w:szCs w:val="22"/>
              </w:rPr>
              <w:t>II.třídy</w:t>
            </w:r>
            <w:proofErr w:type="spellEnd"/>
            <w:proofErr w:type="gramEnd"/>
            <w:r w:rsidRPr="007B5BE8">
              <w:rPr>
                <w:szCs w:val="22"/>
              </w:rPr>
              <w:t>.</w:t>
            </w:r>
          </w:p>
        </w:tc>
      </w:tr>
      <w:tr w:rsidR="0087576D" w:rsidRPr="007B5BE8" w14:paraId="18060033" w14:textId="77777777" w:rsidTr="00EB5742">
        <w:tc>
          <w:tcPr>
            <w:tcW w:w="971" w:type="dxa"/>
            <w:vAlign w:val="center"/>
          </w:tcPr>
          <w:p w14:paraId="275E69BF" w14:textId="77777777" w:rsidR="0087576D" w:rsidRPr="007B5BE8" w:rsidRDefault="0087576D" w:rsidP="00467F5C">
            <w:pPr>
              <w:pStyle w:val="Neodsazen"/>
              <w:jc w:val="center"/>
              <w:rPr>
                <w:snapToGrid w:val="0"/>
                <w:szCs w:val="22"/>
              </w:rPr>
            </w:pPr>
            <w:r w:rsidRPr="007B5BE8">
              <w:rPr>
                <w:snapToGrid w:val="0"/>
                <w:szCs w:val="22"/>
              </w:rPr>
              <w:t>Z21</w:t>
            </w:r>
          </w:p>
        </w:tc>
        <w:tc>
          <w:tcPr>
            <w:tcW w:w="2643" w:type="dxa"/>
          </w:tcPr>
          <w:p w14:paraId="6C0B8C9D" w14:textId="77777777" w:rsidR="0087576D" w:rsidRPr="007B5BE8" w:rsidRDefault="0087576D" w:rsidP="00DF5A3B">
            <w:pPr>
              <w:ind w:firstLine="0"/>
              <w:rPr>
                <w:szCs w:val="22"/>
              </w:rPr>
            </w:pPr>
            <w:r w:rsidRPr="007B5BE8">
              <w:rPr>
                <w:szCs w:val="22"/>
              </w:rPr>
              <w:t>SO</w:t>
            </w:r>
          </w:p>
          <w:p w14:paraId="121E6723" w14:textId="77777777" w:rsidR="0087576D" w:rsidRPr="007B5BE8" w:rsidRDefault="0087576D" w:rsidP="00DF5A3B">
            <w:pPr>
              <w:ind w:firstLine="0"/>
              <w:rPr>
                <w:i/>
                <w:szCs w:val="22"/>
              </w:rPr>
            </w:pPr>
            <w:r w:rsidRPr="007B5BE8">
              <w:t>Plochy smíšené obytné</w:t>
            </w:r>
          </w:p>
        </w:tc>
        <w:tc>
          <w:tcPr>
            <w:tcW w:w="5812" w:type="dxa"/>
          </w:tcPr>
          <w:p w14:paraId="3367662F" w14:textId="77777777" w:rsidR="0087576D" w:rsidRPr="007B5BE8" w:rsidRDefault="0087576D" w:rsidP="00DF5A3B">
            <w:pPr>
              <w:ind w:firstLine="0"/>
              <w:rPr>
                <w:sz w:val="23"/>
                <w:szCs w:val="23"/>
              </w:rPr>
            </w:pPr>
            <w:r w:rsidRPr="007B5BE8">
              <w:rPr>
                <w:szCs w:val="22"/>
              </w:rPr>
              <w:t>Prostorová struktura zástavby: uspořádaná</w:t>
            </w:r>
            <w:r w:rsidRPr="007B5BE8">
              <w:rPr>
                <w:sz w:val="23"/>
                <w:szCs w:val="23"/>
              </w:rPr>
              <w:t xml:space="preserve"> </w:t>
            </w:r>
          </w:p>
          <w:p w14:paraId="20C7E2F5" w14:textId="77777777" w:rsidR="0087576D" w:rsidRPr="007B5BE8" w:rsidRDefault="0087576D" w:rsidP="00DF5A3B">
            <w:pPr>
              <w:ind w:firstLine="0"/>
              <w:rPr>
                <w:sz w:val="23"/>
                <w:szCs w:val="23"/>
              </w:rPr>
            </w:pPr>
          </w:p>
          <w:p w14:paraId="2F5A883A" w14:textId="77777777" w:rsidR="0087576D" w:rsidRPr="007B5BE8" w:rsidRDefault="0087576D" w:rsidP="00DF5A3B">
            <w:pPr>
              <w:ind w:firstLine="0"/>
              <w:rPr>
                <w:szCs w:val="22"/>
              </w:rPr>
            </w:pPr>
            <w:r w:rsidRPr="007B5BE8">
              <w:rPr>
                <w:szCs w:val="22"/>
              </w:rPr>
              <w:t>V </w:t>
            </w:r>
            <w:r w:rsidRPr="007B5BE8">
              <w:t>navazujícím</w:t>
            </w:r>
            <w:r w:rsidRPr="007B5BE8">
              <w:rPr>
                <w:szCs w:val="22"/>
              </w:rPr>
              <w:t xml:space="preserve"> řízení budou uplatněny tyto podmínky:</w:t>
            </w:r>
          </w:p>
          <w:p w14:paraId="3F28EDE4" w14:textId="77777777" w:rsidR="0087576D" w:rsidRPr="007B5BE8" w:rsidRDefault="0087576D" w:rsidP="00DF5A3B">
            <w:pPr>
              <w:numPr>
                <w:ilvl w:val="0"/>
                <w:numId w:val="26"/>
              </w:numPr>
              <w:rPr>
                <w:szCs w:val="22"/>
              </w:rPr>
            </w:pPr>
            <w:r w:rsidRPr="007B5BE8">
              <w:rPr>
                <w:szCs w:val="22"/>
              </w:rPr>
              <w:t xml:space="preserve">Situování obytných objektů a dalších objektů obsahujících chráněný venkovní </w:t>
            </w:r>
            <w:proofErr w:type="gramStart"/>
            <w:r w:rsidRPr="007B5BE8">
              <w:rPr>
                <w:szCs w:val="22"/>
              </w:rPr>
              <w:t>prostor  a</w:t>
            </w:r>
            <w:proofErr w:type="gramEnd"/>
            <w:r w:rsidRPr="007B5BE8">
              <w:rPr>
                <w:szCs w:val="22"/>
              </w:rPr>
              <w:t xml:space="preserve"> chráněné venkovní prostory staveb v blízkosti silnice </w:t>
            </w:r>
            <w:r w:rsidR="00411218">
              <w:rPr>
                <w:szCs w:val="22"/>
              </w:rPr>
              <w:t>I</w:t>
            </w:r>
            <w:r w:rsidRPr="007B5BE8">
              <w:rPr>
                <w:szCs w:val="22"/>
              </w:rPr>
              <w:t xml:space="preserve">I. třídy je podmíněno prokázáním dodržení nejvyšší přípustné hladiny hluku v navazujícím řízení. Celková hluková zátěž nesmí překročit stanovené hygienické limity hluku pro chráněný venkovní </w:t>
            </w:r>
            <w:proofErr w:type="gramStart"/>
            <w:r w:rsidRPr="007B5BE8">
              <w:rPr>
                <w:szCs w:val="22"/>
              </w:rPr>
              <w:t>prostor  a</w:t>
            </w:r>
            <w:proofErr w:type="gramEnd"/>
            <w:r w:rsidRPr="007B5BE8">
              <w:rPr>
                <w:szCs w:val="22"/>
              </w:rPr>
              <w:t xml:space="preserve"> chráněné venkovní prostory staveb.</w:t>
            </w:r>
          </w:p>
          <w:p w14:paraId="203B0EFC" w14:textId="77777777" w:rsidR="0087576D" w:rsidRPr="007B5BE8" w:rsidRDefault="0087576D" w:rsidP="00DF5A3B">
            <w:pPr>
              <w:numPr>
                <w:ilvl w:val="0"/>
                <w:numId w:val="26"/>
              </w:numPr>
              <w:rPr>
                <w:szCs w:val="22"/>
              </w:rPr>
            </w:pPr>
            <w:r w:rsidRPr="007B5BE8">
              <w:rPr>
                <w:szCs w:val="22"/>
              </w:rPr>
              <w:t>Bude zohledněno silniční ochranné pásmo.</w:t>
            </w:r>
          </w:p>
          <w:p w14:paraId="14BA9425" w14:textId="77777777" w:rsidR="0087576D" w:rsidRPr="007B5BE8" w:rsidRDefault="0087576D" w:rsidP="00DF5A3B">
            <w:pPr>
              <w:numPr>
                <w:ilvl w:val="0"/>
                <w:numId w:val="26"/>
              </w:numPr>
              <w:rPr>
                <w:szCs w:val="22"/>
              </w:rPr>
            </w:pPr>
            <w:r w:rsidRPr="007B5BE8">
              <w:rPr>
                <w:szCs w:val="22"/>
              </w:rPr>
              <w:t xml:space="preserve">Nepřipouští se dopravní obsluha plochy ze silnice </w:t>
            </w:r>
            <w:proofErr w:type="spellStart"/>
            <w:proofErr w:type="gramStart"/>
            <w:r w:rsidRPr="007B5BE8">
              <w:rPr>
                <w:szCs w:val="22"/>
              </w:rPr>
              <w:t>II.třídy</w:t>
            </w:r>
            <w:proofErr w:type="spellEnd"/>
            <w:proofErr w:type="gramEnd"/>
            <w:r w:rsidRPr="007B5BE8">
              <w:rPr>
                <w:szCs w:val="22"/>
              </w:rPr>
              <w:t>.</w:t>
            </w:r>
          </w:p>
          <w:p w14:paraId="54D20491" w14:textId="77777777" w:rsidR="0087576D" w:rsidRPr="007B5BE8" w:rsidRDefault="0087576D" w:rsidP="0087576D">
            <w:pPr>
              <w:numPr>
                <w:ilvl w:val="0"/>
                <w:numId w:val="26"/>
              </w:numPr>
              <w:rPr>
                <w:szCs w:val="22"/>
              </w:rPr>
            </w:pPr>
            <w:r w:rsidRPr="007B5BE8">
              <w:rPr>
                <w:sz w:val="23"/>
                <w:szCs w:val="23"/>
              </w:rPr>
              <w:t xml:space="preserve">Podmínkou pro rozhodování v ploše Z21 </w:t>
            </w:r>
            <w:proofErr w:type="gramStart"/>
            <w:r w:rsidRPr="007B5BE8">
              <w:rPr>
                <w:sz w:val="23"/>
                <w:szCs w:val="23"/>
              </w:rPr>
              <w:t>je  přednostní</w:t>
            </w:r>
            <w:proofErr w:type="gramEnd"/>
            <w:r w:rsidRPr="007B5BE8">
              <w:rPr>
                <w:sz w:val="23"/>
                <w:szCs w:val="23"/>
              </w:rPr>
              <w:t xml:space="preserve"> vybudování veřejné infrastruktury v ploše Z42.</w:t>
            </w:r>
          </w:p>
        </w:tc>
      </w:tr>
      <w:tr w:rsidR="0087576D" w:rsidRPr="007B5BE8" w14:paraId="1933925C" w14:textId="77777777" w:rsidTr="00EB5742">
        <w:tc>
          <w:tcPr>
            <w:tcW w:w="971" w:type="dxa"/>
            <w:vAlign w:val="center"/>
          </w:tcPr>
          <w:p w14:paraId="39426FFB" w14:textId="77777777" w:rsidR="0087576D" w:rsidRPr="007B5BE8" w:rsidRDefault="0087576D" w:rsidP="00DF5A3B">
            <w:pPr>
              <w:pStyle w:val="Neodsazen"/>
              <w:jc w:val="center"/>
              <w:rPr>
                <w:snapToGrid w:val="0"/>
                <w:szCs w:val="22"/>
              </w:rPr>
            </w:pPr>
            <w:r w:rsidRPr="007B5BE8">
              <w:rPr>
                <w:snapToGrid w:val="0"/>
                <w:szCs w:val="22"/>
              </w:rPr>
              <w:lastRenderedPageBreak/>
              <w:t>Z22</w:t>
            </w:r>
          </w:p>
        </w:tc>
        <w:tc>
          <w:tcPr>
            <w:tcW w:w="2643" w:type="dxa"/>
          </w:tcPr>
          <w:p w14:paraId="44CEC6A7" w14:textId="77777777" w:rsidR="0087576D" w:rsidRPr="007B5BE8" w:rsidRDefault="0087576D" w:rsidP="00DF5A3B">
            <w:pPr>
              <w:ind w:firstLine="0"/>
              <w:rPr>
                <w:szCs w:val="22"/>
              </w:rPr>
            </w:pPr>
            <w:r w:rsidRPr="007B5BE8">
              <w:rPr>
                <w:szCs w:val="22"/>
              </w:rPr>
              <w:t>SO</w:t>
            </w:r>
          </w:p>
          <w:p w14:paraId="4BA7BFAC" w14:textId="77777777" w:rsidR="0087576D" w:rsidRPr="007B5BE8" w:rsidRDefault="0087576D" w:rsidP="00DF5A3B">
            <w:pPr>
              <w:ind w:firstLine="0"/>
              <w:rPr>
                <w:i/>
                <w:szCs w:val="22"/>
              </w:rPr>
            </w:pPr>
            <w:r w:rsidRPr="007B5BE8">
              <w:t>Plochy smíšené obytné</w:t>
            </w:r>
          </w:p>
        </w:tc>
        <w:tc>
          <w:tcPr>
            <w:tcW w:w="5812" w:type="dxa"/>
          </w:tcPr>
          <w:p w14:paraId="7D70FC80" w14:textId="77777777" w:rsidR="0087576D" w:rsidRPr="007B5BE8" w:rsidRDefault="0087576D" w:rsidP="00DF5A3B">
            <w:pPr>
              <w:ind w:firstLine="0"/>
              <w:rPr>
                <w:sz w:val="23"/>
                <w:szCs w:val="23"/>
              </w:rPr>
            </w:pPr>
            <w:r w:rsidRPr="007B5BE8">
              <w:rPr>
                <w:szCs w:val="22"/>
              </w:rPr>
              <w:t>Prostorová struktura zástavby: uspořádaná</w:t>
            </w:r>
            <w:r w:rsidRPr="007B5BE8">
              <w:rPr>
                <w:sz w:val="23"/>
                <w:szCs w:val="23"/>
              </w:rPr>
              <w:t xml:space="preserve"> </w:t>
            </w:r>
          </w:p>
          <w:p w14:paraId="7293C497" w14:textId="77777777" w:rsidR="0087576D" w:rsidRPr="007B5BE8" w:rsidRDefault="0087576D" w:rsidP="00DF5A3B">
            <w:pPr>
              <w:ind w:firstLine="0"/>
              <w:rPr>
                <w:sz w:val="23"/>
                <w:szCs w:val="23"/>
              </w:rPr>
            </w:pPr>
          </w:p>
          <w:p w14:paraId="29E9CC11" w14:textId="77777777" w:rsidR="0087576D" w:rsidRPr="007B5BE8" w:rsidRDefault="0087576D" w:rsidP="00DF5A3B">
            <w:pPr>
              <w:ind w:firstLine="0"/>
              <w:rPr>
                <w:szCs w:val="22"/>
              </w:rPr>
            </w:pPr>
            <w:r w:rsidRPr="007B5BE8">
              <w:rPr>
                <w:szCs w:val="22"/>
              </w:rPr>
              <w:t>V </w:t>
            </w:r>
            <w:r w:rsidRPr="007B5BE8">
              <w:t>navazujícím</w:t>
            </w:r>
            <w:r w:rsidRPr="007B5BE8">
              <w:rPr>
                <w:szCs w:val="22"/>
              </w:rPr>
              <w:t xml:space="preserve"> řízení budou uplatněny tyto podmínky:</w:t>
            </w:r>
          </w:p>
          <w:p w14:paraId="094681B8" w14:textId="77777777" w:rsidR="0087576D" w:rsidRPr="007B5BE8" w:rsidRDefault="0087576D" w:rsidP="00DF5A3B">
            <w:pPr>
              <w:numPr>
                <w:ilvl w:val="0"/>
                <w:numId w:val="26"/>
              </w:numPr>
              <w:rPr>
                <w:szCs w:val="22"/>
              </w:rPr>
            </w:pPr>
            <w:r w:rsidRPr="007B5BE8">
              <w:rPr>
                <w:szCs w:val="22"/>
              </w:rPr>
              <w:t xml:space="preserve">Situování obytných objektů a dalších objektů obsahujících chráněný venkovní </w:t>
            </w:r>
            <w:proofErr w:type="gramStart"/>
            <w:r w:rsidRPr="007B5BE8">
              <w:rPr>
                <w:szCs w:val="22"/>
              </w:rPr>
              <w:t>prostor  a</w:t>
            </w:r>
            <w:proofErr w:type="gramEnd"/>
            <w:r w:rsidRPr="007B5BE8">
              <w:rPr>
                <w:szCs w:val="22"/>
              </w:rPr>
              <w:t xml:space="preserve"> chráněné venkovní prostory staveb v blízkosti silnice </w:t>
            </w:r>
            <w:r w:rsidR="00411218">
              <w:rPr>
                <w:szCs w:val="22"/>
              </w:rPr>
              <w:t>I</w:t>
            </w:r>
            <w:r w:rsidRPr="007B5BE8">
              <w:rPr>
                <w:szCs w:val="22"/>
              </w:rPr>
              <w:t xml:space="preserve">I. třídy je podmíněno prokázáním dodržení nejvyšší přípustné hladiny hluku v navazujícím řízení. Celková hluková zátěž nesmí překročit stanovené hygienické limity hluku pro chráněný venkovní </w:t>
            </w:r>
            <w:proofErr w:type="gramStart"/>
            <w:r w:rsidRPr="007B5BE8">
              <w:rPr>
                <w:szCs w:val="22"/>
              </w:rPr>
              <w:t>prostor  a</w:t>
            </w:r>
            <w:proofErr w:type="gramEnd"/>
            <w:r w:rsidRPr="007B5BE8">
              <w:rPr>
                <w:szCs w:val="22"/>
              </w:rPr>
              <w:t xml:space="preserve"> chráněné venkovní prostory staveb.</w:t>
            </w:r>
          </w:p>
          <w:p w14:paraId="70EB25A4" w14:textId="77777777" w:rsidR="0087576D" w:rsidRPr="007B5BE8" w:rsidRDefault="0087576D" w:rsidP="00DF5A3B">
            <w:pPr>
              <w:numPr>
                <w:ilvl w:val="0"/>
                <w:numId w:val="26"/>
              </w:numPr>
              <w:rPr>
                <w:szCs w:val="22"/>
              </w:rPr>
            </w:pPr>
            <w:r w:rsidRPr="007B5BE8">
              <w:rPr>
                <w:szCs w:val="22"/>
              </w:rPr>
              <w:t>Bude zohledněno silniční ochranné pásmo.</w:t>
            </w:r>
          </w:p>
          <w:p w14:paraId="080FEE75" w14:textId="77777777" w:rsidR="0087576D" w:rsidRPr="007B5BE8" w:rsidRDefault="0087576D" w:rsidP="00DF5A3B">
            <w:pPr>
              <w:numPr>
                <w:ilvl w:val="0"/>
                <w:numId w:val="26"/>
              </w:numPr>
              <w:rPr>
                <w:szCs w:val="22"/>
              </w:rPr>
            </w:pPr>
            <w:r w:rsidRPr="007B5BE8">
              <w:rPr>
                <w:szCs w:val="22"/>
              </w:rPr>
              <w:t xml:space="preserve">Nepřipouští se dopravní obsluha plochy ze silnice </w:t>
            </w:r>
            <w:proofErr w:type="spellStart"/>
            <w:proofErr w:type="gramStart"/>
            <w:r w:rsidRPr="007B5BE8">
              <w:rPr>
                <w:szCs w:val="22"/>
              </w:rPr>
              <w:t>II.třídy</w:t>
            </w:r>
            <w:proofErr w:type="spellEnd"/>
            <w:proofErr w:type="gramEnd"/>
            <w:r w:rsidRPr="007B5BE8">
              <w:rPr>
                <w:szCs w:val="22"/>
              </w:rPr>
              <w:t>.</w:t>
            </w:r>
          </w:p>
          <w:p w14:paraId="663BA4F1" w14:textId="77777777" w:rsidR="0087576D" w:rsidRPr="007B5BE8" w:rsidRDefault="0087576D" w:rsidP="007C02FC">
            <w:pPr>
              <w:numPr>
                <w:ilvl w:val="0"/>
                <w:numId w:val="26"/>
              </w:numPr>
              <w:rPr>
                <w:szCs w:val="22"/>
              </w:rPr>
            </w:pPr>
            <w:r w:rsidRPr="007B5BE8">
              <w:rPr>
                <w:sz w:val="23"/>
                <w:szCs w:val="23"/>
              </w:rPr>
              <w:t>Podmínkou pro rozhodování v ploše Z22 je rozšíření veřejného prostranství s komunikací (Z41) na šířku nejméně 10 m a přednostní vybudování veřejné infrastruktury v ploše Z41. Připouští se přitom výstavba v několika etapách, v každé etapě se ale uplatňuje výše uvedená podmínka týkající se veřejné infrastruktury.</w:t>
            </w:r>
          </w:p>
        </w:tc>
      </w:tr>
      <w:tr w:rsidR="0087576D" w:rsidRPr="007B5BE8" w14:paraId="29D714D1" w14:textId="77777777" w:rsidTr="00EB5742">
        <w:tc>
          <w:tcPr>
            <w:tcW w:w="971" w:type="dxa"/>
            <w:vAlign w:val="center"/>
          </w:tcPr>
          <w:p w14:paraId="6A82A0F8" w14:textId="77777777" w:rsidR="0087576D" w:rsidRPr="007B5BE8" w:rsidRDefault="0087576D" w:rsidP="00A94059">
            <w:pPr>
              <w:pStyle w:val="Neodsazen"/>
              <w:rPr>
                <w:snapToGrid w:val="0"/>
                <w:szCs w:val="22"/>
              </w:rPr>
            </w:pPr>
          </w:p>
          <w:p w14:paraId="30664A39" w14:textId="77777777" w:rsidR="0087576D" w:rsidRPr="007B5BE8" w:rsidRDefault="0087576D" w:rsidP="00467F5C">
            <w:pPr>
              <w:pStyle w:val="Neodsazen"/>
              <w:jc w:val="center"/>
              <w:rPr>
                <w:snapToGrid w:val="0"/>
                <w:szCs w:val="22"/>
              </w:rPr>
            </w:pPr>
            <w:r w:rsidRPr="007B5BE8">
              <w:rPr>
                <w:snapToGrid w:val="0"/>
                <w:szCs w:val="22"/>
              </w:rPr>
              <w:t>Z28</w:t>
            </w:r>
          </w:p>
        </w:tc>
        <w:tc>
          <w:tcPr>
            <w:tcW w:w="2643" w:type="dxa"/>
          </w:tcPr>
          <w:p w14:paraId="5F3A3769" w14:textId="77777777" w:rsidR="0087576D" w:rsidRPr="007B5BE8" w:rsidRDefault="0087576D" w:rsidP="00AE05F2">
            <w:pPr>
              <w:ind w:firstLine="0"/>
              <w:rPr>
                <w:szCs w:val="22"/>
              </w:rPr>
            </w:pPr>
            <w:r w:rsidRPr="007B5BE8">
              <w:rPr>
                <w:szCs w:val="22"/>
              </w:rPr>
              <w:t>SO</w:t>
            </w:r>
          </w:p>
          <w:p w14:paraId="576C94A7" w14:textId="77777777" w:rsidR="0087576D" w:rsidRPr="007B5BE8" w:rsidRDefault="0087576D" w:rsidP="00AE05F2">
            <w:pPr>
              <w:ind w:firstLine="0"/>
              <w:rPr>
                <w:szCs w:val="22"/>
              </w:rPr>
            </w:pPr>
            <w:r w:rsidRPr="007B5BE8">
              <w:t>Plochy smíšené obytné</w:t>
            </w:r>
          </w:p>
        </w:tc>
        <w:tc>
          <w:tcPr>
            <w:tcW w:w="5812" w:type="dxa"/>
          </w:tcPr>
          <w:p w14:paraId="7B8FBEE1" w14:textId="77777777" w:rsidR="0087576D" w:rsidRPr="007B5BE8" w:rsidRDefault="0087576D" w:rsidP="00527EB1">
            <w:pPr>
              <w:ind w:firstLine="0"/>
              <w:rPr>
                <w:sz w:val="23"/>
                <w:szCs w:val="23"/>
              </w:rPr>
            </w:pPr>
            <w:r w:rsidRPr="007B5BE8">
              <w:rPr>
                <w:szCs w:val="22"/>
              </w:rPr>
              <w:t>Prostorová struktura zástavby: uspořádaná</w:t>
            </w:r>
            <w:r w:rsidRPr="007B5BE8">
              <w:rPr>
                <w:sz w:val="23"/>
                <w:szCs w:val="23"/>
              </w:rPr>
              <w:t xml:space="preserve"> </w:t>
            </w:r>
          </w:p>
          <w:p w14:paraId="549AB360" w14:textId="77777777" w:rsidR="0087576D" w:rsidRPr="007B5BE8" w:rsidRDefault="0087576D" w:rsidP="00AE05F2">
            <w:pPr>
              <w:ind w:firstLine="0"/>
              <w:rPr>
                <w:szCs w:val="22"/>
              </w:rPr>
            </w:pPr>
            <w:r w:rsidRPr="007B5BE8">
              <w:rPr>
                <w:szCs w:val="22"/>
              </w:rPr>
              <w:t>V </w:t>
            </w:r>
            <w:r w:rsidRPr="007B5BE8">
              <w:t>navazujícím</w:t>
            </w:r>
            <w:r w:rsidRPr="007B5BE8">
              <w:rPr>
                <w:szCs w:val="22"/>
              </w:rPr>
              <w:t xml:space="preserve"> řízení budou uplatněny tyto podmínky:</w:t>
            </w:r>
          </w:p>
          <w:p w14:paraId="4DE04A9B" w14:textId="77777777" w:rsidR="0087576D" w:rsidRPr="007B5BE8" w:rsidRDefault="0087576D" w:rsidP="00556420">
            <w:pPr>
              <w:numPr>
                <w:ilvl w:val="0"/>
                <w:numId w:val="26"/>
              </w:numPr>
              <w:rPr>
                <w:szCs w:val="22"/>
              </w:rPr>
            </w:pPr>
            <w:r w:rsidRPr="007B5BE8">
              <w:rPr>
                <w:szCs w:val="22"/>
              </w:rPr>
              <w:t xml:space="preserve">Situování obytných objektů a dalších objektů obsahujících chráněný venkovní </w:t>
            </w:r>
            <w:proofErr w:type="gramStart"/>
            <w:r w:rsidRPr="007B5BE8">
              <w:rPr>
                <w:szCs w:val="22"/>
              </w:rPr>
              <w:t>prostor  a</w:t>
            </w:r>
            <w:proofErr w:type="gramEnd"/>
            <w:r w:rsidRPr="007B5BE8">
              <w:rPr>
                <w:szCs w:val="22"/>
              </w:rPr>
              <w:t xml:space="preserve"> chráněné venkovní prostory staveb v blízkosti silnice I</w:t>
            </w:r>
            <w:r w:rsidR="00411218">
              <w:rPr>
                <w:szCs w:val="22"/>
              </w:rPr>
              <w:t>I</w:t>
            </w:r>
            <w:r w:rsidRPr="007B5BE8">
              <w:rPr>
                <w:szCs w:val="22"/>
              </w:rPr>
              <w:t xml:space="preserve">. třídy je podmíněno prokázáním dodržení nejvyšší přípustné hladiny hluku v navazujícím řízení. Celková hluková zátěž nesmí překročit stanovené hygienické limity hluku pro chráněný venkovní </w:t>
            </w:r>
            <w:proofErr w:type="gramStart"/>
            <w:r w:rsidRPr="007B5BE8">
              <w:rPr>
                <w:szCs w:val="22"/>
              </w:rPr>
              <w:t>prostor  a</w:t>
            </w:r>
            <w:proofErr w:type="gramEnd"/>
            <w:r w:rsidRPr="007B5BE8">
              <w:rPr>
                <w:szCs w:val="22"/>
              </w:rPr>
              <w:t xml:space="preserve"> chráněné venkovní prostory staveb.</w:t>
            </w:r>
          </w:p>
          <w:p w14:paraId="309B0941" w14:textId="77777777" w:rsidR="0087576D" w:rsidRPr="007B5BE8" w:rsidRDefault="0087576D" w:rsidP="00556420">
            <w:pPr>
              <w:numPr>
                <w:ilvl w:val="0"/>
                <w:numId w:val="26"/>
              </w:numPr>
              <w:rPr>
                <w:szCs w:val="22"/>
              </w:rPr>
            </w:pPr>
            <w:r w:rsidRPr="007B5BE8">
              <w:rPr>
                <w:szCs w:val="22"/>
              </w:rPr>
              <w:t>Bude zohledněno silniční ochranné pásmo.</w:t>
            </w:r>
          </w:p>
          <w:p w14:paraId="46BEE080" w14:textId="77777777" w:rsidR="0087576D" w:rsidRPr="007B5BE8" w:rsidRDefault="0087576D" w:rsidP="00556420">
            <w:pPr>
              <w:numPr>
                <w:ilvl w:val="0"/>
                <w:numId w:val="26"/>
              </w:numPr>
              <w:rPr>
                <w:szCs w:val="22"/>
              </w:rPr>
            </w:pPr>
            <w:r w:rsidRPr="007B5BE8">
              <w:rPr>
                <w:szCs w:val="22"/>
              </w:rPr>
              <w:t xml:space="preserve">Nepřipouští se přímá dopravní obsluha plochy ze silnice </w:t>
            </w:r>
            <w:proofErr w:type="spellStart"/>
            <w:proofErr w:type="gramStart"/>
            <w:r w:rsidRPr="007B5BE8">
              <w:rPr>
                <w:szCs w:val="22"/>
              </w:rPr>
              <w:t>II.třídy</w:t>
            </w:r>
            <w:proofErr w:type="spellEnd"/>
            <w:proofErr w:type="gramEnd"/>
            <w:r w:rsidRPr="007B5BE8">
              <w:rPr>
                <w:szCs w:val="22"/>
              </w:rPr>
              <w:t>.</w:t>
            </w:r>
          </w:p>
          <w:p w14:paraId="23B758D5" w14:textId="77777777" w:rsidR="0087576D" w:rsidRPr="007B5BE8" w:rsidRDefault="0087576D" w:rsidP="00556420">
            <w:pPr>
              <w:numPr>
                <w:ilvl w:val="0"/>
                <w:numId w:val="26"/>
              </w:numPr>
              <w:rPr>
                <w:szCs w:val="22"/>
              </w:rPr>
            </w:pPr>
            <w:r w:rsidRPr="007B5BE8">
              <w:rPr>
                <w:szCs w:val="22"/>
              </w:rPr>
              <w:t>Nepřipouští se umísťování staveb, včetně oplocení pozemků, ve vymezeném lokálním biokoridoru ÚSES.</w:t>
            </w:r>
          </w:p>
          <w:p w14:paraId="4BD79E0C" w14:textId="77777777" w:rsidR="0087576D" w:rsidRPr="007B5BE8" w:rsidRDefault="0087576D" w:rsidP="00EB5742">
            <w:pPr>
              <w:numPr>
                <w:ilvl w:val="0"/>
                <w:numId w:val="26"/>
              </w:numPr>
              <w:rPr>
                <w:szCs w:val="22"/>
              </w:rPr>
            </w:pPr>
            <w:r w:rsidRPr="007B5BE8">
              <w:rPr>
                <w:sz w:val="23"/>
                <w:szCs w:val="23"/>
              </w:rPr>
              <w:t>Podmínkou pro rozhodování v ploše Z28 je rozšíření veřejného prostranství s komunikací (Z40) na šířku nejméně 10 m a přednostní vybudování veřejné infrastruktury v ploše Z40. Připouští se přitom výstavba v několika etapách, v každé etapě se ale uplatňuje výše uvedená podmínka týkající se veřejné infrastruktury</w:t>
            </w:r>
            <w:r w:rsidR="00EB5742" w:rsidRPr="007B5BE8">
              <w:rPr>
                <w:sz w:val="23"/>
                <w:szCs w:val="23"/>
              </w:rPr>
              <w:t xml:space="preserve"> (tj. v každé etapě bude nejprve vybudována veřejná infrastruktura v rozsahu pro tuto etapu)</w:t>
            </w:r>
            <w:r w:rsidRPr="007B5BE8">
              <w:rPr>
                <w:sz w:val="23"/>
                <w:szCs w:val="23"/>
              </w:rPr>
              <w:t>.</w:t>
            </w:r>
          </w:p>
        </w:tc>
      </w:tr>
      <w:tr w:rsidR="0087576D" w:rsidRPr="007B5BE8" w14:paraId="6E8B6C3F" w14:textId="77777777" w:rsidTr="00EB5742">
        <w:tc>
          <w:tcPr>
            <w:tcW w:w="971" w:type="dxa"/>
            <w:vAlign w:val="center"/>
          </w:tcPr>
          <w:p w14:paraId="3B466354" w14:textId="77777777" w:rsidR="0087576D" w:rsidRPr="007B5BE8" w:rsidRDefault="0087576D" w:rsidP="00467F5C">
            <w:pPr>
              <w:pStyle w:val="Neodsazen"/>
              <w:jc w:val="center"/>
              <w:rPr>
                <w:snapToGrid w:val="0"/>
                <w:szCs w:val="22"/>
              </w:rPr>
            </w:pPr>
            <w:r w:rsidRPr="007B5BE8">
              <w:rPr>
                <w:snapToGrid w:val="0"/>
                <w:szCs w:val="22"/>
              </w:rPr>
              <w:t>Z30</w:t>
            </w:r>
          </w:p>
        </w:tc>
        <w:tc>
          <w:tcPr>
            <w:tcW w:w="2643" w:type="dxa"/>
          </w:tcPr>
          <w:p w14:paraId="165D5959" w14:textId="77777777" w:rsidR="0087576D" w:rsidRPr="007B5BE8" w:rsidRDefault="0087576D" w:rsidP="00AE05F2">
            <w:pPr>
              <w:ind w:firstLine="0"/>
              <w:rPr>
                <w:szCs w:val="22"/>
              </w:rPr>
            </w:pPr>
            <w:r w:rsidRPr="007B5BE8">
              <w:rPr>
                <w:szCs w:val="22"/>
              </w:rPr>
              <w:t>SO</w:t>
            </w:r>
          </w:p>
          <w:p w14:paraId="163957EB" w14:textId="77777777" w:rsidR="0087576D" w:rsidRPr="007B5BE8" w:rsidRDefault="0087576D" w:rsidP="00AE05F2">
            <w:pPr>
              <w:ind w:firstLine="0"/>
              <w:rPr>
                <w:szCs w:val="22"/>
              </w:rPr>
            </w:pPr>
            <w:r w:rsidRPr="007B5BE8">
              <w:t>Plochy smíšené obytné</w:t>
            </w:r>
          </w:p>
        </w:tc>
        <w:tc>
          <w:tcPr>
            <w:tcW w:w="5812" w:type="dxa"/>
          </w:tcPr>
          <w:p w14:paraId="30EE88C5" w14:textId="77777777" w:rsidR="0087576D" w:rsidRPr="007B5BE8" w:rsidRDefault="0087576D" w:rsidP="00527EB1">
            <w:pPr>
              <w:ind w:firstLine="0"/>
              <w:rPr>
                <w:sz w:val="23"/>
                <w:szCs w:val="23"/>
              </w:rPr>
            </w:pPr>
            <w:r w:rsidRPr="007B5BE8">
              <w:rPr>
                <w:szCs w:val="22"/>
              </w:rPr>
              <w:t>Prostorová struktura zástavby: uspořádaná</w:t>
            </w:r>
            <w:r w:rsidRPr="007B5BE8">
              <w:rPr>
                <w:sz w:val="23"/>
                <w:szCs w:val="23"/>
              </w:rPr>
              <w:t xml:space="preserve"> </w:t>
            </w:r>
          </w:p>
          <w:p w14:paraId="4A01C276" w14:textId="77777777" w:rsidR="0087576D" w:rsidRPr="007B5BE8" w:rsidRDefault="0087576D" w:rsidP="00AE05F2">
            <w:pPr>
              <w:ind w:firstLine="0"/>
              <w:rPr>
                <w:szCs w:val="22"/>
              </w:rPr>
            </w:pPr>
            <w:r w:rsidRPr="007B5BE8">
              <w:rPr>
                <w:szCs w:val="22"/>
              </w:rPr>
              <w:t>V </w:t>
            </w:r>
            <w:r w:rsidRPr="007B5BE8">
              <w:t>navazujícím</w:t>
            </w:r>
            <w:r w:rsidRPr="007B5BE8">
              <w:rPr>
                <w:szCs w:val="22"/>
              </w:rPr>
              <w:t xml:space="preserve"> řízení budou uplatněny tyto podmínky:</w:t>
            </w:r>
          </w:p>
          <w:p w14:paraId="408DFAFD" w14:textId="77777777" w:rsidR="0087576D" w:rsidRPr="007B5BE8" w:rsidRDefault="0087576D" w:rsidP="00556420">
            <w:pPr>
              <w:numPr>
                <w:ilvl w:val="0"/>
                <w:numId w:val="26"/>
              </w:numPr>
              <w:rPr>
                <w:szCs w:val="22"/>
              </w:rPr>
            </w:pPr>
            <w:r w:rsidRPr="007B5BE8">
              <w:rPr>
                <w:szCs w:val="22"/>
              </w:rPr>
              <w:t xml:space="preserve">Situování obytných objektů a dalších objektů obsahujících chráněný venkovní </w:t>
            </w:r>
            <w:proofErr w:type="gramStart"/>
            <w:r w:rsidRPr="007B5BE8">
              <w:rPr>
                <w:szCs w:val="22"/>
              </w:rPr>
              <w:t>prostor  a</w:t>
            </w:r>
            <w:proofErr w:type="gramEnd"/>
            <w:r w:rsidRPr="007B5BE8">
              <w:rPr>
                <w:szCs w:val="22"/>
              </w:rPr>
              <w:t xml:space="preserve"> chráněné venkovní prostory staveb v blízkosti silnice I</w:t>
            </w:r>
            <w:r w:rsidR="00411218">
              <w:rPr>
                <w:szCs w:val="22"/>
              </w:rPr>
              <w:t>I</w:t>
            </w:r>
            <w:r w:rsidRPr="007B5BE8">
              <w:rPr>
                <w:szCs w:val="22"/>
              </w:rPr>
              <w:t xml:space="preserve">. třídy je podmíněno prokázáním dodržení nejvyšší přípustné hladiny hluku v navazujícím řízení. Celková hluková zátěž nesmí překročit stanovené hygienické limity hluku pro chráněný venkovní </w:t>
            </w:r>
            <w:proofErr w:type="gramStart"/>
            <w:r w:rsidRPr="007B5BE8">
              <w:rPr>
                <w:szCs w:val="22"/>
              </w:rPr>
              <w:t>prostor  a</w:t>
            </w:r>
            <w:proofErr w:type="gramEnd"/>
            <w:r w:rsidRPr="007B5BE8">
              <w:rPr>
                <w:szCs w:val="22"/>
              </w:rPr>
              <w:t xml:space="preserve"> chráněné venkovní prostory staveb.</w:t>
            </w:r>
          </w:p>
          <w:p w14:paraId="21E298C0" w14:textId="77777777" w:rsidR="0087576D" w:rsidRPr="007B5BE8" w:rsidRDefault="0087576D" w:rsidP="00556420">
            <w:pPr>
              <w:numPr>
                <w:ilvl w:val="0"/>
                <w:numId w:val="26"/>
              </w:numPr>
              <w:rPr>
                <w:szCs w:val="22"/>
              </w:rPr>
            </w:pPr>
            <w:r w:rsidRPr="007B5BE8">
              <w:rPr>
                <w:szCs w:val="22"/>
              </w:rPr>
              <w:lastRenderedPageBreak/>
              <w:t>Bude zohledněno silniční ochranné pásmo.</w:t>
            </w:r>
          </w:p>
          <w:p w14:paraId="0D0AB341" w14:textId="77777777" w:rsidR="0087576D" w:rsidRPr="007B5BE8" w:rsidRDefault="0087576D" w:rsidP="00556420">
            <w:pPr>
              <w:numPr>
                <w:ilvl w:val="0"/>
                <w:numId w:val="26"/>
              </w:numPr>
              <w:rPr>
                <w:szCs w:val="22"/>
              </w:rPr>
            </w:pPr>
            <w:r w:rsidRPr="007B5BE8">
              <w:rPr>
                <w:szCs w:val="22"/>
              </w:rPr>
              <w:t>Bude respektována nemovitá kulturní památka a skupina stromů kolem ní. Komunikační zpřístupnění domů v ploše a architektonické řešení jednotlivých objektů se podřídí kulturní hodnotě místa</w:t>
            </w:r>
            <w:r w:rsidR="00EC4E39" w:rsidRPr="007B5BE8">
              <w:rPr>
                <w:szCs w:val="22"/>
              </w:rPr>
              <w:t xml:space="preserve"> a podmínkám ochrany památky</w:t>
            </w:r>
            <w:r w:rsidRPr="007B5BE8">
              <w:rPr>
                <w:szCs w:val="22"/>
              </w:rPr>
              <w:t xml:space="preserve">. </w:t>
            </w:r>
          </w:p>
        </w:tc>
      </w:tr>
      <w:tr w:rsidR="00DB7EAB" w:rsidRPr="007B5BE8" w14:paraId="6FBCC224" w14:textId="77777777" w:rsidTr="00EB5742">
        <w:tc>
          <w:tcPr>
            <w:tcW w:w="971" w:type="dxa"/>
            <w:vAlign w:val="center"/>
          </w:tcPr>
          <w:p w14:paraId="75C4B075" w14:textId="77777777" w:rsidR="00DB7EAB" w:rsidRPr="007B5BE8" w:rsidRDefault="00DB7EAB" w:rsidP="00467F5C">
            <w:pPr>
              <w:pStyle w:val="Neodsazen"/>
              <w:jc w:val="center"/>
              <w:rPr>
                <w:snapToGrid w:val="0"/>
                <w:szCs w:val="22"/>
              </w:rPr>
            </w:pPr>
            <w:r w:rsidRPr="007B5BE8">
              <w:rPr>
                <w:snapToGrid w:val="0"/>
                <w:szCs w:val="22"/>
              </w:rPr>
              <w:lastRenderedPageBreak/>
              <w:t>Z31</w:t>
            </w:r>
          </w:p>
        </w:tc>
        <w:tc>
          <w:tcPr>
            <w:tcW w:w="2643" w:type="dxa"/>
          </w:tcPr>
          <w:p w14:paraId="15B27736" w14:textId="77777777" w:rsidR="00DB7EAB" w:rsidRPr="007B5BE8" w:rsidRDefault="00DB7EAB" w:rsidP="00DB7EAB">
            <w:pPr>
              <w:ind w:firstLine="0"/>
              <w:rPr>
                <w:szCs w:val="22"/>
              </w:rPr>
            </w:pPr>
            <w:r w:rsidRPr="007B5BE8">
              <w:rPr>
                <w:szCs w:val="22"/>
              </w:rPr>
              <w:t>SO</w:t>
            </w:r>
          </w:p>
          <w:p w14:paraId="7A940C15" w14:textId="77777777" w:rsidR="00DB7EAB" w:rsidRPr="007B5BE8" w:rsidRDefault="00DB7EAB" w:rsidP="00DB7EAB">
            <w:pPr>
              <w:ind w:firstLine="0"/>
              <w:rPr>
                <w:szCs w:val="22"/>
              </w:rPr>
            </w:pPr>
            <w:r w:rsidRPr="007B5BE8">
              <w:t>Plochy smíšené obytné</w:t>
            </w:r>
          </w:p>
        </w:tc>
        <w:tc>
          <w:tcPr>
            <w:tcW w:w="5812" w:type="dxa"/>
          </w:tcPr>
          <w:p w14:paraId="1CA08E0C" w14:textId="77777777" w:rsidR="00DB7EAB" w:rsidRPr="007B5BE8" w:rsidRDefault="00DB7EAB" w:rsidP="00DB7EAB">
            <w:pPr>
              <w:ind w:firstLine="0"/>
              <w:rPr>
                <w:sz w:val="23"/>
                <w:szCs w:val="23"/>
              </w:rPr>
            </w:pPr>
            <w:r w:rsidRPr="007B5BE8">
              <w:rPr>
                <w:szCs w:val="22"/>
              </w:rPr>
              <w:t>Prostorová struktura zástavby: uspořádaná</w:t>
            </w:r>
            <w:r w:rsidRPr="007B5BE8">
              <w:rPr>
                <w:sz w:val="23"/>
                <w:szCs w:val="23"/>
              </w:rPr>
              <w:t xml:space="preserve"> </w:t>
            </w:r>
          </w:p>
          <w:p w14:paraId="5676251F" w14:textId="77777777" w:rsidR="00DB7EAB" w:rsidRPr="007B5BE8" w:rsidRDefault="00DB7EAB" w:rsidP="00DB7EAB">
            <w:pPr>
              <w:ind w:firstLine="0"/>
              <w:rPr>
                <w:szCs w:val="22"/>
              </w:rPr>
            </w:pPr>
            <w:r w:rsidRPr="007B5BE8">
              <w:rPr>
                <w:szCs w:val="22"/>
              </w:rPr>
              <w:t>V </w:t>
            </w:r>
            <w:r w:rsidRPr="007B5BE8">
              <w:t>navazujícím</w:t>
            </w:r>
            <w:r w:rsidRPr="007B5BE8">
              <w:rPr>
                <w:szCs w:val="22"/>
              </w:rPr>
              <w:t xml:space="preserve"> řízení budou uplatněny tyto podmínky:</w:t>
            </w:r>
          </w:p>
          <w:p w14:paraId="0D7AEA09" w14:textId="77777777" w:rsidR="00DB7EAB" w:rsidRPr="007B5BE8" w:rsidRDefault="00DB7EAB" w:rsidP="00DB7EAB">
            <w:pPr>
              <w:numPr>
                <w:ilvl w:val="0"/>
                <w:numId w:val="26"/>
              </w:numPr>
              <w:rPr>
                <w:szCs w:val="22"/>
              </w:rPr>
            </w:pPr>
            <w:r w:rsidRPr="007B5BE8">
              <w:rPr>
                <w:szCs w:val="22"/>
              </w:rPr>
              <w:t xml:space="preserve">Situování obytných objektů a dalších objektů obsahujících chráněný venkovní </w:t>
            </w:r>
            <w:proofErr w:type="gramStart"/>
            <w:r w:rsidRPr="007B5BE8">
              <w:rPr>
                <w:szCs w:val="22"/>
              </w:rPr>
              <w:t>prostor  a</w:t>
            </w:r>
            <w:proofErr w:type="gramEnd"/>
            <w:r w:rsidRPr="007B5BE8">
              <w:rPr>
                <w:szCs w:val="22"/>
              </w:rPr>
              <w:t xml:space="preserve"> chráněné venkovní prostory staveb v blízkosti silnice I</w:t>
            </w:r>
            <w:r w:rsidR="00411218">
              <w:rPr>
                <w:szCs w:val="22"/>
              </w:rPr>
              <w:t>I</w:t>
            </w:r>
            <w:r w:rsidRPr="007B5BE8">
              <w:rPr>
                <w:szCs w:val="22"/>
              </w:rPr>
              <w:t xml:space="preserve">. třídy je podmíněno prokázáním dodržení nejvyšší přípustné hladiny hluku v navazujícím řízení. Celková hluková zátěž nesmí překročit stanovené hygienické limity hluku pro chráněný venkovní </w:t>
            </w:r>
            <w:proofErr w:type="gramStart"/>
            <w:r w:rsidRPr="007B5BE8">
              <w:rPr>
                <w:szCs w:val="22"/>
              </w:rPr>
              <w:t>prostor  a</w:t>
            </w:r>
            <w:proofErr w:type="gramEnd"/>
            <w:r w:rsidRPr="007B5BE8">
              <w:rPr>
                <w:szCs w:val="22"/>
              </w:rPr>
              <w:t xml:space="preserve"> chráněné venkovní prostory staveb.</w:t>
            </w:r>
          </w:p>
          <w:p w14:paraId="3F711198" w14:textId="77777777" w:rsidR="00DB7EAB" w:rsidRPr="007B5BE8" w:rsidRDefault="00DB7EAB" w:rsidP="00DB7EAB">
            <w:pPr>
              <w:numPr>
                <w:ilvl w:val="0"/>
                <w:numId w:val="26"/>
              </w:numPr>
              <w:rPr>
                <w:szCs w:val="22"/>
              </w:rPr>
            </w:pPr>
            <w:r w:rsidRPr="007B5BE8">
              <w:rPr>
                <w:szCs w:val="22"/>
              </w:rPr>
              <w:t>Bude zohledněno silniční ochranné pásmo.</w:t>
            </w:r>
          </w:p>
        </w:tc>
      </w:tr>
      <w:tr w:rsidR="0087576D" w:rsidRPr="007B5BE8" w14:paraId="2AE50D26" w14:textId="77777777" w:rsidTr="00EB5742">
        <w:tc>
          <w:tcPr>
            <w:tcW w:w="971" w:type="dxa"/>
            <w:vAlign w:val="center"/>
          </w:tcPr>
          <w:p w14:paraId="3770DBAF" w14:textId="77777777" w:rsidR="0087576D" w:rsidRPr="007B5BE8" w:rsidRDefault="0087576D" w:rsidP="00467F5C">
            <w:pPr>
              <w:pStyle w:val="Neodsazen"/>
              <w:jc w:val="center"/>
              <w:rPr>
                <w:snapToGrid w:val="0"/>
                <w:szCs w:val="22"/>
              </w:rPr>
            </w:pPr>
            <w:r w:rsidRPr="007B5BE8">
              <w:rPr>
                <w:snapToGrid w:val="0"/>
                <w:szCs w:val="22"/>
              </w:rPr>
              <w:t>Z32</w:t>
            </w:r>
          </w:p>
        </w:tc>
        <w:tc>
          <w:tcPr>
            <w:tcW w:w="2643" w:type="dxa"/>
          </w:tcPr>
          <w:p w14:paraId="7FA8A51B" w14:textId="77777777" w:rsidR="0087576D" w:rsidRPr="007B5BE8" w:rsidRDefault="0087576D" w:rsidP="00D12C9D">
            <w:pPr>
              <w:ind w:firstLine="0"/>
              <w:rPr>
                <w:szCs w:val="22"/>
              </w:rPr>
            </w:pPr>
            <w:r w:rsidRPr="007B5BE8">
              <w:rPr>
                <w:szCs w:val="22"/>
              </w:rPr>
              <w:t>SO</w:t>
            </w:r>
          </w:p>
          <w:p w14:paraId="03D30987" w14:textId="77777777" w:rsidR="0087576D" w:rsidRPr="007B5BE8" w:rsidRDefault="0087576D" w:rsidP="00D12C9D">
            <w:pPr>
              <w:ind w:firstLine="0"/>
              <w:rPr>
                <w:szCs w:val="22"/>
              </w:rPr>
            </w:pPr>
            <w:r w:rsidRPr="007B5BE8">
              <w:t>Plochy smíšené obytné</w:t>
            </w:r>
          </w:p>
        </w:tc>
        <w:tc>
          <w:tcPr>
            <w:tcW w:w="5812" w:type="dxa"/>
          </w:tcPr>
          <w:p w14:paraId="52213850" w14:textId="77777777" w:rsidR="0087576D" w:rsidRPr="007B5BE8" w:rsidRDefault="0087576D" w:rsidP="00917F5C">
            <w:pPr>
              <w:ind w:firstLine="0"/>
              <w:rPr>
                <w:szCs w:val="22"/>
              </w:rPr>
            </w:pPr>
            <w:r w:rsidRPr="007B5BE8">
              <w:rPr>
                <w:szCs w:val="22"/>
              </w:rPr>
              <w:t xml:space="preserve">Podmínkou pro zahájení výstavby v ploše je ale vymezení plochy veřejného prostranství o šířce nejméně </w:t>
            </w:r>
            <w:proofErr w:type="gramStart"/>
            <w:r w:rsidRPr="007B5BE8">
              <w:rPr>
                <w:szCs w:val="22"/>
              </w:rPr>
              <w:t>8m</w:t>
            </w:r>
            <w:proofErr w:type="gramEnd"/>
            <w:r w:rsidRPr="007B5BE8">
              <w:rPr>
                <w:szCs w:val="22"/>
              </w:rPr>
              <w:t xml:space="preserve"> a vybudování potřebné veřejné infrastruktury v této ploše.</w:t>
            </w:r>
          </w:p>
          <w:p w14:paraId="5F7A3EB6" w14:textId="77777777" w:rsidR="0087576D" w:rsidRPr="007B5BE8" w:rsidRDefault="0087576D" w:rsidP="00527EB1">
            <w:pPr>
              <w:ind w:firstLine="0"/>
              <w:rPr>
                <w:sz w:val="23"/>
                <w:szCs w:val="23"/>
              </w:rPr>
            </w:pPr>
            <w:r w:rsidRPr="007B5BE8">
              <w:rPr>
                <w:szCs w:val="22"/>
              </w:rPr>
              <w:t>Prostorová struktura zástavby: uspořádaná</w:t>
            </w:r>
            <w:r w:rsidRPr="007B5BE8">
              <w:rPr>
                <w:sz w:val="23"/>
                <w:szCs w:val="23"/>
              </w:rPr>
              <w:t xml:space="preserve"> </w:t>
            </w:r>
          </w:p>
          <w:p w14:paraId="6FC4AA4D" w14:textId="77777777" w:rsidR="0087576D" w:rsidRPr="007B5BE8" w:rsidRDefault="0087576D" w:rsidP="00917F5C">
            <w:pPr>
              <w:ind w:firstLine="0"/>
              <w:rPr>
                <w:szCs w:val="22"/>
              </w:rPr>
            </w:pPr>
          </w:p>
          <w:p w14:paraId="66C6322C" w14:textId="77777777" w:rsidR="0087576D" w:rsidRPr="007B5BE8" w:rsidRDefault="0087576D" w:rsidP="00917F5C">
            <w:pPr>
              <w:ind w:firstLine="0"/>
              <w:rPr>
                <w:szCs w:val="22"/>
              </w:rPr>
            </w:pPr>
            <w:r w:rsidRPr="007B5BE8">
              <w:rPr>
                <w:szCs w:val="22"/>
              </w:rPr>
              <w:t>V </w:t>
            </w:r>
            <w:r w:rsidRPr="007B5BE8">
              <w:t>navazujícím</w:t>
            </w:r>
            <w:r w:rsidRPr="007B5BE8">
              <w:rPr>
                <w:szCs w:val="22"/>
              </w:rPr>
              <w:t xml:space="preserve"> řízení budou uplatněny tyto podmínky:</w:t>
            </w:r>
          </w:p>
          <w:p w14:paraId="5C7FB8E5" w14:textId="77777777" w:rsidR="0087576D" w:rsidRPr="007B5BE8" w:rsidRDefault="0087576D" w:rsidP="00556420">
            <w:pPr>
              <w:numPr>
                <w:ilvl w:val="0"/>
                <w:numId w:val="26"/>
              </w:numPr>
              <w:rPr>
                <w:szCs w:val="22"/>
              </w:rPr>
            </w:pPr>
            <w:r w:rsidRPr="007B5BE8">
              <w:rPr>
                <w:szCs w:val="22"/>
              </w:rPr>
              <w:t>Bude zohledněno pásmo do vzdálenosti 50 m od okraje lesa – podmínky stanoví dotčený orgán.</w:t>
            </w:r>
          </w:p>
        </w:tc>
      </w:tr>
    </w:tbl>
    <w:p w14:paraId="30362A1F" w14:textId="77777777" w:rsidR="00F03D29" w:rsidRPr="007B5BE8" w:rsidRDefault="00F03D29" w:rsidP="009777FC">
      <w:pPr>
        <w:rPr>
          <w:i/>
        </w:rPr>
      </w:pPr>
    </w:p>
    <w:p w14:paraId="28FAAD65" w14:textId="77777777" w:rsidR="00F03D29" w:rsidRPr="007B5BE8" w:rsidRDefault="00F03D29" w:rsidP="009777FC">
      <w:pPr>
        <w:rPr>
          <w:i/>
        </w:rPr>
      </w:pPr>
    </w:p>
    <w:p w14:paraId="33DAD622" w14:textId="77777777" w:rsidR="00F03D29" w:rsidRPr="007B5BE8" w:rsidRDefault="00F03D29" w:rsidP="000531E4">
      <w:pPr>
        <w:pStyle w:val="Nadpis3"/>
      </w:pPr>
      <w:bookmarkStart w:id="17" w:name="_Toc517101653"/>
      <w:r w:rsidRPr="007B5BE8">
        <w:t>Plochy smíšené výrobní</w:t>
      </w:r>
      <w:bookmarkEnd w:id="17"/>
      <w:r w:rsidRPr="007B5BE8">
        <w:t xml:space="preserve"> </w:t>
      </w:r>
    </w:p>
    <w:p w14:paraId="6D55930B" w14:textId="77777777" w:rsidR="00747E6A" w:rsidRPr="007B5BE8" w:rsidRDefault="00747E6A" w:rsidP="009777FC">
      <w:r w:rsidRPr="007B5BE8">
        <w:t>Plochy smíšené výrobní jsou podrobněji členěny na:</w:t>
      </w:r>
    </w:p>
    <w:p w14:paraId="06F6EBC9" w14:textId="77777777" w:rsidR="00747E6A" w:rsidRPr="007B5BE8" w:rsidRDefault="00747E6A" w:rsidP="00556420">
      <w:pPr>
        <w:numPr>
          <w:ilvl w:val="0"/>
          <w:numId w:val="22"/>
        </w:numPr>
      </w:pPr>
      <w:proofErr w:type="gramStart"/>
      <w:r w:rsidRPr="007B5BE8">
        <w:t xml:space="preserve">SV </w:t>
      </w:r>
      <w:r w:rsidR="001C69B1" w:rsidRPr="007B5BE8">
        <w:t xml:space="preserve"> P</w:t>
      </w:r>
      <w:r w:rsidRPr="007B5BE8">
        <w:t>lochy</w:t>
      </w:r>
      <w:proofErr w:type="gramEnd"/>
      <w:r w:rsidRPr="007B5BE8">
        <w:t xml:space="preserve"> smíšené výrobní</w:t>
      </w:r>
    </w:p>
    <w:p w14:paraId="49C028F4" w14:textId="77777777" w:rsidR="00747E6A" w:rsidRPr="007B5BE8" w:rsidRDefault="00496D00" w:rsidP="00556420">
      <w:pPr>
        <w:numPr>
          <w:ilvl w:val="0"/>
          <w:numId w:val="22"/>
        </w:numPr>
      </w:pPr>
      <w:proofErr w:type="spellStart"/>
      <w:r w:rsidRPr="007B5BE8">
        <w:t>SVs</w:t>
      </w:r>
      <w:proofErr w:type="spellEnd"/>
      <w:r w:rsidR="00747E6A" w:rsidRPr="007B5BE8">
        <w:t xml:space="preserve"> </w:t>
      </w:r>
      <w:r w:rsidR="001C69B1" w:rsidRPr="007B5BE8">
        <w:t>P</w:t>
      </w:r>
      <w:r w:rsidR="00747E6A" w:rsidRPr="007B5BE8">
        <w:t>lochy smíšené výrobní – vinné sklepy a rekreace</w:t>
      </w:r>
    </w:p>
    <w:p w14:paraId="6BEFF58D" w14:textId="77777777" w:rsidR="001C69B1" w:rsidRPr="007B5BE8" w:rsidRDefault="001C69B1" w:rsidP="00556420">
      <w:pPr>
        <w:numPr>
          <w:ilvl w:val="0"/>
          <w:numId w:val="22"/>
        </w:numPr>
      </w:pPr>
      <w:proofErr w:type="spellStart"/>
      <w:r w:rsidRPr="007B5BE8">
        <w:t>SV</w:t>
      </w:r>
      <w:r w:rsidR="00386F34" w:rsidRPr="007B5BE8">
        <w:t>v</w:t>
      </w:r>
      <w:proofErr w:type="spellEnd"/>
      <w:r w:rsidRPr="007B5BE8">
        <w:t xml:space="preserve"> </w:t>
      </w:r>
      <w:bookmarkStart w:id="18" w:name="OLE_LINK3"/>
      <w:bookmarkStart w:id="19" w:name="OLE_LINK4"/>
      <w:r w:rsidRPr="007B5BE8">
        <w:t xml:space="preserve">Plochy smíšené výrobní </w:t>
      </w:r>
      <w:r w:rsidR="00386F34" w:rsidRPr="007B5BE8">
        <w:t>–</w:t>
      </w:r>
      <w:r w:rsidRPr="007B5BE8">
        <w:t xml:space="preserve"> </w:t>
      </w:r>
      <w:bookmarkEnd w:id="18"/>
      <w:bookmarkEnd w:id="19"/>
      <w:r w:rsidR="00386F34" w:rsidRPr="007B5BE8">
        <w:t>vinařské provozovny.</w:t>
      </w:r>
    </w:p>
    <w:p w14:paraId="6FAC050D" w14:textId="77777777" w:rsidR="00747E6A" w:rsidRPr="007B5BE8" w:rsidRDefault="00747E6A" w:rsidP="009777FC">
      <w:pPr>
        <w:rPr>
          <w:i/>
        </w:rPr>
      </w:pPr>
    </w:p>
    <w:p w14:paraId="354AB40B" w14:textId="77777777" w:rsidR="00812FE6" w:rsidRPr="007B5BE8" w:rsidRDefault="00812FE6" w:rsidP="000153C3">
      <w:r w:rsidRPr="007B5BE8">
        <w:t>Stanovení podmínek pro realizaci navrhovaných funkcí v zastavitelných plochách a v plochách přestavby:</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1"/>
        <w:gridCol w:w="3239"/>
        <w:gridCol w:w="5358"/>
      </w:tblGrid>
      <w:tr w:rsidR="00095F7B" w:rsidRPr="007B5BE8" w14:paraId="20A8DC8E" w14:textId="77777777">
        <w:tc>
          <w:tcPr>
            <w:tcW w:w="971" w:type="dxa"/>
          </w:tcPr>
          <w:p w14:paraId="0DE9C844" w14:textId="77777777" w:rsidR="00095F7B" w:rsidRPr="007B5BE8" w:rsidRDefault="00095F7B" w:rsidP="005343B6">
            <w:pPr>
              <w:ind w:firstLine="0"/>
              <w:rPr>
                <w:iCs/>
                <w:szCs w:val="22"/>
              </w:rPr>
            </w:pPr>
            <w:r w:rsidRPr="007B5BE8">
              <w:rPr>
                <w:iCs/>
                <w:szCs w:val="22"/>
              </w:rPr>
              <w:t>Označení</w:t>
            </w:r>
          </w:p>
          <w:p w14:paraId="5CB48A01" w14:textId="77777777" w:rsidR="00095F7B" w:rsidRPr="007B5BE8" w:rsidRDefault="00095F7B" w:rsidP="005343B6">
            <w:pPr>
              <w:ind w:firstLine="0"/>
              <w:rPr>
                <w:iCs/>
                <w:szCs w:val="22"/>
              </w:rPr>
            </w:pPr>
            <w:r w:rsidRPr="007B5BE8">
              <w:rPr>
                <w:iCs/>
                <w:szCs w:val="22"/>
              </w:rPr>
              <w:t>plochy</w:t>
            </w:r>
          </w:p>
        </w:tc>
        <w:tc>
          <w:tcPr>
            <w:tcW w:w="3239" w:type="dxa"/>
            <w:vAlign w:val="center"/>
          </w:tcPr>
          <w:p w14:paraId="151F3623" w14:textId="77777777" w:rsidR="00095F7B" w:rsidRPr="007B5BE8" w:rsidRDefault="00095F7B" w:rsidP="005343B6">
            <w:pPr>
              <w:ind w:firstLine="0"/>
              <w:rPr>
                <w:iCs/>
                <w:szCs w:val="22"/>
              </w:rPr>
            </w:pPr>
            <w:r w:rsidRPr="007B5BE8">
              <w:rPr>
                <w:iCs/>
                <w:szCs w:val="22"/>
              </w:rPr>
              <w:t>Kód plochy</w:t>
            </w:r>
          </w:p>
          <w:p w14:paraId="696C9429" w14:textId="77777777" w:rsidR="00095F7B" w:rsidRPr="007B5BE8" w:rsidRDefault="00095F7B" w:rsidP="005343B6">
            <w:pPr>
              <w:ind w:firstLine="0"/>
              <w:rPr>
                <w:iCs/>
                <w:szCs w:val="22"/>
              </w:rPr>
            </w:pPr>
            <w:r w:rsidRPr="007B5BE8">
              <w:rPr>
                <w:iCs/>
                <w:szCs w:val="22"/>
              </w:rPr>
              <w:t>Funkční využití plochy</w:t>
            </w:r>
          </w:p>
        </w:tc>
        <w:tc>
          <w:tcPr>
            <w:tcW w:w="5358" w:type="dxa"/>
            <w:vAlign w:val="center"/>
          </w:tcPr>
          <w:p w14:paraId="057CD29F" w14:textId="77777777" w:rsidR="00095F7B" w:rsidRPr="007B5BE8" w:rsidRDefault="00095F7B" w:rsidP="00F46ACF">
            <w:pPr>
              <w:ind w:firstLine="0"/>
              <w:rPr>
                <w:szCs w:val="22"/>
              </w:rPr>
            </w:pPr>
            <w:r w:rsidRPr="007B5BE8">
              <w:rPr>
                <w:iCs/>
                <w:szCs w:val="22"/>
              </w:rPr>
              <w:t>Opatření a specifické koncepční podmínky pro využití plochy</w:t>
            </w:r>
          </w:p>
        </w:tc>
      </w:tr>
      <w:tr w:rsidR="00980654" w:rsidRPr="007B5BE8" w14:paraId="7C18CD38" w14:textId="77777777">
        <w:tc>
          <w:tcPr>
            <w:tcW w:w="971" w:type="dxa"/>
            <w:vAlign w:val="center"/>
          </w:tcPr>
          <w:p w14:paraId="0921EF4F" w14:textId="77777777" w:rsidR="00980654" w:rsidRPr="007B5BE8" w:rsidRDefault="00386F34" w:rsidP="00980654">
            <w:pPr>
              <w:pStyle w:val="Grafyatabulky"/>
              <w:ind w:firstLine="0"/>
              <w:jc w:val="center"/>
              <w:rPr>
                <w:bCs/>
                <w:iCs/>
                <w:szCs w:val="22"/>
              </w:rPr>
            </w:pPr>
            <w:r w:rsidRPr="007B5BE8">
              <w:rPr>
                <w:bCs/>
                <w:iCs/>
                <w:szCs w:val="22"/>
              </w:rPr>
              <w:t>Z02</w:t>
            </w:r>
          </w:p>
        </w:tc>
        <w:tc>
          <w:tcPr>
            <w:tcW w:w="3239" w:type="dxa"/>
          </w:tcPr>
          <w:p w14:paraId="75E65441" w14:textId="77777777" w:rsidR="00084E59" w:rsidRPr="007B5BE8" w:rsidRDefault="00084E59" w:rsidP="0005396E">
            <w:pPr>
              <w:pStyle w:val="Neodsazen"/>
              <w:tabs>
                <w:tab w:val="clear" w:pos="0"/>
              </w:tabs>
              <w:rPr>
                <w:szCs w:val="22"/>
              </w:rPr>
            </w:pPr>
            <w:proofErr w:type="spellStart"/>
            <w:r w:rsidRPr="007B5BE8">
              <w:rPr>
                <w:szCs w:val="22"/>
              </w:rPr>
              <w:t>SV</w:t>
            </w:r>
            <w:r w:rsidR="00386F34" w:rsidRPr="007B5BE8">
              <w:rPr>
                <w:szCs w:val="22"/>
              </w:rPr>
              <w:t>v</w:t>
            </w:r>
            <w:proofErr w:type="spellEnd"/>
          </w:p>
          <w:p w14:paraId="203B4869" w14:textId="77777777" w:rsidR="00980654" w:rsidRPr="007B5BE8" w:rsidRDefault="00386F34" w:rsidP="0005396E">
            <w:pPr>
              <w:pStyle w:val="Neodsazen"/>
              <w:tabs>
                <w:tab w:val="clear" w:pos="0"/>
              </w:tabs>
              <w:rPr>
                <w:bCs/>
                <w:szCs w:val="22"/>
              </w:rPr>
            </w:pPr>
            <w:r w:rsidRPr="007B5BE8">
              <w:t>Plochy smíšené výrobní – vinařské provozovny</w:t>
            </w:r>
          </w:p>
        </w:tc>
        <w:tc>
          <w:tcPr>
            <w:tcW w:w="5358" w:type="dxa"/>
          </w:tcPr>
          <w:p w14:paraId="1D55B54B" w14:textId="77777777" w:rsidR="00386F34" w:rsidRPr="007B5BE8" w:rsidRDefault="00386F34" w:rsidP="00386F34">
            <w:pPr>
              <w:ind w:firstLine="0"/>
              <w:rPr>
                <w:szCs w:val="22"/>
              </w:rPr>
            </w:pPr>
            <w:r w:rsidRPr="007B5BE8">
              <w:rPr>
                <w:szCs w:val="22"/>
              </w:rPr>
              <w:t>Prostorová struktura zástavby: individuálně stanovená.</w:t>
            </w:r>
          </w:p>
        </w:tc>
      </w:tr>
      <w:tr w:rsidR="00F03D29" w:rsidRPr="007B5BE8" w14:paraId="1522E33E" w14:textId="77777777">
        <w:tc>
          <w:tcPr>
            <w:tcW w:w="971" w:type="dxa"/>
            <w:vAlign w:val="center"/>
          </w:tcPr>
          <w:p w14:paraId="5E85C86A" w14:textId="77777777" w:rsidR="00F03D29" w:rsidRPr="007B5BE8" w:rsidRDefault="00386F34" w:rsidP="0005396E">
            <w:pPr>
              <w:pStyle w:val="Neodsazen"/>
              <w:jc w:val="center"/>
              <w:rPr>
                <w:snapToGrid w:val="0"/>
                <w:szCs w:val="22"/>
              </w:rPr>
            </w:pPr>
            <w:r w:rsidRPr="007B5BE8">
              <w:rPr>
                <w:snapToGrid w:val="0"/>
                <w:szCs w:val="22"/>
              </w:rPr>
              <w:t>Z03</w:t>
            </w:r>
          </w:p>
        </w:tc>
        <w:tc>
          <w:tcPr>
            <w:tcW w:w="3239" w:type="dxa"/>
            <w:vAlign w:val="center"/>
          </w:tcPr>
          <w:p w14:paraId="4D667A13" w14:textId="77777777" w:rsidR="007252EB" w:rsidRPr="007B5BE8" w:rsidRDefault="004F297A" w:rsidP="007252EB">
            <w:pPr>
              <w:pStyle w:val="Neodsazen"/>
              <w:tabs>
                <w:tab w:val="clear" w:pos="0"/>
              </w:tabs>
              <w:rPr>
                <w:szCs w:val="22"/>
              </w:rPr>
            </w:pPr>
            <w:proofErr w:type="spellStart"/>
            <w:r w:rsidRPr="007B5BE8">
              <w:rPr>
                <w:szCs w:val="22"/>
              </w:rPr>
              <w:t>SVs</w:t>
            </w:r>
            <w:proofErr w:type="spellEnd"/>
          </w:p>
          <w:p w14:paraId="6F66167F" w14:textId="77777777" w:rsidR="00F03D29" w:rsidRPr="007B5BE8" w:rsidRDefault="004F297A" w:rsidP="007252EB">
            <w:pPr>
              <w:pStyle w:val="Neodsazen"/>
              <w:tabs>
                <w:tab w:val="clear" w:pos="0"/>
              </w:tabs>
              <w:rPr>
                <w:szCs w:val="22"/>
              </w:rPr>
            </w:pPr>
            <w:r w:rsidRPr="007B5BE8">
              <w:rPr>
                <w:szCs w:val="22"/>
              </w:rPr>
              <w:t>P</w:t>
            </w:r>
            <w:r w:rsidR="007252EB" w:rsidRPr="007B5BE8">
              <w:rPr>
                <w:szCs w:val="22"/>
              </w:rPr>
              <w:t>lochy smíšené vý</w:t>
            </w:r>
            <w:r w:rsidR="00CA09F5" w:rsidRPr="007B5BE8">
              <w:rPr>
                <w:szCs w:val="22"/>
              </w:rPr>
              <w:t>robní – vinné sklepy a rekreace</w:t>
            </w:r>
          </w:p>
        </w:tc>
        <w:tc>
          <w:tcPr>
            <w:tcW w:w="5358" w:type="dxa"/>
            <w:vAlign w:val="center"/>
          </w:tcPr>
          <w:p w14:paraId="3A7A000C" w14:textId="77777777" w:rsidR="00386F34" w:rsidRPr="007B5BE8" w:rsidRDefault="00386F34" w:rsidP="00386F34">
            <w:pPr>
              <w:ind w:firstLine="0"/>
              <w:rPr>
                <w:sz w:val="23"/>
                <w:szCs w:val="23"/>
              </w:rPr>
            </w:pPr>
            <w:r w:rsidRPr="007B5BE8">
              <w:rPr>
                <w:szCs w:val="22"/>
              </w:rPr>
              <w:t>Prostorová struktura zástavby: uspořádaná</w:t>
            </w:r>
            <w:r w:rsidRPr="007B5BE8">
              <w:rPr>
                <w:sz w:val="23"/>
                <w:szCs w:val="23"/>
              </w:rPr>
              <w:t xml:space="preserve"> struktura zástavby, kompaktní struktura zástavby.</w:t>
            </w:r>
          </w:p>
          <w:p w14:paraId="75609436" w14:textId="77777777" w:rsidR="00BE03EA" w:rsidRPr="007B5BE8" w:rsidRDefault="00BE03EA" w:rsidP="00386F34">
            <w:pPr>
              <w:ind w:firstLine="0"/>
              <w:rPr>
                <w:sz w:val="23"/>
                <w:szCs w:val="23"/>
              </w:rPr>
            </w:pPr>
            <w:r w:rsidRPr="007B5BE8">
              <w:rPr>
                <w:sz w:val="23"/>
                <w:szCs w:val="23"/>
              </w:rPr>
              <w:t>Podmínkou pro rozhodování v ploše je rozšíření veřejného prostranství s komunikací (Z38) na šířku nejméně 8 m.</w:t>
            </w:r>
          </w:p>
        </w:tc>
      </w:tr>
    </w:tbl>
    <w:p w14:paraId="76746C4E" w14:textId="77777777" w:rsidR="00980654" w:rsidRPr="007B5BE8" w:rsidRDefault="00980654" w:rsidP="00980654">
      <w:pPr>
        <w:pStyle w:val="Odrkov"/>
        <w:spacing w:before="0"/>
        <w:rPr>
          <w:i/>
        </w:rPr>
      </w:pPr>
    </w:p>
    <w:p w14:paraId="6B6BE1AC" w14:textId="77777777" w:rsidR="00DE2183" w:rsidRPr="007B5BE8" w:rsidRDefault="00DE2183" w:rsidP="009B70E2">
      <w:pPr>
        <w:pStyle w:val="Zkladntextodsazen3"/>
        <w:spacing w:before="60" w:after="60"/>
      </w:pPr>
    </w:p>
    <w:p w14:paraId="24BD6EB5" w14:textId="77777777" w:rsidR="009B70E2" w:rsidRPr="007B5BE8" w:rsidRDefault="009B70E2" w:rsidP="000531E4">
      <w:pPr>
        <w:pStyle w:val="Nadpis3"/>
      </w:pPr>
      <w:bookmarkStart w:id="20" w:name="_Toc144540723"/>
      <w:bookmarkStart w:id="21" w:name="_Toc164162700"/>
      <w:bookmarkStart w:id="22" w:name="_Toc517101654"/>
      <w:r w:rsidRPr="007B5BE8">
        <w:t>Plochy výroby a skladování</w:t>
      </w:r>
      <w:bookmarkEnd w:id="20"/>
      <w:bookmarkEnd w:id="21"/>
      <w:bookmarkEnd w:id="22"/>
    </w:p>
    <w:p w14:paraId="124CECE6" w14:textId="77777777" w:rsidR="007252EB" w:rsidRPr="007B5BE8" w:rsidRDefault="007252EB" w:rsidP="007252EB">
      <w:r w:rsidRPr="007B5BE8">
        <w:t>Plochy výroby a skladování jsou podrobněji členěny na:</w:t>
      </w:r>
    </w:p>
    <w:p w14:paraId="2C28F08C" w14:textId="77777777" w:rsidR="007252EB" w:rsidRPr="007B5BE8" w:rsidRDefault="007252EB" w:rsidP="00556420">
      <w:pPr>
        <w:numPr>
          <w:ilvl w:val="0"/>
          <w:numId w:val="22"/>
        </w:numPr>
      </w:pPr>
      <w:r w:rsidRPr="007B5BE8">
        <w:lastRenderedPageBreak/>
        <w:t>VS plochy výroby a skladování</w:t>
      </w:r>
    </w:p>
    <w:p w14:paraId="39A0FF28" w14:textId="77777777" w:rsidR="007252EB" w:rsidRPr="007B5BE8" w:rsidRDefault="007252EB" w:rsidP="00556420">
      <w:pPr>
        <w:numPr>
          <w:ilvl w:val="0"/>
          <w:numId w:val="22"/>
        </w:numPr>
      </w:pPr>
      <w:r w:rsidRPr="007B5BE8">
        <w:t xml:space="preserve">VD </w:t>
      </w:r>
      <w:r w:rsidR="00DB068F" w:rsidRPr="007B5BE8">
        <w:t xml:space="preserve">plochy výroby a skladování </w:t>
      </w:r>
      <w:proofErr w:type="gramStart"/>
      <w:r w:rsidR="00DB068F" w:rsidRPr="007B5BE8">
        <w:t xml:space="preserve">- </w:t>
      </w:r>
      <w:r w:rsidRPr="007B5BE8">
        <w:t xml:space="preserve"> výrob</w:t>
      </w:r>
      <w:r w:rsidR="00DB068F" w:rsidRPr="007B5BE8">
        <w:t>a</w:t>
      </w:r>
      <w:proofErr w:type="gramEnd"/>
      <w:r w:rsidR="00DB068F" w:rsidRPr="007B5BE8">
        <w:t xml:space="preserve"> drobná</w:t>
      </w:r>
    </w:p>
    <w:p w14:paraId="70696244" w14:textId="77777777" w:rsidR="007252EB" w:rsidRPr="007B5BE8" w:rsidRDefault="007252EB" w:rsidP="004806A9">
      <w:pPr>
        <w:rPr>
          <w:i/>
        </w:rPr>
      </w:pPr>
    </w:p>
    <w:p w14:paraId="15EBC883" w14:textId="77777777" w:rsidR="00812FE6" w:rsidRPr="007B5BE8" w:rsidRDefault="00812FE6" w:rsidP="000153C3">
      <w:r w:rsidRPr="007B5BE8">
        <w:t>Stanovení podmínek pro realizaci navrhovaných funkcí v zastavitelných plochách a v plochách přestavby:</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1"/>
        <w:gridCol w:w="3210"/>
        <w:gridCol w:w="5387"/>
      </w:tblGrid>
      <w:tr w:rsidR="00095F7B" w:rsidRPr="007B5BE8" w14:paraId="150C96DE" w14:textId="77777777" w:rsidTr="004B0FD9">
        <w:tc>
          <w:tcPr>
            <w:tcW w:w="971" w:type="dxa"/>
          </w:tcPr>
          <w:p w14:paraId="1177FC2B" w14:textId="77777777" w:rsidR="00095F7B" w:rsidRPr="007B5BE8" w:rsidRDefault="00095F7B" w:rsidP="005343B6">
            <w:pPr>
              <w:ind w:firstLine="0"/>
              <w:rPr>
                <w:iCs/>
                <w:szCs w:val="22"/>
              </w:rPr>
            </w:pPr>
            <w:bookmarkStart w:id="23" w:name="_Toc132370689"/>
            <w:bookmarkStart w:id="24" w:name="_Toc144540724"/>
            <w:bookmarkStart w:id="25" w:name="_Toc164162701"/>
            <w:r w:rsidRPr="007B5BE8">
              <w:rPr>
                <w:iCs/>
                <w:szCs w:val="22"/>
              </w:rPr>
              <w:t>Označení</w:t>
            </w:r>
          </w:p>
          <w:p w14:paraId="4311C866" w14:textId="77777777" w:rsidR="00095F7B" w:rsidRPr="007B5BE8" w:rsidRDefault="00095F7B" w:rsidP="005343B6">
            <w:pPr>
              <w:ind w:firstLine="0"/>
              <w:rPr>
                <w:iCs/>
                <w:szCs w:val="22"/>
              </w:rPr>
            </w:pPr>
            <w:r w:rsidRPr="007B5BE8">
              <w:rPr>
                <w:iCs/>
                <w:szCs w:val="22"/>
              </w:rPr>
              <w:t>plochy</w:t>
            </w:r>
          </w:p>
        </w:tc>
        <w:tc>
          <w:tcPr>
            <w:tcW w:w="3210" w:type="dxa"/>
            <w:vAlign w:val="center"/>
          </w:tcPr>
          <w:p w14:paraId="1C41D589" w14:textId="77777777" w:rsidR="00095F7B" w:rsidRPr="007B5BE8" w:rsidRDefault="00095F7B" w:rsidP="005343B6">
            <w:pPr>
              <w:ind w:firstLine="0"/>
              <w:rPr>
                <w:iCs/>
                <w:szCs w:val="22"/>
              </w:rPr>
            </w:pPr>
            <w:r w:rsidRPr="007B5BE8">
              <w:rPr>
                <w:iCs/>
                <w:szCs w:val="22"/>
              </w:rPr>
              <w:t>Kód plochy</w:t>
            </w:r>
          </w:p>
          <w:p w14:paraId="24A9B280" w14:textId="77777777" w:rsidR="00095F7B" w:rsidRPr="007B5BE8" w:rsidRDefault="00095F7B" w:rsidP="005343B6">
            <w:pPr>
              <w:ind w:firstLine="0"/>
              <w:rPr>
                <w:iCs/>
                <w:szCs w:val="22"/>
              </w:rPr>
            </w:pPr>
            <w:r w:rsidRPr="007B5BE8">
              <w:rPr>
                <w:iCs/>
                <w:szCs w:val="22"/>
              </w:rPr>
              <w:t>Funkční využití plochy</w:t>
            </w:r>
          </w:p>
        </w:tc>
        <w:tc>
          <w:tcPr>
            <w:tcW w:w="5387" w:type="dxa"/>
            <w:vAlign w:val="center"/>
          </w:tcPr>
          <w:p w14:paraId="1D31A827" w14:textId="77777777" w:rsidR="00095F7B" w:rsidRPr="007B5BE8" w:rsidRDefault="00095F7B" w:rsidP="00F46ACF">
            <w:pPr>
              <w:ind w:firstLine="0"/>
              <w:rPr>
                <w:szCs w:val="22"/>
              </w:rPr>
            </w:pPr>
            <w:r w:rsidRPr="007B5BE8">
              <w:rPr>
                <w:iCs/>
                <w:szCs w:val="22"/>
              </w:rPr>
              <w:t>Opatření a specifické koncepční podmínky pro využití plochy</w:t>
            </w:r>
          </w:p>
        </w:tc>
      </w:tr>
      <w:tr w:rsidR="00A50D41" w:rsidRPr="007B5BE8" w14:paraId="43AEBCAF" w14:textId="77777777" w:rsidTr="004B0FD9">
        <w:tc>
          <w:tcPr>
            <w:tcW w:w="971" w:type="dxa"/>
            <w:vAlign w:val="center"/>
          </w:tcPr>
          <w:p w14:paraId="1F048D0E" w14:textId="77777777" w:rsidR="00A50D41" w:rsidRPr="007B5BE8" w:rsidRDefault="009750DA" w:rsidP="00700D51">
            <w:pPr>
              <w:pStyle w:val="Neodsazen"/>
              <w:jc w:val="center"/>
              <w:rPr>
                <w:snapToGrid w:val="0"/>
                <w:szCs w:val="22"/>
              </w:rPr>
            </w:pPr>
            <w:r w:rsidRPr="007B5BE8">
              <w:rPr>
                <w:snapToGrid w:val="0"/>
                <w:szCs w:val="22"/>
              </w:rPr>
              <w:t>Z24</w:t>
            </w:r>
          </w:p>
        </w:tc>
        <w:tc>
          <w:tcPr>
            <w:tcW w:w="3210" w:type="dxa"/>
            <w:vAlign w:val="center"/>
          </w:tcPr>
          <w:p w14:paraId="0CA413BA" w14:textId="77777777" w:rsidR="007252EB" w:rsidRPr="007B5BE8" w:rsidRDefault="007252EB" w:rsidP="0005396E">
            <w:pPr>
              <w:pStyle w:val="Neodsazen"/>
              <w:jc w:val="left"/>
              <w:rPr>
                <w:szCs w:val="22"/>
              </w:rPr>
            </w:pPr>
            <w:r w:rsidRPr="007B5BE8">
              <w:rPr>
                <w:szCs w:val="22"/>
              </w:rPr>
              <w:t>VD</w:t>
            </w:r>
          </w:p>
          <w:p w14:paraId="0D957E8C" w14:textId="77777777" w:rsidR="00A50D41" w:rsidRPr="007B5BE8" w:rsidRDefault="009750DA" w:rsidP="009750DA">
            <w:pPr>
              <w:pStyle w:val="Neodsazen"/>
              <w:jc w:val="left"/>
              <w:rPr>
                <w:szCs w:val="22"/>
              </w:rPr>
            </w:pPr>
            <w:r w:rsidRPr="007B5BE8">
              <w:t>P</w:t>
            </w:r>
            <w:r w:rsidR="00DB068F" w:rsidRPr="007B5BE8">
              <w:t xml:space="preserve">lochy výroby a skladování </w:t>
            </w:r>
            <w:proofErr w:type="gramStart"/>
            <w:r w:rsidR="00DB068F" w:rsidRPr="007B5BE8">
              <w:t>-  výroba</w:t>
            </w:r>
            <w:proofErr w:type="gramEnd"/>
            <w:r w:rsidR="00DB068F" w:rsidRPr="007B5BE8">
              <w:t xml:space="preserve"> drobná</w:t>
            </w:r>
          </w:p>
        </w:tc>
        <w:tc>
          <w:tcPr>
            <w:tcW w:w="5387" w:type="dxa"/>
            <w:vAlign w:val="center"/>
          </w:tcPr>
          <w:p w14:paraId="3B246846" w14:textId="77777777" w:rsidR="009750DA" w:rsidRPr="007B5BE8" w:rsidRDefault="009750DA" w:rsidP="00700D51">
            <w:pPr>
              <w:ind w:firstLine="0"/>
              <w:rPr>
                <w:szCs w:val="22"/>
              </w:rPr>
            </w:pPr>
            <w:r w:rsidRPr="007B5BE8">
              <w:rPr>
                <w:szCs w:val="22"/>
              </w:rPr>
              <w:t>Prostorová struktura zástavby: individuálně stanovená.</w:t>
            </w:r>
          </w:p>
          <w:p w14:paraId="7EC10DBB" w14:textId="77777777" w:rsidR="009750DA" w:rsidRPr="007B5BE8" w:rsidRDefault="009750DA" w:rsidP="009750DA">
            <w:pPr>
              <w:ind w:firstLine="0"/>
              <w:rPr>
                <w:szCs w:val="22"/>
              </w:rPr>
            </w:pPr>
            <w:r w:rsidRPr="007B5BE8">
              <w:rPr>
                <w:szCs w:val="22"/>
              </w:rPr>
              <w:t>V </w:t>
            </w:r>
            <w:r w:rsidRPr="007B5BE8">
              <w:t>navazujícím</w:t>
            </w:r>
            <w:r w:rsidRPr="007B5BE8">
              <w:rPr>
                <w:szCs w:val="22"/>
              </w:rPr>
              <w:t xml:space="preserve"> řízení budou uplatněny tyto podmínky:</w:t>
            </w:r>
          </w:p>
          <w:p w14:paraId="4F38CA00" w14:textId="77777777" w:rsidR="009750DA" w:rsidRPr="007B5BE8" w:rsidRDefault="009750DA" w:rsidP="00556420">
            <w:pPr>
              <w:numPr>
                <w:ilvl w:val="0"/>
                <w:numId w:val="26"/>
              </w:numPr>
              <w:rPr>
                <w:szCs w:val="22"/>
              </w:rPr>
            </w:pPr>
            <w:r w:rsidRPr="007B5BE8">
              <w:rPr>
                <w:szCs w:val="22"/>
              </w:rPr>
              <w:t>Bude zohledněno silniční ochranné pásmo.</w:t>
            </w:r>
          </w:p>
          <w:p w14:paraId="50AA40A2" w14:textId="77777777" w:rsidR="009750DA" w:rsidRPr="007B5BE8" w:rsidRDefault="009750DA" w:rsidP="00556420">
            <w:pPr>
              <w:numPr>
                <w:ilvl w:val="0"/>
                <w:numId w:val="26"/>
              </w:numPr>
              <w:rPr>
                <w:szCs w:val="22"/>
              </w:rPr>
            </w:pPr>
            <w:r w:rsidRPr="007B5BE8">
              <w:rPr>
                <w:szCs w:val="22"/>
              </w:rPr>
              <w:t xml:space="preserve">Nepřipouští se přímá dopravní obsluha plochy ze silnice </w:t>
            </w:r>
            <w:proofErr w:type="spellStart"/>
            <w:proofErr w:type="gramStart"/>
            <w:r w:rsidRPr="007B5BE8">
              <w:rPr>
                <w:szCs w:val="22"/>
              </w:rPr>
              <w:t>II.třídy</w:t>
            </w:r>
            <w:proofErr w:type="spellEnd"/>
            <w:proofErr w:type="gramEnd"/>
            <w:r w:rsidRPr="007B5BE8">
              <w:rPr>
                <w:szCs w:val="22"/>
              </w:rPr>
              <w:t>.</w:t>
            </w:r>
          </w:p>
          <w:p w14:paraId="2E7E7080" w14:textId="77777777" w:rsidR="00B565EA" w:rsidRPr="007B5BE8" w:rsidRDefault="00B565EA" w:rsidP="00556420">
            <w:pPr>
              <w:numPr>
                <w:ilvl w:val="0"/>
                <w:numId w:val="26"/>
              </w:numPr>
              <w:rPr>
                <w:szCs w:val="22"/>
              </w:rPr>
            </w:pPr>
            <w:r w:rsidRPr="007B5BE8">
              <w:rPr>
                <w:szCs w:val="22"/>
              </w:rPr>
              <w:t>Bude respektováno ochranné pásmo elektrických vedení.</w:t>
            </w:r>
          </w:p>
        </w:tc>
      </w:tr>
      <w:tr w:rsidR="00C115BA" w:rsidRPr="00C115BA" w14:paraId="46F7E8C8" w14:textId="77777777" w:rsidTr="004B0FD9">
        <w:tc>
          <w:tcPr>
            <w:tcW w:w="971" w:type="dxa"/>
            <w:vAlign w:val="center"/>
          </w:tcPr>
          <w:p w14:paraId="21896BC7" w14:textId="77777777" w:rsidR="009750DA" w:rsidRPr="00C115BA" w:rsidRDefault="009750DA" w:rsidP="00700D51">
            <w:pPr>
              <w:pStyle w:val="Neodsazen"/>
              <w:jc w:val="center"/>
              <w:rPr>
                <w:snapToGrid w:val="0"/>
                <w:szCs w:val="22"/>
              </w:rPr>
            </w:pPr>
            <w:r w:rsidRPr="00C115BA">
              <w:rPr>
                <w:snapToGrid w:val="0"/>
                <w:szCs w:val="22"/>
              </w:rPr>
              <w:t>Z25</w:t>
            </w:r>
          </w:p>
          <w:p w14:paraId="2FF881D8" w14:textId="77777777" w:rsidR="009750DA" w:rsidRPr="00C115BA" w:rsidRDefault="009750DA" w:rsidP="00700D51">
            <w:pPr>
              <w:pStyle w:val="Neodsazen"/>
              <w:jc w:val="center"/>
              <w:rPr>
                <w:snapToGrid w:val="0"/>
                <w:szCs w:val="22"/>
              </w:rPr>
            </w:pPr>
            <w:r w:rsidRPr="00C115BA">
              <w:rPr>
                <w:snapToGrid w:val="0"/>
                <w:szCs w:val="22"/>
              </w:rPr>
              <w:t>Z26</w:t>
            </w:r>
          </w:p>
        </w:tc>
        <w:tc>
          <w:tcPr>
            <w:tcW w:w="3210" w:type="dxa"/>
            <w:vAlign w:val="center"/>
          </w:tcPr>
          <w:p w14:paraId="6B99F90F" w14:textId="77777777" w:rsidR="00F87FA1" w:rsidRPr="00C115BA" w:rsidRDefault="00F87FA1" w:rsidP="009750DA">
            <w:pPr>
              <w:pStyle w:val="Neodsazen"/>
              <w:jc w:val="left"/>
            </w:pPr>
            <w:r w:rsidRPr="00C115BA">
              <w:t>VS</w:t>
            </w:r>
          </w:p>
          <w:p w14:paraId="0CF49A21" w14:textId="77777777" w:rsidR="009750DA" w:rsidRPr="00C115BA" w:rsidRDefault="009750DA" w:rsidP="009750DA">
            <w:pPr>
              <w:pStyle w:val="Neodsazen"/>
              <w:jc w:val="left"/>
              <w:rPr>
                <w:szCs w:val="22"/>
              </w:rPr>
            </w:pPr>
            <w:r w:rsidRPr="00C115BA">
              <w:t>Plochy výroby a skladování</w:t>
            </w:r>
          </w:p>
        </w:tc>
        <w:tc>
          <w:tcPr>
            <w:tcW w:w="5387" w:type="dxa"/>
            <w:vAlign w:val="center"/>
          </w:tcPr>
          <w:p w14:paraId="1EC9AA33" w14:textId="77777777" w:rsidR="009750DA" w:rsidRPr="00C115BA" w:rsidRDefault="009750DA" w:rsidP="009750DA">
            <w:pPr>
              <w:ind w:firstLine="0"/>
              <w:rPr>
                <w:szCs w:val="22"/>
              </w:rPr>
            </w:pPr>
            <w:r w:rsidRPr="00C115BA">
              <w:rPr>
                <w:szCs w:val="22"/>
              </w:rPr>
              <w:t>Prostorová struktura zástavby: individuálně stanovená.</w:t>
            </w:r>
          </w:p>
          <w:p w14:paraId="39932192" w14:textId="77777777" w:rsidR="009750DA" w:rsidRPr="00C115BA" w:rsidRDefault="009750DA" w:rsidP="009750DA">
            <w:pPr>
              <w:ind w:firstLine="0"/>
              <w:rPr>
                <w:szCs w:val="22"/>
              </w:rPr>
            </w:pPr>
            <w:r w:rsidRPr="00C115BA">
              <w:rPr>
                <w:szCs w:val="22"/>
              </w:rPr>
              <w:t>V </w:t>
            </w:r>
            <w:r w:rsidRPr="00C115BA">
              <w:t>navazujícím</w:t>
            </w:r>
            <w:r w:rsidRPr="00C115BA">
              <w:rPr>
                <w:szCs w:val="22"/>
              </w:rPr>
              <w:t xml:space="preserve"> řízení budou uplatněny tyto podmínky:</w:t>
            </w:r>
          </w:p>
          <w:p w14:paraId="5C7BBCF9" w14:textId="77777777" w:rsidR="009750DA" w:rsidRPr="00C115BA" w:rsidRDefault="009750DA" w:rsidP="00556420">
            <w:pPr>
              <w:numPr>
                <w:ilvl w:val="0"/>
                <w:numId w:val="26"/>
              </w:numPr>
              <w:rPr>
                <w:szCs w:val="22"/>
              </w:rPr>
            </w:pPr>
            <w:r w:rsidRPr="00C115BA">
              <w:rPr>
                <w:szCs w:val="22"/>
              </w:rPr>
              <w:t>Bude zohledněno silniční ochranné pásmo.</w:t>
            </w:r>
          </w:p>
          <w:p w14:paraId="120D7B9E" w14:textId="77777777" w:rsidR="009750DA" w:rsidRPr="00C115BA" w:rsidRDefault="009750DA" w:rsidP="00556420">
            <w:pPr>
              <w:numPr>
                <w:ilvl w:val="0"/>
                <w:numId w:val="26"/>
              </w:numPr>
              <w:rPr>
                <w:szCs w:val="22"/>
              </w:rPr>
            </w:pPr>
            <w:r w:rsidRPr="00C115BA">
              <w:rPr>
                <w:szCs w:val="22"/>
              </w:rPr>
              <w:t xml:space="preserve">Nepřipouští se přímá dopravní obsluha plochy ze silnice </w:t>
            </w:r>
            <w:proofErr w:type="spellStart"/>
            <w:proofErr w:type="gramStart"/>
            <w:r w:rsidRPr="00C115BA">
              <w:rPr>
                <w:szCs w:val="22"/>
              </w:rPr>
              <w:t>II.třídy</w:t>
            </w:r>
            <w:proofErr w:type="spellEnd"/>
            <w:proofErr w:type="gramEnd"/>
            <w:r w:rsidRPr="00C115BA">
              <w:rPr>
                <w:szCs w:val="22"/>
              </w:rPr>
              <w:t>.</w:t>
            </w:r>
          </w:p>
          <w:p w14:paraId="2A4C2A1A" w14:textId="77777777" w:rsidR="00B565EA" w:rsidRPr="00C115BA" w:rsidRDefault="00B565EA" w:rsidP="00556420">
            <w:pPr>
              <w:numPr>
                <w:ilvl w:val="0"/>
                <w:numId w:val="26"/>
              </w:numPr>
              <w:rPr>
                <w:szCs w:val="22"/>
              </w:rPr>
            </w:pPr>
            <w:r w:rsidRPr="00C115BA">
              <w:rPr>
                <w:szCs w:val="22"/>
              </w:rPr>
              <w:t>Bude respektováno ochranné pásmo elektrických vedení.</w:t>
            </w:r>
          </w:p>
        </w:tc>
      </w:tr>
      <w:tr w:rsidR="00C115BA" w:rsidRPr="00C115BA" w14:paraId="3A8205DE" w14:textId="77777777" w:rsidTr="004B0FD9">
        <w:tc>
          <w:tcPr>
            <w:tcW w:w="971" w:type="dxa"/>
            <w:vAlign w:val="center"/>
          </w:tcPr>
          <w:p w14:paraId="2FAA297B" w14:textId="77777777" w:rsidR="009750DA" w:rsidRPr="00C115BA" w:rsidRDefault="009750DA" w:rsidP="00700D51">
            <w:pPr>
              <w:pStyle w:val="Neodsazen"/>
              <w:jc w:val="center"/>
              <w:rPr>
                <w:snapToGrid w:val="0"/>
                <w:szCs w:val="22"/>
              </w:rPr>
            </w:pPr>
            <w:r w:rsidRPr="00C115BA">
              <w:rPr>
                <w:snapToGrid w:val="0"/>
                <w:szCs w:val="22"/>
              </w:rPr>
              <w:t>P01</w:t>
            </w:r>
          </w:p>
        </w:tc>
        <w:tc>
          <w:tcPr>
            <w:tcW w:w="3210" w:type="dxa"/>
            <w:vAlign w:val="center"/>
          </w:tcPr>
          <w:p w14:paraId="2E0631F2" w14:textId="77777777" w:rsidR="00F87FA1" w:rsidRPr="00C115BA" w:rsidRDefault="00F87FA1" w:rsidP="009750DA">
            <w:pPr>
              <w:pStyle w:val="Neodsazen"/>
              <w:jc w:val="left"/>
            </w:pPr>
            <w:r w:rsidRPr="00C115BA">
              <w:t>VS</w:t>
            </w:r>
          </w:p>
          <w:p w14:paraId="3EB6D7B9" w14:textId="77777777" w:rsidR="009750DA" w:rsidRPr="00C115BA" w:rsidRDefault="009750DA" w:rsidP="009750DA">
            <w:pPr>
              <w:pStyle w:val="Neodsazen"/>
              <w:jc w:val="left"/>
              <w:rPr>
                <w:szCs w:val="22"/>
              </w:rPr>
            </w:pPr>
            <w:r w:rsidRPr="00C115BA">
              <w:t>Plochy výroby a skladování</w:t>
            </w:r>
          </w:p>
        </w:tc>
        <w:tc>
          <w:tcPr>
            <w:tcW w:w="5387" w:type="dxa"/>
            <w:vAlign w:val="center"/>
          </w:tcPr>
          <w:p w14:paraId="077EA0A3" w14:textId="77777777" w:rsidR="009750DA" w:rsidRPr="00C115BA" w:rsidRDefault="009750DA" w:rsidP="009750DA">
            <w:pPr>
              <w:ind w:firstLine="0"/>
              <w:rPr>
                <w:szCs w:val="22"/>
              </w:rPr>
            </w:pPr>
            <w:r w:rsidRPr="00C115BA">
              <w:rPr>
                <w:szCs w:val="22"/>
              </w:rPr>
              <w:t>Prostorová struktura zástavby: individuálně stanovená.</w:t>
            </w:r>
          </w:p>
          <w:p w14:paraId="1FE54B2F" w14:textId="77777777" w:rsidR="00A17346" w:rsidRPr="00C115BA" w:rsidRDefault="00A17346" w:rsidP="009750DA">
            <w:pPr>
              <w:ind w:firstLine="0"/>
              <w:rPr>
                <w:szCs w:val="22"/>
              </w:rPr>
            </w:pPr>
            <w:r w:rsidRPr="00C115BA">
              <w:rPr>
                <w:szCs w:val="22"/>
              </w:rPr>
              <w:t>Plocha bude na silnici II/396 připojena jediným dopravním připojením.</w:t>
            </w:r>
          </w:p>
        </w:tc>
      </w:tr>
      <w:tr w:rsidR="009750DA" w:rsidRPr="00C115BA" w14:paraId="2E70C7A4" w14:textId="77777777" w:rsidTr="004B0FD9">
        <w:tc>
          <w:tcPr>
            <w:tcW w:w="971" w:type="dxa"/>
            <w:vAlign w:val="center"/>
          </w:tcPr>
          <w:p w14:paraId="2927ED8B" w14:textId="77777777" w:rsidR="009750DA" w:rsidRPr="00C115BA" w:rsidRDefault="009750DA" w:rsidP="00700D51">
            <w:pPr>
              <w:pStyle w:val="Neodsazen"/>
              <w:jc w:val="center"/>
              <w:rPr>
                <w:snapToGrid w:val="0"/>
                <w:szCs w:val="22"/>
              </w:rPr>
            </w:pPr>
            <w:r w:rsidRPr="00C115BA">
              <w:rPr>
                <w:snapToGrid w:val="0"/>
                <w:szCs w:val="22"/>
              </w:rPr>
              <w:t>P02</w:t>
            </w:r>
          </w:p>
        </w:tc>
        <w:tc>
          <w:tcPr>
            <w:tcW w:w="3210" w:type="dxa"/>
            <w:vAlign w:val="center"/>
          </w:tcPr>
          <w:p w14:paraId="7BD0A371" w14:textId="77777777" w:rsidR="00F87FA1" w:rsidRPr="00C115BA" w:rsidRDefault="00F87FA1" w:rsidP="009750DA">
            <w:pPr>
              <w:pStyle w:val="Neodsazen"/>
              <w:jc w:val="left"/>
            </w:pPr>
            <w:r w:rsidRPr="00C115BA">
              <w:t>VS</w:t>
            </w:r>
          </w:p>
          <w:p w14:paraId="0E1B1DDD" w14:textId="77777777" w:rsidR="009750DA" w:rsidRPr="00C115BA" w:rsidRDefault="009750DA" w:rsidP="009750DA">
            <w:pPr>
              <w:pStyle w:val="Neodsazen"/>
              <w:jc w:val="left"/>
              <w:rPr>
                <w:szCs w:val="22"/>
              </w:rPr>
            </w:pPr>
            <w:r w:rsidRPr="00C115BA">
              <w:t>Plochy výroby a skladování</w:t>
            </w:r>
          </w:p>
        </w:tc>
        <w:tc>
          <w:tcPr>
            <w:tcW w:w="5387" w:type="dxa"/>
            <w:vAlign w:val="center"/>
          </w:tcPr>
          <w:p w14:paraId="41556BD8" w14:textId="77777777" w:rsidR="009750DA" w:rsidRPr="00C115BA" w:rsidRDefault="009750DA" w:rsidP="009750DA">
            <w:pPr>
              <w:ind w:firstLine="0"/>
              <w:rPr>
                <w:szCs w:val="22"/>
              </w:rPr>
            </w:pPr>
            <w:r w:rsidRPr="00C115BA">
              <w:rPr>
                <w:szCs w:val="22"/>
              </w:rPr>
              <w:t>Prostorová struktura zástavby: individuálně stanovená.</w:t>
            </w:r>
          </w:p>
          <w:p w14:paraId="05171F08" w14:textId="77777777" w:rsidR="0010165F" w:rsidRPr="00C115BA" w:rsidRDefault="0010165F" w:rsidP="009750DA">
            <w:pPr>
              <w:ind w:firstLine="0"/>
              <w:rPr>
                <w:bCs/>
                <w:szCs w:val="22"/>
              </w:rPr>
            </w:pPr>
            <w:r w:rsidRPr="00C115BA">
              <w:rPr>
                <w:bCs/>
                <w:szCs w:val="22"/>
              </w:rPr>
              <w:t>Revitalizaci areálu konzultovat s příslušným orgánem ochrany přírody (stran možného výskytu ohrožených druhů synantropních živočichů v chátrajících stavbách).</w:t>
            </w:r>
          </w:p>
          <w:p w14:paraId="630E160C" w14:textId="77777777" w:rsidR="00A17346" w:rsidRPr="00C115BA" w:rsidRDefault="00A17346" w:rsidP="009750DA">
            <w:pPr>
              <w:ind w:firstLine="0"/>
              <w:rPr>
                <w:szCs w:val="22"/>
              </w:rPr>
            </w:pPr>
            <w:r w:rsidRPr="00C115BA">
              <w:rPr>
                <w:szCs w:val="22"/>
              </w:rPr>
              <w:t>Plocha bude na silnici II/396 připojena jediným dopravním připojením.</w:t>
            </w:r>
          </w:p>
        </w:tc>
      </w:tr>
    </w:tbl>
    <w:p w14:paraId="37A7AD07" w14:textId="77777777" w:rsidR="00EC4E39" w:rsidRPr="00C115BA" w:rsidRDefault="00EC4E39" w:rsidP="00EC4E39">
      <w:pPr>
        <w:pStyle w:val="Grafyatabulky"/>
        <w:spacing w:before="0"/>
        <w:rPr>
          <w:iCs/>
        </w:rPr>
      </w:pPr>
    </w:p>
    <w:p w14:paraId="36A5C634" w14:textId="77777777" w:rsidR="007B4D54" w:rsidRPr="00C115BA" w:rsidRDefault="009B70E2" w:rsidP="000531E4">
      <w:pPr>
        <w:pStyle w:val="Nadpis3"/>
      </w:pPr>
      <w:bookmarkStart w:id="26" w:name="_Toc517101655"/>
      <w:r w:rsidRPr="00C115BA">
        <w:t>Plochy veřejných prostranství</w:t>
      </w:r>
      <w:bookmarkEnd w:id="26"/>
      <w:r w:rsidRPr="00C115BA">
        <w:t xml:space="preserve"> </w:t>
      </w:r>
    </w:p>
    <w:bookmarkEnd w:id="23"/>
    <w:bookmarkEnd w:id="24"/>
    <w:bookmarkEnd w:id="25"/>
    <w:p w14:paraId="10B17882" w14:textId="77777777" w:rsidR="00DB068F" w:rsidRPr="00C115BA" w:rsidRDefault="00DB068F" w:rsidP="00DB068F">
      <w:pPr>
        <w:pStyle w:val="Grafyatabulky"/>
        <w:spacing w:before="0"/>
        <w:rPr>
          <w:iCs/>
        </w:rPr>
      </w:pPr>
      <w:r w:rsidRPr="00C115BA">
        <w:rPr>
          <w:iCs/>
        </w:rPr>
        <w:t>Plochy veřejných prostranství jsou podrobněji členěny na:</w:t>
      </w:r>
    </w:p>
    <w:p w14:paraId="0368CEE0" w14:textId="77777777" w:rsidR="00DB068F" w:rsidRPr="00C115BA" w:rsidRDefault="004D04DA" w:rsidP="00556420">
      <w:pPr>
        <w:pStyle w:val="Grafyatabulky"/>
        <w:numPr>
          <w:ilvl w:val="0"/>
          <w:numId w:val="28"/>
        </w:numPr>
        <w:spacing w:before="0"/>
        <w:rPr>
          <w:iCs/>
        </w:rPr>
      </w:pPr>
      <w:r w:rsidRPr="00C115BA">
        <w:rPr>
          <w:iCs/>
        </w:rPr>
        <w:t xml:space="preserve">UP </w:t>
      </w:r>
      <w:r w:rsidR="00DB068F" w:rsidRPr="00C115BA">
        <w:rPr>
          <w:iCs/>
        </w:rPr>
        <w:t xml:space="preserve">Plochy veřejných </w:t>
      </w:r>
      <w:proofErr w:type="gramStart"/>
      <w:r w:rsidR="00DB068F" w:rsidRPr="00C115BA">
        <w:rPr>
          <w:iCs/>
        </w:rPr>
        <w:t>prostranství -</w:t>
      </w:r>
      <w:r w:rsidRPr="00C115BA">
        <w:rPr>
          <w:iCs/>
        </w:rPr>
        <w:t xml:space="preserve"> </w:t>
      </w:r>
      <w:r w:rsidR="00DB068F" w:rsidRPr="00C115BA">
        <w:rPr>
          <w:iCs/>
        </w:rPr>
        <w:t>místní</w:t>
      </w:r>
      <w:proofErr w:type="gramEnd"/>
      <w:r w:rsidR="00DB068F" w:rsidRPr="00C115BA">
        <w:rPr>
          <w:iCs/>
        </w:rPr>
        <w:t xml:space="preserve"> komunikace a veřejná prostranství</w:t>
      </w:r>
    </w:p>
    <w:p w14:paraId="66D50AF7" w14:textId="77777777" w:rsidR="00DB068F" w:rsidRPr="00C115BA" w:rsidRDefault="004D04DA" w:rsidP="00556420">
      <w:pPr>
        <w:pStyle w:val="Grafyatabulky"/>
        <w:numPr>
          <w:ilvl w:val="0"/>
          <w:numId w:val="28"/>
        </w:numPr>
        <w:spacing w:before="0"/>
        <w:rPr>
          <w:iCs/>
        </w:rPr>
      </w:pPr>
      <w:r w:rsidRPr="00C115BA">
        <w:rPr>
          <w:iCs/>
        </w:rPr>
        <w:t xml:space="preserve">UZ </w:t>
      </w:r>
      <w:r w:rsidR="00DB068F" w:rsidRPr="00C115BA">
        <w:rPr>
          <w:iCs/>
        </w:rPr>
        <w:t>Plochy veřejných prostranství – veřejné (parkové) zeleně</w:t>
      </w:r>
    </w:p>
    <w:p w14:paraId="16128A4A" w14:textId="77777777" w:rsidR="009B70E2" w:rsidRPr="00C115BA" w:rsidRDefault="009B70E2" w:rsidP="000153C3">
      <w:pPr>
        <w:rPr>
          <w:i/>
        </w:rPr>
      </w:pPr>
    </w:p>
    <w:p w14:paraId="604FE337" w14:textId="77777777" w:rsidR="00DC5432" w:rsidRPr="007B5BE8" w:rsidRDefault="00DC5432" w:rsidP="00DC5432">
      <w:r w:rsidRPr="00C115BA">
        <w:t xml:space="preserve">Územní plán sleduje propojení </w:t>
      </w:r>
      <w:proofErr w:type="spellStart"/>
      <w:r w:rsidRPr="00C115BA">
        <w:t>vnitrosídelní</w:t>
      </w:r>
      <w:proofErr w:type="spellEnd"/>
      <w:r w:rsidRPr="00C115BA">
        <w:t xml:space="preserve"> a krajinné zeleně. K tomu budou sloužit především navržené interakční prvky a nezastavěné koridory krajinné a sídelní zeleně podél vodních </w:t>
      </w:r>
      <w:r w:rsidRPr="007B5BE8">
        <w:t>toků.</w:t>
      </w:r>
    </w:p>
    <w:p w14:paraId="73CCA6DE" w14:textId="77777777" w:rsidR="00DC5432" w:rsidRPr="007B5BE8" w:rsidRDefault="003D7AFA" w:rsidP="000153C3">
      <w:r w:rsidRPr="007B5BE8">
        <w:t>Územní plán vymezuje plochu UZ (Z09) v blízkosti základní školy. Tato plocha pokryje potřebu vymezených zastavitelných ploch Z05, Z07, Z10.</w:t>
      </w:r>
    </w:p>
    <w:p w14:paraId="0D2A9673" w14:textId="77777777" w:rsidR="003D7AFA" w:rsidRPr="007B5BE8" w:rsidRDefault="003D7AFA" w:rsidP="000153C3">
      <w:r w:rsidRPr="007B5BE8">
        <w:t>V některých zastavitelných plochách upřesní polohu veřejných prostranství navazující regulační plán (Z04), nebo územní studie (Z11).</w:t>
      </w:r>
    </w:p>
    <w:p w14:paraId="35DA80BC" w14:textId="77777777" w:rsidR="00607F7B" w:rsidRPr="007B5BE8" w:rsidRDefault="00BE03EA" w:rsidP="000153C3">
      <w:r w:rsidRPr="007B5BE8">
        <w:t xml:space="preserve">Územní plán dále vymezuje plochy veřejných prostranství pro umístění komunikací a veřejné technické infrastruktury, a to: </w:t>
      </w:r>
    </w:p>
    <w:p w14:paraId="1A8986AA" w14:textId="77777777" w:rsidR="00607F7B" w:rsidRPr="007B5BE8" w:rsidRDefault="00BE03EA" w:rsidP="00EC4E39">
      <w:pPr>
        <w:numPr>
          <w:ilvl w:val="0"/>
          <w:numId w:val="45"/>
        </w:numPr>
      </w:pPr>
      <w:r w:rsidRPr="007B5BE8">
        <w:t>Z06</w:t>
      </w:r>
      <w:r w:rsidR="00607F7B" w:rsidRPr="007B5BE8">
        <w:t>: minimální šířka plochy 8 m</w:t>
      </w:r>
      <w:r w:rsidRPr="007B5BE8">
        <w:t xml:space="preserve">, </w:t>
      </w:r>
      <w:r w:rsidR="00607F7B" w:rsidRPr="007B5BE8">
        <w:t>na konci s rozšířením pro obratiště</w:t>
      </w:r>
    </w:p>
    <w:p w14:paraId="28FFDD7C" w14:textId="77777777" w:rsidR="00607F7B" w:rsidRPr="007B5BE8" w:rsidRDefault="00BE03EA" w:rsidP="00EC4E39">
      <w:pPr>
        <w:numPr>
          <w:ilvl w:val="0"/>
          <w:numId w:val="45"/>
        </w:numPr>
      </w:pPr>
      <w:r w:rsidRPr="007B5BE8">
        <w:t>Z0</w:t>
      </w:r>
      <w:r w:rsidR="00A871D8" w:rsidRPr="007B5BE8">
        <w:t>8</w:t>
      </w:r>
      <w:r w:rsidR="00607F7B" w:rsidRPr="007B5BE8">
        <w:t>: šířka plochy dle vymezení ve výkresové části dokumentace (na celé pozemky)</w:t>
      </w:r>
    </w:p>
    <w:p w14:paraId="7AE09A96" w14:textId="77777777" w:rsidR="00607F7B" w:rsidRPr="007B5BE8" w:rsidRDefault="00607F7B" w:rsidP="00EC4E39">
      <w:pPr>
        <w:numPr>
          <w:ilvl w:val="0"/>
          <w:numId w:val="45"/>
        </w:numPr>
      </w:pPr>
      <w:r w:rsidRPr="007B5BE8">
        <w:t>Z12: plocha pro umístění komunikace pro pěší, veřejné technické infrastruktury a zeleně. Minimální šířka 5 m.</w:t>
      </w:r>
    </w:p>
    <w:p w14:paraId="159763B5" w14:textId="77777777" w:rsidR="00607F7B" w:rsidRPr="007B5BE8" w:rsidRDefault="00607F7B" w:rsidP="00EC4E39">
      <w:pPr>
        <w:numPr>
          <w:ilvl w:val="0"/>
          <w:numId w:val="45"/>
        </w:numPr>
      </w:pPr>
      <w:r w:rsidRPr="007B5BE8">
        <w:lastRenderedPageBreak/>
        <w:t>Z15: minimální šířka plochy 12 m, na konci s rozšířením pro obratiště.</w:t>
      </w:r>
    </w:p>
    <w:p w14:paraId="6BD8C9ED" w14:textId="77777777" w:rsidR="00607F7B" w:rsidRPr="007B5BE8" w:rsidRDefault="00BE03EA" w:rsidP="00EC4E39">
      <w:pPr>
        <w:numPr>
          <w:ilvl w:val="0"/>
          <w:numId w:val="45"/>
        </w:numPr>
      </w:pPr>
      <w:r w:rsidRPr="007B5BE8">
        <w:t>Z18</w:t>
      </w:r>
      <w:r w:rsidR="00607F7B" w:rsidRPr="007B5BE8">
        <w:t xml:space="preserve">: minimální šířka plochy </w:t>
      </w:r>
      <w:r w:rsidR="00A078D3" w:rsidRPr="007B5BE8">
        <w:t xml:space="preserve">10 m, krátké úseky při západní hranici plochy Z16 a při západní hranici plochy Z17 o minimální šířce </w:t>
      </w:r>
      <w:r w:rsidR="00607F7B" w:rsidRPr="007B5BE8">
        <w:t>8 m</w:t>
      </w:r>
    </w:p>
    <w:p w14:paraId="76C78B9F" w14:textId="77777777" w:rsidR="00607F7B" w:rsidRPr="007B5BE8" w:rsidRDefault="00BE03EA" w:rsidP="00EC4E39">
      <w:pPr>
        <w:numPr>
          <w:ilvl w:val="0"/>
          <w:numId w:val="45"/>
        </w:numPr>
      </w:pPr>
      <w:r w:rsidRPr="007B5BE8">
        <w:t>Z38</w:t>
      </w:r>
      <w:r w:rsidR="00607F7B" w:rsidRPr="007B5BE8">
        <w:t xml:space="preserve">: </w:t>
      </w:r>
      <w:r w:rsidR="00EC4E39" w:rsidRPr="007B5BE8">
        <w:t>minimální šířka plochy 8 m, optimálně 10 m</w:t>
      </w:r>
    </w:p>
    <w:p w14:paraId="60443CC9" w14:textId="77777777" w:rsidR="00607F7B" w:rsidRPr="007B5BE8" w:rsidRDefault="00BE03EA" w:rsidP="00EC4E39">
      <w:pPr>
        <w:numPr>
          <w:ilvl w:val="0"/>
          <w:numId w:val="45"/>
        </w:numPr>
      </w:pPr>
      <w:r w:rsidRPr="007B5BE8">
        <w:t>Z40</w:t>
      </w:r>
      <w:r w:rsidR="00607F7B" w:rsidRPr="007B5BE8">
        <w:t>: minimální šířka plochy 10 m</w:t>
      </w:r>
    </w:p>
    <w:p w14:paraId="34DCC5C2" w14:textId="77777777" w:rsidR="00BE03EA" w:rsidRPr="007B5BE8" w:rsidRDefault="00607F7B" w:rsidP="00EC4E39">
      <w:pPr>
        <w:numPr>
          <w:ilvl w:val="0"/>
          <w:numId w:val="45"/>
        </w:numPr>
      </w:pPr>
      <w:r w:rsidRPr="007B5BE8">
        <w:t>Z41: minimální šířka plochy 10 m</w:t>
      </w:r>
    </w:p>
    <w:p w14:paraId="149B7C0B" w14:textId="77777777" w:rsidR="00607F7B" w:rsidRPr="007B5BE8" w:rsidRDefault="00607F7B" w:rsidP="00EC4E39">
      <w:pPr>
        <w:numPr>
          <w:ilvl w:val="0"/>
          <w:numId w:val="45"/>
        </w:numPr>
        <w:rPr>
          <w:i/>
        </w:rPr>
      </w:pPr>
      <w:r w:rsidRPr="007B5BE8">
        <w:t>Z42: minimální šířka plochy 8 m</w:t>
      </w:r>
      <w:r w:rsidR="00EC4E39" w:rsidRPr="007B5BE8">
        <w:t>.</w:t>
      </w:r>
    </w:p>
    <w:p w14:paraId="2BF2804C" w14:textId="77777777" w:rsidR="001246D6" w:rsidRPr="007B5BE8" w:rsidRDefault="001246D6" w:rsidP="001246D6">
      <w:pPr>
        <w:numPr>
          <w:ilvl w:val="0"/>
          <w:numId w:val="45"/>
        </w:numPr>
        <w:rPr>
          <w:i/>
        </w:rPr>
      </w:pPr>
      <w:r w:rsidRPr="007B5BE8">
        <w:t>Z44: minimální šířka plochy 10 m.</w:t>
      </w:r>
    </w:p>
    <w:p w14:paraId="1130B655" w14:textId="77777777" w:rsidR="007B4D54" w:rsidRPr="007B5BE8" w:rsidRDefault="007B4D54" w:rsidP="009B70E2">
      <w:pPr>
        <w:ind w:firstLine="540"/>
        <w:rPr>
          <w:i/>
          <w:iCs/>
        </w:rPr>
      </w:pPr>
    </w:p>
    <w:p w14:paraId="14CFA2BD" w14:textId="77777777" w:rsidR="004E2157" w:rsidRPr="007B5BE8" w:rsidRDefault="004E2157" w:rsidP="00725264">
      <w:pPr>
        <w:pStyle w:val="Nadpis2"/>
      </w:pPr>
      <w:bookmarkStart w:id="27" w:name="_Toc517101656"/>
      <w:r w:rsidRPr="007B5BE8">
        <w:t>KONCEPCE VEŘEJNÉ INFRASTRUKTURY</w:t>
      </w:r>
      <w:bookmarkEnd w:id="27"/>
    </w:p>
    <w:p w14:paraId="7CA2E78D" w14:textId="77777777" w:rsidR="004E2157" w:rsidRPr="007B5BE8" w:rsidRDefault="004E2157">
      <w:pPr>
        <w:jc w:val="center"/>
      </w:pPr>
      <w:r w:rsidRPr="007B5BE8">
        <w:t>(včetně podmínek pro její umísťování</w:t>
      </w:r>
      <w:r w:rsidR="00CA3607" w:rsidRPr="007B5BE8">
        <w:t>, vymezení ploch a koridorů pro veřejnou infrastrukturu, včetně stanovení podmínek pro jejich využití</w:t>
      </w:r>
      <w:r w:rsidRPr="007B5BE8">
        <w:t>)</w:t>
      </w:r>
    </w:p>
    <w:p w14:paraId="109A0396" w14:textId="77777777" w:rsidR="00145062" w:rsidRPr="007B5BE8" w:rsidRDefault="00145062">
      <w:pPr>
        <w:jc w:val="center"/>
      </w:pPr>
    </w:p>
    <w:p w14:paraId="7F88529A" w14:textId="77777777" w:rsidR="009B70E2" w:rsidRPr="007B5BE8" w:rsidRDefault="009B70E2" w:rsidP="000531E4">
      <w:pPr>
        <w:pStyle w:val="Nadpis3"/>
      </w:pPr>
      <w:bookmarkStart w:id="28" w:name="_Toc164162707"/>
      <w:bookmarkStart w:id="29" w:name="_Toc517101657"/>
      <w:r w:rsidRPr="007B5BE8">
        <w:t>Doprava</w:t>
      </w:r>
      <w:bookmarkEnd w:id="28"/>
      <w:r w:rsidR="003670B0" w:rsidRPr="007B5BE8">
        <w:t>, plochy a koridory pro dopravní infrastrukturu</w:t>
      </w:r>
      <w:bookmarkEnd w:id="29"/>
      <w:r w:rsidRPr="007B5BE8">
        <w:t xml:space="preserve"> </w:t>
      </w:r>
    </w:p>
    <w:p w14:paraId="2BD5D83B" w14:textId="77777777" w:rsidR="008B0BE6" w:rsidRPr="007B5BE8" w:rsidRDefault="008B0BE6" w:rsidP="008B0BE6">
      <w:r w:rsidRPr="007B5BE8">
        <w:t>Plochy dopravní infrastruktury jsou podrobněji členěny na:</w:t>
      </w:r>
    </w:p>
    <w:p w14:paraId="45D513B1" w14:textId="77777777" w:rsidR="008B0BE6" w:rsidRPr="007B5BE8" w:rsidRDefault="008B0BE6" w:rsidP="00556420">
      <w:pPr>
        <w:numPr>
          <w:ilvl w:val="0"/>
          <w:numId w:val="23"/>
        </w:numPr>
      </w:pPr>
      <w:r w:rsidRPr="007B5BE8">
        <w:t xml:space="preserve">DS Plochy dopravní </w:t>
      </w:r>
      <w:proofErr w:type="gramStart"/>
      <w:r w:rsidRPr="007B5BE8">
        <w:t>infrastruktury - silniční</w:t>
      </w:r>
      <w:proofErr w:type="gramEnd"/>
      <w:r w:rsidRPr="007B5BE8">
        <w:t xml:space="preserve"> doprava</w:t>
      </w:r>
    </w:p>
    <w:p w14:paraId="1A61595A" w14:textId="77777777" w:rsidR="008B0BE6" w:rsidRPr="007B5BE8" w:rsidRDefault="008B0BE6" w:rsidP="00556420">
      <w:pPr>
        <w:numPr>
          <w:ilvl w:val="0"/>
          <w:numId w:val="23"/>
        </w:numPr>
      </w:pPr>
      <w:r w:rsidRPr="007B5BE8">
        <w:t xml:space="preserve">DZ Plochy dopravní infrastruktury </w:t>
      </w:r>
      <w:proofErr w:type="gramStart"/>
      <w:r w:rsidRPr="007B5BE8">
        <w:t xml:space="preserve">-  </w:t>
      </w:r>
      <w:r w:rsidR="008A61A9" w:rsidRPr="007B5BE8">
        <w:t>železniční</w:t>
      </w:r>
      <w:proofErr w:type="gramEnd"/>
      <w:r w:rsidRPr="007B5BE8">
        <w:t xml:space="preserve"> doprava</w:t>
      </w:r>
    </w:p>
    <w:p w14:paraId="23AD8253" w14:textId="77777777" w:rsidR="008B0BE6" w:rsidRPr="007B5BE8" w:rsidRDefault="008B0BE6" w:rsidP="00556420">
      <w:pPr>
        <w:numPr>
          <w:ilvl w:val="0"/>
          <w:numId w:val="23"/>
        </w:numPr>
      </w:pPr>
      <w:r w:rsidRPr="007B5BE8">
        <w:t xml:space="preserve">DP Plochy dopravní </w:t>
      </w:r>
      <w:proofErr w:type="gramStart"/>
      <w:r w:rsidRPr="007B5BE8">
        <w:t>infrastruktury - parkoviště</w:t>
      </w:r>
      <w:proofErr w:type="gramEnd"/>
    </w:p>
    <w:p w14:paraId="526D7F92" w14:textId="77777777" w:rsidR="008B0BE6" w:rsidRPr="007B5BE8" w:rsidRDefault="008B0BE6" w:rsidP="00556420">
      <w:pPr>
        <w:numPr>
          <w:ilvl w:val="0"/>
          <w:numId w:val="23"/>
        </w:numPr>
      </w:pPr>
      <w:r w:rsidRPr="007B5BE8">
        <w:t xml:space="preserve">DG Plochy dopravní infrastruktury </w:t>
      </w:r>
      <w:proofErr w:type="gramStart"/>
      <w:r w:rsidRPr="007B5BE8">
        <w:t>-  garáže</w:t>
      </w:r>
      <w:proofErr w:type="gramEnd"/>
    </w:p>
    <w:p w14:paraId="4DC3E093" w14:textId="77777777" w:rsidR="003D7AFA" w:rsidRPr="007B5BE8" w:rsidRDefault="003D7AFA" w:rsidP="00556420">
      <w:pPr>
        <w:numPr>
          <w:ilvl w:val="0"/>
          <w:numId w:val="23"/>
        </w:numPr>
      </w:pPr>
      <w:r w:rsidRPr="007B5BE8">
        <w:t xml:space="preserve">DU Plochy dopravní infrastruktury </w:t>
      </w:r>
      <w:proofErr w:type="gramStart"/>
      <w:r w:rsidRPr="007B5BE8">
        <w:t>-  účelové</w:t>
      </w:r>
      <w:proofErr w:type="gramEnd"/>
      <w:r w:rsidRPr="007B5BE8">
        <w:t xml:space="preserve"> komunikace.</w:t>
      </w:r>
    </w:p>
    <w:p w14:paraId="6E8B4DC0" w14:textId="77777777" w:rsidR="009B70E2" w:rsidRPr="007B5BE8" w:rsidRDefault="00676BE0" w:rsidP="000F78B2">
      <w:pPr>
        <w:pStyle w:val="Zkladntextodsazen3"/>
        <w:spacing w:before="240" w:after="60"/>
        <w:rPr>
          <w:b/>
          <w:i w:val="0"/>
        </w:rPr>
      </w:pPr>
      <w:r w:rsidRPr="007B5BE8">
        <w:rPr>
          <w:b/>
          <w:i w:val="0"/>
        </w:rPr>
        <w:t>Silniční doprava</w:t>
      </w:r>
    </w:p>
    <w:p w14:paraId="7132C398" w14:textId="77777777" w:rsidR="00CE6C2D" w:rsidRPr="00C115BA" w:rsidRDefault="00CE6C2D" w:rsidP="00CE6C2D">
      <w:pPr>
        <w:ind w:firstLine="567"/>
      </w:pPr>
      <w:r w:rsidRPr="00C115BA">
        <w:t xml:space="preserve">Silnice III/3968 bude převedena do nižší kategorie (místních) komunikací. Ostatní silnice ležící v řešeném území jsou polohově i výškově stabilizovány. </w:t>
      </w:r>
      <w:r w:rsidRPr="00C115BA">
        <w:rPr>
          <w:iCs/>
          <w:szCs w:val="22"/>
        </w:rPr>
        <w:t>Úpravy silnic mimo zastavěné území a zastavitelné plochy budou prováděny dle zásad ČSN 736101 „Projektování silnic a dálnic“</w:t>
      </w:r>
      <w:r w:rsidR="006572E2" w:rsidRPr="00C115BA">
        <w:rPr>
          <w:iCs/>
          <w:szCs w:val="22"/>
        </w:rPr>
        <w:t xml:space="preserve"> a v souladu s Návrhovou kategorizací krajských silnic JMK. Silnice II/396 bude v průjezdním úseku upravována jako sběrná komunikace funkční skupiny B a silnice </w:t>
      </w:r>
      <w:proofErr w:type="spellStart"/>
      <w:r w:rsidR="006572E2" w:rsidRPr="00C115BA">
        <w:rPr>
          <w:iCs/>
          <w:szCs w:val="22"/>
        </w:rPr>
        <w:t>III.třídy</w:t>
      </w:r>
      <w:proofErr w:type="spellEnd"/>
      <w:r w:rsidR="006572E2" w:rsidRPr="00C115BA">
        <w:rPr>
          <w:iCs/>
          <w:szCs w:val="22"/>
        </w:rPr>
        <w:t xml:space="preserve"> budou v průjezdním úseku upravovány jako obslužné komunikace funkční skupiny C.</w:t>
      </w:r>
    </w:p>
    <w:p w14:paraId="4386A05F" w14:textId="77777777" w:rsidR="00CE6C2D" w:rsidRPr="00C115BA" w:rsidRDefault="00CE6C2D" w:rsidP="008B0BE6">
      <w:pPr>
        <w:rPr>
          <w:i/>
        </w:rPr>
      </w:pPr>
    </w:p>
    <w:p w14:paraId="1EC3239F" w14:textId="77777777" w:rsidR="009B70E2" w:rsidRPr="007B5BE8" w:rsidRDefault="009B70E2" w:rsidP="000F78B2">
      <w:pPr>
        <w:pStyle w:val="Zkladntextodsazen3"/>
        <w:spacing w:before="240" w:after="60"/>
        <w:rPr>
          <w:b/>
          <w:i w:val="0"/>
        </w:rPr>
      </w:pPr>
      <w:r w:rsidRPr="007B5BE8">
        <w:rPr>
          <w:b/>
          <w:i w:val="0"/>
        </w:rPr>
        <w:t>Místní komunikace, účelové komunikace</w:t>
      </w:r>
    </w:p>
    <w:p w14:paraId="3F3A4CB3" w14:textId="77777777" w:rsidR="00146879" w:rsidRPr="007B5BE8" w:rsidRDefault="00146879" w:rsidP="000F78B2">
      <w:pPr>
        <w:ind w:firstLine="567"/>
      </w:pPr>
      <w:r w:rsidRPr="007B5BE8">
        <w:t xml:space="preserve">Zastavitelné plochy a plochy přestavby jsou napojeny na systém místních komunikací. </w:t>
      </w:r>
    </w:p>
    <w:p w14:paraId="3A9D42DF" w14:textId="77777777" w:rsidR="00146879" w:rsidRPr="007B5BE8" w:rsidRDefault="00146879" w:rsidP="000F78B2">
      <w:pPr>
        <w:ind w:firstLine="567"/>
      </w:pPr>
      <w:r w:rsidRPr="007B5BE8">
        <w:t>Místní obslužné komunikace pro dopravní obsluhu nově navržených lokalit zástavby jsou navrženy v případech, kdy je řešení jednoznačné. V ostatních případech bude dopravní obsluha řešena následnou dokumentací (</w:t>
      </w:r>
      <w:r w:rsidR="00D87C6D" w:rsidRPr="007B5BE8">
        <w:t>regulačním plánem v ploše Z04 a</w:t>
      </w:r>
      <w:r w:rsidRPr="007B5BE8">
        <w:t xml:space="preserve"> územní studií</w:t>
      </w:r>
      <w:r w:rsidR="00D87C6D" w:rsidRPr="007B5BE8">
        <w:t xml:space="preserve"> v ploše Z11</w:t>
      </w:r>
      <w:r w:rsidRPr="007B5BE8">
        <w:t xml:space="preserve">). </w:t>
      </w:r>
    </w:p>
    <w:p w14:paraId="3E1B48AB" w14:textId="77777777" w:rsidR="00145062" w:rsidRPr="007B5BE8" w:rsidRDefault="00607F7B" w:rsidP="000F78B2">
      <w:pPr>
        <w:ind w:firstLine="567"/>
      </w:pPr>
      <w:r w:rsidRPr="007B5BE8">
        <w:t>Výčet ploch vymezených veřejných prostranství s</w:t>
      </w:r>
      <w:r w:rsidR="00EC4E39" w:rsidRPr="007B5BE8">
        <w:t xml:space="preserve"> místní </w:t>
      </w:r>
      <w:r w:rsidRPr="007B5BE8">
        <w:t>komunikací je uveden v kap. I.C.9.</w:t>
      </w:r>
    </w:p>
    <w:p w14:paraId="37BF91ED" w14:textId="77777777" w:rsidR="00146879" w:rsidRPr="007B5BE8" w:rsidRDefault="00146879" w:rsidP="000F78B2">
      <w:pPr>
        <w:ind w:firstLine="567"/>
      </w:pPr>
      <w:r w:rsidRPr="007B5BE8">
        <w:t xml:space="preserve">Navržené místní komunikace jsou zařazeny mezi veřejně prospěšné stavby. </w:t>
      </w:r>
    </w:p>
    <w:p w14:paraId="4B4E07B7" w14:textId="77777777" w:rsidR="00146879" w:rsidRPr="007B5BE8" w:rsidRDefault="00146879" w:rsidP="000F78B2">
      <w:pPr>
        <w:ind w:firstLine="567"/>
        <w:rPr>
          <w:i/>
        </w:rPr>
      </w:pPr>
      <w:r w:rsidRPr="007B5BE8">
        <w:rPr>
          <w:i/>
        </w:rPr>
        <w:t xml:space="preserve"> </w:t>
      </w:r>
    </w:p>
    <w:p w14:paraId="0B8AD06D" w14:textId="77777777" w:rsidR="00F26FC2" w:rsidRPr="007B5BE8" w:rsidRDefault="00D87C6D" w:rsidP="000F78B2">
      <w:pPr>
        <w:ind w:firstLine="567"/>
      </w:pPr>
      <w:r w:rsidRPr="007B5BE8">
        <w:t xml:space="preserve">Zastavitelné plochy vymezené při silnici II/396 budou obslouženy stávajícími a navrženými místními </w:t>
      </w:r>
      <w:r w:rsidR="00EC4E39" w:rsidRPr="007B5BE8">
        <w:t xml:space="preserve">a účelovými </w:t>
      </w:r>
      <w:r w:rsidRPr="007B5BE8">
        <w:t xml:space="preserve">komunikace, přímá dopravní obsluha ze silnice </w:t>
      </w:r>
      <w:proofErr w:type="spellStart"/>
      <w:proofErr w:type="gramStart"/>
      <w:r w:rsidRPr="007B5BE8">
        <w:t>II.třídy</w:t>
      </w:r>
      <w:proofErr w:type="spellEnd"/>
      <w:proofErr w:type="gramEnd"/>
      <w:r w:rsidRPr="007B5BE8">
        <w:t xml:space="preserve"> se vylučuje.</w:t>
      </w:r>
    </w:p>
    <w:p w14:paraId="676A8A03" w14:textId="77777777" w:rsidR="00EC4E39" w:rsidRPr="007B5BE8" w:rsidRDefault="00EC4E39" w:rsidP="00EC4E39">
      <w:r w:rsidRPr="007B5BE8">
        <w:t xml:space="preserve">Územní plán dále vymezuje plochy dopravní infrastruktury – účelové komunikace, pro umístění účelových komunikací a technické infrastruktury, a to: </w:t>
      </w:r>
    </w:p>
    <w:p w14:paraId="7D3D7991" w14:textId="77777777" w:rsidR="00EC4E39" w:rsidRPr="007B5BE8" w:rsidRDefault="00EC4E39" w:rsidP="00EC4E39">
      <w:pPr>
        <w:numPr>
          <w:ilvl w:val="0"/>
          <w:numId w:val="45"/>
        </w:numPr>
      </w:pPr>
      <w:r w:rsidRPr="007B5BE8">
        <w:t>Z39: minimální šířka plochy 8 m, optimálně 10 m. Podél komunikace bude vysázena stromová alej.</w:t>
      </w:r>
    </w:p>
    <w:p w14:paraId="3A6D9FC5" w14:textId="77777777" w:rsidR="00EC4E39" w:rsidRPr="007B5BE8" w:rsidRDefault="00EC4E39" w:rsidP="00EC4E39">
      <w:pPr>
        <w:numPr>
          <w:ilvl w:val="0"/>
          <w:numId w:val="45"/>
        </w:numPr>
        <w:rPr>
          <w:i/>
        </w:rPr>
      </w:pPr>
      <w:r w:rsidRPr="007B5BE8">
        <w:t>Z43: minimální šířka plochy 8 m, podél komunikace bude vysázena stromová alej.</w:t>
      </w:r>
    </w:p>
    <w:p w14:paraId="1A971838" w14:textId="77777777" w:rsidR="00EC4E39" w:rsidRPr="007B5BE8" w:rsidRDefault="00EC4E39" w:rsidP="000F78B2">
      <w:pPr>
        <w:ind w:firstLine="567"/>
      </w:pPr>
    </w:p>
    <w:p w14:paraId="3188D30B" w14:textId="77777777" w:rsidR="00F26FC2" w:rsidRPr="007B5BE8" w:rsidRDefault="00F26FC2" w:rsidP="000F78B2">
      <w:pPr>
        <w:ind w:firstLine="567"/>
        <w:rPr>
          <w:i/>
        </w:rPr>
      </w:pPr>
    </w:p>
    <w:p w14:paraId="69151766" w14:textId="77777777" w:rsidR="00FC3FBC" w:rsidRPr="007B5BE8" w:rsidRDefault="00FC3FBC" w:rsidP="000F78B2">
      <w:pPr>
        <w:ind w:firstLine="567"/>
      </w:pPr>
      <w:r w:rsidRPr="007B5BE8">
        <w:t xml:space="preserve">Krajina je prostupná díky poměrně husté síti cest v krajině. Hlavní účelové komunikace jsou zakresleny v grafické části a jsou stabilizované. </w:t>
      </w:r>
    </w:p>
    <w:p w14:paraId="692F8C0E" w14:textId="77777777" w:rsidR="00FC3FBC" w:rsidRPr="007B5BE8" w:rsidRDefault="00FC3FBC" w:rsidP="000F78B2">
      <w:pPr>
        <w:ind w:firstLine="567"/>
      </w:pPr>
      <w:r w:rsidRPr="007B5BE8">
        <w:t xml:space="preserve">Další cesty je možné dle potřeby zřizovat v krajině v souladu s podmínkami pro využití ploch s rozdílným způsobem využití. </w:t>
      </w:r>
    </w:p>
    <w:p w14:paraId="601CD36B" w14:textId="77777777" w:rsidR="00F26FC2" w:rsidRPr="007B5BE8" w:rsidRDefault="00F26FC2" w:rsidP="000F78B2">
      <w:pPr>
        <w:ind w:firstLine="567"/>
        <w:rPr>
          <w:i/>
        </w:rPr>
      </w:pPr>
    </w:p>
    <w:p w14:paraId="4CE7A402" w14:textId="77777777" w:rsidR="009B70E2" w:rsidRPr="007B5BE8" w:rsidRDefault="009B70E2" w:rsidP="000F78B2">
      <w:pPr>
        <w:pStyle w:val="Zkladntextodsazen3"/>
        <w:spacing w:before="240" w:after="60"/>
        <w:rPr>
          <w:b/>
          <w:i w:val="0"/>
        </w:rPr>
      </w:pPr>
      <w:r w:rsidRPr="007B5BE8">
        <w:rPr>
          <w:b/>
          <w:i w:val="0"/>
        </w:rPr>
        <w:t>Doprava v klidu (odstavná stání)</w:t>
      </w:r>
    </w:p>
    <w:p w14:paraId="6D8BCF65" w14:textId="77777777" w:rsidR="009A6A7B" w:rsidRPr="007B5BE8" w:rsidRDefault="00FC3FBC" w:rsidP="00D87C6D">
      <w:pPr>
        <w:ind w:firstLine="567"/>
        <w:rPr>
          <w:i/>
        </w:rPr>
      </w:pPr>
      <w:r w:rsidRPr="007B5BE8">
        <w:t>Stávající parkoviště jsou stabilizována.</w:t>
      </w:r>
      <w:r w:rsidR="009A6A7B" w:rsidRPr="007B5BE8">
        <w:t xml:space="preserve"> Územní plán </w:t>
      </w:r>
      <w:r w:rsidR="00D87C6D" w:rsidRPr="007B5BE8">
        <w:t>přebírá z platného ÚPO plochu pro</w:t>
      </w:r>
      <w:r w:rsidR="009A6A7B" w:rsidRPr="007B5BE8">
        <w:t xml:space="preserve"> nov</w:t>
      </w:r>
      <w:r w:rsidR="00D87C6D" w:rsidRPr="007B5BE8">
        <w:t>é</w:t>
      </w:r>
      <w:r w:rsidR="009A6A7B" w:rsidRPr="007B5BE8">
        <w:t xml:space="preserve"> parkoviště </w:t>
      </w:r>
      <w:r w:rsidR="00D87C6D" w:rsidRPr="007B5BE8">
        <w:t>v blízkosti silnice II/396 (Z20).</w:t>
      </w:r>
    </w:p>
    <w:p w14:paraId="27A03A66" w14:textId="77777777" w:rsidR="009A6A7B" w:rsidRPr="007B5BE8" w:rsidRDefault="009A6A7B" w:rsidP="000F78B2">
      <w:pPr>
        <w:pStyle w:val="Zkladntextodsazen"/>
        <w:ind w:firstLine="567"/>
        <w:rPr>
          <w:i/>
          <w:iCs/>
          <w:szCs w:val="24"/>
        </w:rPr>
      </w:pPr>
    </w:p>
    <w:p w14:paraId="48ED1353" w14:textId="77777777" w:rsidR="007867CF" w:rsidRPr="007B5BE8" w:rsidRDefault="007867CF" w:rsidP="000F78B2">
      <w:pPr>
        <w:ind w:firstLine="567"/>
      </w:pPr>
      <w:r w:rsidRPr="007B5BE8">
        <w:t>Všechny nové obytné objekty, objekty občanské vybavenosti i výrobní a živnostenské provozovny, musí mít řešeno parkování a odstavov</w:t>
      </w:r>
      <w:r w:rsidR="00FC3FBC" w:rsidRPr="007B5BE8">
        <w:t>ání vozidel na vlastním pozemku.</w:t>
      </w:r>
      <w:r w:rsidRPr="007B5BE8">
        <w:t xml:space="preserve"> Pro řešené území se přitom stanovuje stupeň </w:t>
      </w:r>
      <w:r w:rsidR="00A92F34" w:rsidRPr="007B5BE8">
        <w:t>automobilizace</w:t>
      </w:r>
      <w:r w:rsidRPr="007B5BE8">
        <w:t xml:space="preserve"> 1:2,5.</w:t>
      </w:r>
    </w:p>
    <w:p w14:paraId="4A0B40CD" w14:textId="77777777" w:rsidR="001C224B" w:rsidRPr="007B5BE8" w:rsidRDefault="001C224B" w:rsidP="000F78B2">
      <w:pPr>
        <w:ind w:firstLine="567"/>
      </w:pPr>
    </w:p>
    <w:p w14:paraId="2CC1D6A9" w14:textId="77777777" w:rsidR="009B70E2" w:rsidRPr="007B5BE8" w:rsidRDefault="009B70E2" w:rsidP="000F78B2">
      <w:pPr>
        <w:pStyle w:val="Zkladntextodsazen3"/>
        <w:spacing w:before="240" w:after="60"/>
        <w:rPr>
          <w:b/>
          <w:i w:val="0"/>
        </w:rPr>
      </w:pPr>
      <w:r w:rsidRPr="007B5BE8">
        <w:rPr>
          <w:b/>
          <w:i w:val="0"/>
        </w:rPr>
        <w:t>Železniční doprava, hluk ze železniční dopravy</w:t>
      </w:r>
    </w:p>
    <w:p w14:paraId="2354D13C" w14:textId="77777777" w:rsidR="001C224B" w:rsidRPr="007B5BE8" w:rsidRDefault="001C224B" w:rsidP="000F78B2">
      <w:pPr>
        <w:pStyle w:val="Zkladntextodsazen3"/>
        <w:spacing w:before="240" w:after="60"/>
        <w:rPr>
          <w:i w:val="0"/>
        </w:rPr>
      </w:pPr>
      <w:r w:rsidRPr="007B5BE8">
        <w:rPr>
          <w:i w:val="0"/>
        </w:rPr>
        <w:t xml:space="preserve">Řešeným územím prochází jednokolejná neelektrizovaná regionální železniční trať č. 244 </w:t>
      </w:r>
      <w:proofErr w:type="gramStart"/>
      <w:r w:rsidRPr="007B5BE8">
        <w:rPr>
          <w:i w:val="0"/>
        </w:rPr>
        <w:t>Brno - Hrušovany</w:t>
      </w:r>
      <w:proofErr w:type="gramEnd"/>
      <w:r w:rsidRPr="007B5BE8">
        <w:rPr>
          <w:i w:val="0"/>
        </w:rPr>
        <w:t xml:space="preserve"> nad Jevišovkou. ÚP Olbramovice zpřesňuje koridor DZ09 Trať č. 244 Hrušovany nad Jevišovkou/Ivančice – Střelice, optimalizace (veřejně prospěšná stavba) s šířkou koridoru </w:t>
      </w:r>
      <w:proofErr w:type="gramStart"/>
      <w:r w:rsidRPr="007B5BE8">
        <w:rPr>
          <w:i w:val="0"/>
        </w:rPr>
        <w:t>120m</w:t>
      </w:r>
      <w:proofErr w:type="gramEnd"/>
      <w:r w:rsidRPr="007B5BE8">
        <w:rPr>
          <w:i w:val="0"/>
        </w:rPr>
        <w:t>.</w:t>
      </w:r>
    </w:p>
    <w:p w14:paraId="07EBBB59" w14:textId="77777777" w:rsidR="001C224B" w:rsidRPr="007B5BE8" w:rsidRDefault="001C224B" w:rsidP="001C224B">
      <w:pPr>
        <w:ind w:firstLine="0"/>
        <w:rPr>
          <w:iCs/>
        </w:rPr>
      </w:pPr>
      <w:r w:rsidRPr="007B5BE8">
        <w:rPr>
          <w:iCs/>
        </w:rPr>
        <w:t>Stanovení podmínek pro realizaci navrhovaných funkcí v koridoru:</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1"/>
        <w:gridCol w:w="2643"/>
        <w:gridCol w:w="5812"/>
      </w:tblGrid>
      <w:tr w:rsidR="001C224B" w:rsidRPr="007B5BE8" w14:paraId="3D90B566" w14:textId="77777777" w:rsidTr="004739A5">
        <w:tc>
          <w:tcPr>
            <w:tcW w:w="971" w:type="dxa"/>
          </w:tcPr>
          <w:p w14:paraId="797F02EB" w14:textId="77777777" w:rsidR="001C224B" w:rsidRPr="007B5BE8" w:rsidRDefault="001C224B" w:rsidP="004739A5">
            <w:pPr>
              <w:ind w:firstLine="0"/>
              <w:jc w:val="center"/>
              <w:rPr>
                <w:szCs w:val="22"/>
              </w:rPr>
            </w:pPr>
            <w:r w:rsidRPr="007B5BE8">
              <w:rPr>
                <w:szCs w:val="22"/>
              </w:rPr>
              <w:t>Označení</w:t>
            </w:r>
          </w:p>
          <w:p w14:paraId="189FFD6A" w14:textId="77777777" w:rsidR="001C224B" w:rsidRPr="007B5BE8" w:rsidRDefault="001C224B" w:rsidP="004739A5">
            <w:pPr>
              <w:ind w:firstLine="0"/>
              <w:jc w:val="center"/>
              <w:rPr>
                <w:szCs w:val="22"/>
              </w:rPr>
            </w:pPr>
            <w:r w:rsidRPr="007B5BE8">
              <w:rPr>
                <w:szCs w:val="22"/>
              </w:rPr>
              <w:t>koridoru</w:t>
            </w:r>
          </w:p>
        </w:tc>
        <w:tc>
          <w:tcPr>
            <w:tcW w:w="2643" w:type="dxa"/>
            <w:vAlign w:val="center"/>
          </w:tcPr>
          <w:p w14:paraId="4CC991B7" w14:textId="77777777" w:rsidR="001C224B" w:rsidRPr="007B5BE8" w:rsidRDefault="001C224B" w:rsidP="004739A5">
            <w:pPr>
              <w:ind w:firstLine="0"/>
              <w:jc w:val="left"/>
              <w:rPr>
                <w:szCs w:val="22"/>
              </w:rPr>
            </w:pPr>
            <w:r w:rsidRPr="007B5BE8">
              <w:rPr>
                <w:szCs w:val="22"/>
              </w:rPr>
              <w:t>Funkční využití koridoru</w:t>
            </w:r>
          </w:p>
        </w:tc>
        <w:tc>
          <w:tcPr>
            <w:tcW w:w="5812" w:type="dxa"/>
            <w:vAlign w:val="center"/>
          </w:tcPr>
          <w:p w14:paraId="6BE7FAE3" w14:textId="77777777" w:rsidR="001C224B" w:rsidRPr="007B5BE8" w:rsidRDefault="001C224B" w:rsidP="004739A5">
            <w:pPr>
              <w:ind w:firstLine="0"/>
              <w:rPr>
                <w:szCs w:val="22"/>
              </w:rPr>
            </w:pPr>
            <w:r w:rsidRPr="007B5BE8">
              <w:rPr>
                <w:iCs/>
                <w:szCs w:val="22"/>
              </w:rPr>
              <w:t>Opatření a specifické koncepční podmínky pro využití koridoru</w:t>
            </w:r>
          </w:p>
        </w:tc>
      </w:tr>
      <w:tr w:rsidR="001C224B" w:rsidRPr="007B5BE8" w14:paraId="42169BCA" w14:textId="77777777" w:rsidTr="004739A5">
        <w:tc>
          <w:tcPr>
            <w:tcW w:w="971" w:type="dxa"/>
            <w:tcBorders>
              <w:top w:val="single" w:sz="4" w:space="0" w:color="auto"/>
              <w:left w:val="single" w:sz="4" w:space="0" w:color="auto"/>
              <w:bottom w:val="single" w:sz="4" w:space="0" w:color="auto"/>
              <w:right w:val="single" w:sz="4" w:space="0" w:color="auto"/>
            </w:tcBorders>
            <w:vAlign w:val="center"/>
          </w:tcPr>
          <w:p w14:paraId="738BE949" w14:textId="77777777" w:rsidR="001C224B" w:rsidRPr="007B5BE8" w:rsidRDefault="001C224B" w:rsidP="004739A5">
            <w:pPr>
              <w:ind w:firstLine="0"/>
              <w:jc w:val="center"/>
              <w:rPr>
                <w:b/>
                <w:szCs w:val="22"/>
              </w:rPr>
            </w:pPr>
            <w:r w:rsidRPr="007B5BE8">
              <w:rPr>
                <w:iCs/>
              </w:rPr>
              <w:t>DZ09</w:t>
            </w:r>
          </w:p>
        </w:tc>
        <w:tc>
          <w:tcPr>
            <w:tcW w:w="2643" w:type="dxa"/>
            <w:tcBorders>
              <w:top w:val="single" w:sz="4" w:space="0" w:color="auto"/>
              <w:left w:val="single" w:sz="4" w:space="0" w:color="auto"/>
              <w:bottom w:val="single" w:sz="4" w:space="0" w:color="auto"/>
              <w:right w:val="single" w:sz="4" w:space="0" w:color="auto"/>
            </w:tcBorders>
            <w:vAlign w:val="center"/>
          </w:tcPr>
          <w:p w14:paraId="5981908D" w14:textId="77777777" w:rsidR="001C224B" w:rsidRPr="007B5BE8" w:rsidRDefault="001C224B" w:rsidP="004739A5">
            <w:pPr>
              <w:ind w:firstLine="0"/>
              <w:jc w:val="left"/>
              <w:rPr>
                <w:szCs w:val="22"/>
              </w:rPr>
            </w:pPr>
            <w:r w:rsidRPr="007B5BE8">
              <w:rPr>
                <w:szCs w:val="22"/>
              </w:rPr>
              <w:t xml:space="preserve">Koridor dopravní </w:t>
            </w:r>
            <w:proofErr w:type="gramStart"/>
            <w:r w:rsidRPr="007B5BE8">
              <w:rPr>
                <w:szCs w:val="22"/>
              </w:rPr>
              <w:t>infrastruktury - železniční</w:t>
            </w:r>
            <w:proofErr w:type="gramEnd"/>
          </w:p>
        </w:tc>
        <w:tc>
          <w:tcPr>
            <w:tcW w:w="5812" w:type="dxa"/>
            <w:tcBorders>
              <w:top w:val="single" w:sz="4" w:space="0" w:color="auto"/>
              <w:left w:val="single" w:sz="4" w:space="0" w:color="auto"/>
              <w:bottom w:val="single" w:sz="4" w:space="0" w:color="auto"/>
              <w:right w:val="single" w:sz="4" w:space="0" w:color="auto"/>
            </w:tcBorders>
            <w:vAlign w:val="center"/>
          </w:tcPr>
          <w:p w14:paraId="5A9354F3" w14:textId="77777777" w:rsidR="001C224B" w:rsidRPr="00C115BA" w:rsidRDefault="001C224B" w:rsidP="004739A5">
            <w:pPr>
              <w:pStyle w:val="Zkladntextodsazen2"/>
              <w:ind w:left="0" w:firstLine="0"/>
              <w:rPr>
                <w:i w:val="0"/>
                <w:szCs w:val="22"/>
              </w:rPr>
            </w:pPr>
            <w:r w:rsidRPr="007B5BE8">
              <w:rPr>
                <w:i w:val="0"/>
                <w:szCs w:val="22"/>
                <w:u w:val="single"/>
              </w:rPr>
              <w:t>Hlavní využití</w:t>
            </w:r>
            <w:r w:rsidRPr="007B5BE8">
              <w:rPr>
                <w:i w:val="0"/>
                <w:szCs w:val="22"/>
              </w:rPr>
              <w:t>: koridor je určen pro optimalizaci železniční tratě č. 244.</w:t>
            </w:r>
          </w:p>
          <w:p w14:paraId="612EE569" w14:textId="77777777" w:rsidR="001C224B" w:rsidRPr="00C115BA" w:rsidRDefault="001C224B" w:rsidP="004739A5">
            <w:pPr>
              <w:pStyle w:val="Zkladntextodsazen2"/>
              <w:ind w:left="0" w:firstLine="0"/>
              <w:rPr>
                <w:i w:val="0"/>
                <w:szCs w:val="22"/>
              </w:rPr>
            </w:pPr>
            <w:r w:rsidRPr="00C115BA">
              <w:rPr>
                <w:i w:val="0"/>
                <w:szCs w:val="22"/>
                <w:u w:val="single"/>
              </w:rPr>
              <w:t>Přípustné využití</w:t>
            </w:r>
            <w:r w:rsidRPr="00C115BA">
              <w:rPr>
                <w:i w:val="0"/>
                <w:szCs w:val="22"/>
              </w:rPr>
              <w:t>: související dopravní a technická infrastruktura. Umístění zeleně, pozemků lesů, zemědělské půdy. Koryta vodních toků.</w:t>
            </w:r>
            <w:r w:rsidR="00A17346" w:rsidRPr="00C115BA">
              <w:rPr>
                <w:i w:val="0"/>
                <w:szCs w:val="22"/>
              </w:rPr>
              <w:t xml:space="preserve"> Stavební úpravy </w:t>
            </w:r>
            <w:r w:rsidR="0077289C" w:rsidRPr="00C115BA">
              <w:rPr>
                <w:i w:val="0"/>
                <w:szCs w:val="22"/>
              </w:rPr>
              <w:t xml:space="preserve">a úpravy trasy </w:t>
            </w:r>
            <w:r w:rsidR="00A17346" w:rsidRPr="00C115BA">
              <w:rPr>
                <w:i w:val="0"/>
                <w:szCs w:val="22"/>
              </w:rPr>
              <w:t xml:space="preserve">stávající silnice </w:t>
            </w:r>
            <w:proofErr w:type="spellStart"/>
            <w:proofErr w:type="gramStart"/>
            <w:r w:rsidR="00A17346" w:rsidRPr="00C115BA">
              <w:rPr>
                <w:i w:val="0"/>
                <w:szCs w:val="22"/>
              </w:rPr>
              <w:t>II.třídy</w:t>
            </w:r>
            <w:proofErr w:type="spellEnd"/>
            <w:proofErr w:type="gramEnd"/>
            <w:r w:rsidR="00A17346" w:rsidRPr="00C115BA">
              <w:rPr>
                <w:i w:val="0"/>
                <w:szCs w:val="22"/>
              </w:rPr>
              <w:t>.</w:t>
            </w:r>
          </w:p>
          <w:p w14:paraId="5F23E601" w14:textId="77777777" w:rsidR="001C224B" w:rsidRPr="007B5BE8" w:rsidRDefault="001C224B" w:rsidP="004739A5">
            <w:pPr>
              <w:pStyle w:val="Zkladntextodsazen2"/>
              <w:ind w:left="0" w:firstLine="0"/>
              <w:rPr>
                <w:i w:val="0"/>
                <w:szCs w:val="22"/>
              </w:rPr>
            </w:pPr>
            <w:r w:rsidRPr="00C115BA">
              <w:rPr>
                <w:i w:val="0"/>
                <w:szCs w:val="22"/>
                <w:u w:val="single"/>
              </w:rPr>
              <w:t>Nepřípustné využití</w:t>
            </w:r>
            <w:r w:rsidRPr="00C115BA">
              <w:rPr>
                <w:i w:val="0"/>
                <w:szCs w:val="22"/>
              </w:rPr>
              <w:t xml:space="preserve">: stavby obytné, stavby pro rekreaci, stavby pro výrobu a skladování, stavby zemědělské a všechny stavby, které by znemožnily, ztížily </w:t>
            </w:r>
            <w:r w:rsidRPr="007B5BE8">
              <w:rPr>
                <w:i w:val="0"/>
                <w:szCs w:val="22"/>
              </w:rPr>
              <w:t>nebo ekonomicky znevýhodnily budoucí primární využití plochy.</w:t>
            </w:r>
          </w:p>
          <w:p w14:paraId="7F3B8DAD" w14:textId="77777777" w:rsidR="001C224B" w:rsidRPr="007B5BE8" w:rsidRDefault="001C224B" w:rsidP="004739A5">
            <w:pPr>
              <w:pStyle w:val="Zkladntextodsazen2"/>
              <w:ind w:left="0" w:firstLine="0"/>
              <w:rPr>
                <w:i w:val="0"/>
                <w:szCs w:val="22"/>
              </w:rPr>
            </w:pPr>
            <w:r w:rsidRPr="007B5BE8">
              <w:rPr>
                <w:i w:val="0"/>
                <w:szCs w:val="22"/>
                <w:u w:val="single"/>
              </w:rPr>
              <w:t>Podmíněně přípustné využití</w:t>
            </w:r>
            <w:r w:rsidRPr="007B5BE8">
              <w:rPr>
                <w:i w:val="0"/>
                <w:szCs w:val="22"/>
              </w:rPr>
              <w:t>, za podmínky, že budou umístěny mimo tělesa železniční trati:</w:t>
            </w:r>
          </w:p>
          <w:p w14:paraId="2AB71378" w14:textId="77777777" w:rsidR="001C224B" w:rsidRPr="007B5BE8" w:rsidRDefault="001C224B" w:rsidP="004739A5">
            <w:pPr>
              <w:numPr>
                <w:ilvl w:val="0"/>
                <w:numId w:val="31"/>
              </w:numPr>
              <w:suppressAutoHyphens/>
              <w:ind w:left="497" w:hanging="291"/>
              <w:jc w:val="left"/>
              <w:rPr>
                <w:szCs w:val="22"/>
              </w:rPr>
            </w:pPr>
            <w:r w:rsidRPr="007B5BE8">
              <w:rPr>
                <w:szCs w:val="22"/>
              </w:rPr>
              <w:t xml:space="preserve">komunikace pro cyklisty a pěší </w:t>
            </w:r>
          </w:p>
          <w:p w14:paraId="4C72B28B" w14:textId="77777777" w:rsidR="001C224B" w:rsidRPr="007B5BE8" w:rsidRDefault="001C224B" w:rsidP="004739A5">
            <w:pPr>
              <w:numPr>
                <w:ilvl w:val="0"/>
                <w:numId w:val="31"/>
              </w:numPr>
              <w:suppressAutoHyphens/>
              <w:ind w:left="497" w:hanging="291"/>
              <w:jc w:val="left"/>
              <w:rPr>
                <w:szCs w:val="22"/>
              </w:rPr>
            </w:pPr>
            <w:r w:rsidRPr="007B5BE8">
              <w:rPr>
                <w:szCs w:val="22"/>
              </w:rPr>
              <w:t xml:space="preserve">kde je to účelné, hlavně z důvodu náhrad za zábory doprovodných obslužných účelových obecních cest, lze umístit na těchto plochách souběžně vedenou účelovou komunikaci pro bezprostřední zásobování přilehlého území. </w:t>
            </w:r>
          </w:p>
          <w:p w14:paraId="67385111" w14:textId="77777777" w:rsidR="001C224B" w:rsidRPr="007B5BE8" w:rsidRDefault="001C224B" w:rsidP="004739A5">
            <w:pPr>
              <w:numPr>
                <w:ilvl w:val="0"/>
                <w:numId w:val="31"/>
              </w:numPr>
              <w:suppressAutoHyphens/>
              <w:ind w:left="497" w:hanging="291"/>
              <w:jc w:val="left"/>
              <w:rPr>
                <w:szCs w:val="22"/>
              </w:rPr>
            </w:pPr>
            <w:r w:rsidRPr="007B5BE8">
              <w:rPr>
                <w:szCs w:val="22"/>
              </w:rPr>
              <w:t>přípustná je běžná údržba stávajících staveb ležících v koridoru.</w:t>
            </w:r>
          </w:p>
          <w:p w14:paraId="768AD975" w14:textId="77777777" w:rsidR="001C224B" w:rsidRPr="007B5BE8" w:rsidRDefault="001C224B" w:rsidP="004739A5">
            <w:pPr>
              <w:suppressAutoHyphens/>
              <w:ind w:firstLine="0"/>
              <w:rPr>
                <w:szCs w:val="22"/>
              </w:rPr>
            </w:pPr>
          </w:p>
          <w:p w14:paraId="47C54701" w14:textId="77777777" w:rsidR="001C224B" w:rsidRPr="007B5BE8" w:rsidRDefault="001C224B" w:rsidP="004739A5">
            <w:pPr>
              <w:suppressAutoHyphens/>
              <w:ind w:firstLine="0"/>
              <w:rPr>
                <w:szCs w:val="22"/>
              </w:rPr>
            </w:pPr>
            <w:r w:rsidRPr="007B5BE8">
              <w:rPr>
                <w:szCs w:val="22"/>
              </w:rPr>
              <w:t xml:space="preserve">V místě křížení s koridorem TEE02 je přípustné umístění elektrických vedení VVN, za </w:t>
            </w:r>
            <w:proofErr w:type="gramStart"/>
            <w:r w:rsidRPr="007B5BE8">
              <w:rPr>
                <w:szCs w:val="22"/>
              </w:rPr>
              <w:t>podmínky  vzájemné</w:t>
            </w:r>
            <w:proofErr w:type="gramEnd"/>
            <w:r w:rsidRPr="007B5BE8">
              <w:rPr>
                <w:szCs w:val="22"/>
              </w:rPr>
              <w:t xml:space="preserve"> koordinace se záměrem optimalizace železniční trati.</w:t>
            </w:r>
          </w:p>
          <w:p w14:paraId="7641C19C" w14:textId="77777777" w:rsidR="001C224B" w:rsidRPr="007B5BE8" w:rsidRDefault="001C224B" w:rsidP="004739A5">
            <w:pPr>
              <w:suppressAutoHyphens/>
              <w:ind w:firstLine="0"/>
              <w:rPr>
                <w:szCs w:val="22"/>
              </w:rPr>
            </w:pPr>
          </w:p>
          <w:p w14:paraId="53AD6C1E" w14:textId="77777777" w:rsidR="001C224B" w:rsidRPr="007B5BE8" w:rsidRDefault="001C224B" w:rsidP="004739A5">
            <w:pPr>
              <w:pStyle w:val="Zkladntextodsazen2"/>
              <w:ind w:left="0" w:firstLine="0"/>
              <w:rPr>
                <w:i w:val="0"/>
                <w:szCs w:val="22"/>
              </w:rPr>
            </w:pPr>
          </w:p>
          <w:p w14:paraId="3F198AD9" w14:textId="77777777" w:rsidR="001C224B" w:rsidRPr="007B5BE8" w:rsidRDefault="001C224B" w:rsidP="004739A5">
            <w:pPr>
              <w:ind w:firstLine="0"/>
              <w:rPr>
                <w:szCs w:val="22"/>
              </w:rPr>
            </w:pPr>
            <w:r w:rsidRPr="007B5BE8">
              <w:rPr>
                <w:szCs w:val="22"/>
              </w:rPr>
              <w:lastRenderedPageBreak/>
              <w:t xml:space="preserve">Šířka koridoru: </w:t>
            </w:r>
            <w:proofErr w:type="gramStart"/>
            <w:r w:rsidRPr="007B5BE8">
              <w:rPr>
                <w:szCs w:val="22"/>
              </w:rPr>
              <w:t>120m</w:t>
            </w:r>
            <w:proofErr w:type="gramEnd"/>
            <w:r w:rsidR="00E756C8" w:rsidRPr="007B5BE8">
              <w:rPr>
                <w:szCs w:val="22"/>
              </w:rPr>
              <w:t>, se zpřesněním na severozápadním okraji řešeného území (v místě kolize se stávající zástavbou, zúžení koridoru na 65m) a v místě kolize s lomem (zúžení na 78m)</w:t>
            </w:r>
            <w:r w:rsidRPr="007B5BE8">
              <w:rPr>
                <w:szCs w:val="22"/>
              </w:rPr>
              <w:t>.</w:t>
            </w:r>
          </w:p>
          <w:p w14:paraId="51F07967" w14:textId="77777777" w:rsidR="001C224B" w:rsidRPr="007B5BE8" w:rsidRDefault="001C224B" w:rsidP="004739A5">
            <w:pPr>
              <w:ind w:firstLine="0"/>
              <w:rPr>
                <w:szCs w:val="22"/>
              </w:rPr>
            </w:pPr>
          </w:p>
          <w:p w14:paraId="116E44B4" w14:textId="77777777" w:rsidR="001C224B" w:rsidRPr="007B5BE8" w:rsidRDefault="001C224B" w:rsidP="004739A5">
            <w:pPr>
              <w:ind w:firstLine="0"/>
              <w:rPr>
                <w:szCs w:val="22"/>
              </w:rPr>
            </w:pPr>
            <w:r w:rsidRPr="007B5BE8">
              <w:rPr>
                <w:szCs w:val="22"/>
              </w:rPr>
              <w:t>Specifická koncepční opatření pro využití koridoru:</w:t>
            </w:r>
          </w:p>
          <w:p w14:paraId="4E4E7087" w14:textId="77777777" w:rsidR="001C224B" w:rsidRPr="007B5BE8" w:rsidRDefault="001C224B" w:rsidP="004739A5">
            <w:pPr>
              <w:numPr>
                <w:ilvl w:val="0"/>
                <w:numId w:val="31"/>
              </w:numPr>
              <w:suppressAutoHyphens/>
              <w:ind w:left="214" w:hanging="214"/>
              <w:rPr>
                <w:szCs w:val="22"/>
              </w:rPr>
            </w:pPr>
            <w:r w:rsidRPr="007B5BE8">
              <w:rPr>
                <w:szCs w:val="22"/>
              </w:rPr>
              <w:t>V průběhu výstavby respektovat požadavky ochrany obyvatel, zejména minimalizovat průjezdy nákladních vozidel a stavební techniky přes obytnou zástavbu obcí, v místech nutného pohybu vozidel a techniky zajistit pravidelné čištění komunikací. Neumisťovat emisně významná zařízení stavby do míst kontaktu s obytnou zástavbou.</w:t>
            </w:r>
          </w:p>
          <w:p w14:paraId="323FBB4B" w14:textId="77777777" w:rsidR="001C224B" w:rsidRPr="007B5BE8" w:rsidRDefault="001C224B" w:rsidP="004739A5">
            <w:pPr>
              <w:numPr>
                <w:ilvl w:val="0"/>
                <w:numId w:val="31"/>
              </w:numPr>
              <w:suppressAutoHyphens/>
              <w:ind w:left="214" w:hanging="214"/>
              <w:rPr>
                <w:szCs w:val="22"/>
              </w:rPr>
            </w:pPr>
            <w:r w:rsidRPr="007B5BE8">
              <w:rPr>
                <w:szCs w:val="22"/>
              </w:rPr>
              <w:t>Realizovat protihluková opatření.</w:t>
            </w:r>
          </w:p>
          <w:p w14:paraId="5200F454" w14:textId="77777777" w:rsidR="001C224B" w:rsidRPr="007B5BE8" w:rsidRDefault="001C224B" w:rsidP="004739A5">
            <w:pPr>
              <w:numPr>
                <w:ilvl w:val="0"/>
                <w:numId w:val="31"/>
              </w:numPr>
              <w:suppressAutoHyphens/>
              <w:ind w:left="214" w:hanging="214"/>
              <w:rPr>
                <w:szCs w:val="22"/>
              </w:rPr>
            </w:pPr>
            <w:r w:rsidRPr="007B5BE8">
              <w:rPr>
                <w:szCs w:val="22"/>
              </w:rPr>
              <w:t>Zajistit splnění hlukových limitů u veškeré chráněné zástavby.</w:t>
            </w:r>
          </w:p>
          <w:p w14:paraId="09AA0A51" w14:textId="77777777" w:rsidR="001C224B" w:rsidRPr="007B5BE8" w:rsidRDefault="001C224B" w:rsidP="004739A5">
            <w:pPr>
              <w:numPr>
                <w:ilvl w:val="0"/>
                <w:numId w:val="31"/>
              </w:numPr>
              <w:suppressAutoHyphens/>
              <w:ind w:left="214" w:hanging="214"/>
              <w:rPr>
                <w:szCs w:val="22"/>
              </w:rPr>
            </w:pPr>
            <w:r w:rsidRPr="007B5BE8">
              <w:rPr>
                <w:szCs w:val="22"/>
              </w:rPr>
              <w:t>Zajistit opatření k vyloučení negativního vlivu na skladebné prvky USES.</w:t>
            </w:r>
          </w:p>
          <w:p w14:paraId="5B5A8A0F" w14:textId="77777777" w:rsidR="001C224B" w:rsidRPr="007B5BE8" w:rsidRDefault="001C224B" w:rsidP="004739A5">
            <w:pPr>
              <w:numPr>
                <w:ilvl w:val="0"/>
                <w:numId w:val="31"/>
              </w:numPr>
              <w:suppressAutoHyphens/>
              <w:ind w:left="214" w:hanging="214"/>
              <w:rPr>
                <w:szCs w:val="22"/>
              </w:rPr>
            </w:pPr>
            <w:r w:rsidRPr="007B5BE8">
              <w:rPr>
                <w:szCs w:val="22"/>
              </w:rPr>
              <w:t xml:space="preserve">Minimalizace pojezdů mechanizace mimo těleso trati. </w:t>
            </w:r>
          </w:p>
          <w:p w14:paraId="3B6F49FA" w14:textId="77777777" w:rsidR="001C224B" w:rsidRPr="007B5BE8" w:rsidRDefault="001C224B" w:rsidP="004739A5">
            <w:pPr>
              <w:numPr>
                <w:ilvl w:val="0"/>
                <w:numId w:val="31"/>
              </w:numPr>
              <w:suppressAutoHyphens/>
              <w:ind w:left="214" w:hanging="214"/>
              <w:rPr>
                <w:szCs w:val="22"/>
              </w:rPr>
            </w:pPr>
            <w:r w:rsidRPr="007B5BE8">
              <w:rPr>
                <w:szCs w:val="22"/>
              </w:rPr>
              <w:t>Harmonogram stavebních prací uzpůsobit dle doby hnízdění.</w:t>
            </w:r>
          </w:p>
          <w:p w14:paraId="3775BE35" w14:textId="77777777" w:rsidR="001C224B" w:rsidRPr="007B5BE8" w:rsidRDefault="001C224B" w:rsidP="004739A5">
            <w:pPr>
              <w:numPr>
                <w:ilvl w:val="0"/>
                <w:numId w:val="31"/>
              </w:numPr>
              <w:suppressAutoHyphens/>
              <w:ind w:left="214" w:hanging="214"/>
              <w:rPr>
                <w:szCs w:val="22"/>
              </w:rPr>
            </w:pPr>
            <w:r w:rsidRPr="007B5BE8">
              <w:rPr>
                <w:szCs w:val="22"/>
              </w:rPr>
              <w:t>Minimalizovat vlivy na zásoby nerostných surovin (CHLÚ zemního plynu, prognózní zdroj). Minimalizovat vlivy terénních nestabilit na těleso stavby v rámci jejího technického řešení.</w:t>
            </w:r>
          </w:p>
          <w:p w14:paraId="3B0ECE8C" w14:textId="77777777" w:rsidR="001C224B" w:rsidRPr="007B5BE8" w:rsidRDefault="001C224B" w:rsidP="004739A5">
            <w:pPr>
              <w:numPr>
                <w:ilvl w:val="0"/>
                <w:numId w:val="31"/>
              </w:numPr>
              <w:suppressAutoHyphens/>
              <w:ind w:left="214" w:hanging="214"/>
              <w:rPr>
                <w:szCs w:val="22"/>
              </w:rPr>
            </w:pPr>
            <w:r w:rsidRPr="007B5BE8">
              <w:rPr>
                <w:szCs w:val="22"/>
              </w:rPr>
              <w:t xml:space="preserve">V rámci technického řešení minimalizovat vlivy na odtokové poměry, OP vodních zdrojů II. a </w:t>
            </w:r>
            <w:proofErr w:type="spellStart"/>
            <w:r w:rsidRPr="007B5BE8">
              <w:rPr>
                <w:szCs w:val="22"/>
              </w:rPr>
              <w:t>II.b</w:t>
            </w:r>
            <w:proofErr w:type="spellEnd"/>
            <w:r w:rsidRPr="007B5BE8">
              <w:rPr>
                <w:szCs w:val="22"/>
              </w:rPr>
              <w:t>.</w:t>
            </w:r>
          </w:p>
        </w:tc>
      </w:tr>
    </w:tbl>
    <w:p w14:paraId="7863606F" w14:textId="77777777" w:rsidR="001C224B" w:rsidRPr="007B5BE8" w:rsidRDefault="001C224B" w:rsidP="001C224B">
      <w:pPr>
        <w:ind w:firstLine="567"/>
        <w:rPr>
          <w:i/>
          <w:iCs/>
        </w:rPr>
      </w:pPr>
    </w:p>
    <w:p w14:paraId="17776A2D" w14:textId="77777777" w:rsidR="001C224B" w:rsidRDefault="001C224B" w:rsidP="001C224B">
      <w:pPr>
        <w:ind w:firstLine="567"/>
      </w:pPr>
      <w:r w:rsidRPr="007B5BE8">
        <w:rPr>
          <w:b/>
        </w:rPr>
        <w:t>Vztah regulace uvedené pro koridor a pro části ploch s rozdílným způsobem využití, nad kterými je koridor vymezen</w:t>
      </w:r>
      <w:r w:rsidRPr="007B5BE8">
        <w:t>: do doby započetí užívání dokončené stavby dopravní infrastruktury, pro které je koridor vymezen, se ve vymezeném koridoru použijí pouze podmínky využití stanovené pro koridor dopravní nebo technické infrastruktury, zatímco podmínky využití překrytých ploch se použijí až po započetí užívání dokončené stavby.</w:t>
      </w:r>
    </w:p>
    <w:p w14:paraId="5B3110E5" w14:textId="77777777" w:rsidR="00E11C0C" w:rsidRPr="007B5BE8" w:rsidRDefault="00E11C0C" w:rsidP="001C224B">
      <w:pPr>
        <w:ind w:firstLine="567"/>
      </w:pPr>
    </w:p>
    <w:p w14:paraId="04620526" w14:textId="77777777" w:rsidR="009B70E2" w:rsidRPr="007B5BE8" w:rsidRDefault="009B70E2" w:rsidP="000F78B2">
      <w:pPr>
        <w:pStyle w:val="Zkladntextodsazen3"/>
        <w:spacing w:before="240" w:after="60"/>
        <w:rPr>
          <w:b/>
          <w:i w:val="0"/>
        </w:rPr>
      </w:pPr>
      <w:r w:rsidRPr="007B5BE8">
        <w:rPr>
          <w:b/>
          <w:i w:val="0"/>
        </w:rPr>
        <w:t>Cyklistická</w:t>
      </w:r>
      <w:r w:rsidR="00DB54FE" w:rsidRPr="007B5BE8">
        <w:rPr>
          <w:b/>
          <w:i w:val="0"/>
        </w:rPr>
        <w:t>, turistická</w:t>
      </w:r>
      <w:r w:rsidRPr="007B5BE8">
        <w:rPr>
          <w:b/>
          <w:i w:val="0"/>
        </w:rPr>
        <w:t xml:space="preserve"> a pěší doprava</w:t>
      </w:r>
    </w:p>
    <w:p w14:paraId="3F6C421F" w14:textId="77777777" w:rsidR="00B0337E" w:rsidRPr="007B5BE8" w:rsidRDefault="00B0337E" w:rsidP="000F78B2">
      <w:pPr>
        <w:ind w:firstLine="567"/>
        <w:rPr>
          <w:iCs/>
        </w:rPr>
      </w:pPr>
      <w:r w:rsidRPr="007B5BE8">
        <w:rPr>
          <w:iCs/>
        </w:rPr>
        <w:t>Územní plán vymezuje novou cyklostezku Bohutice nádraží – Olbramovice – Branišovice, která je v převážné části řešeného území vedena podél Olbramovického potoka.</w:t>
      </w:r>
    </w:p>
    <w:p w14:paraId="37316565" w14:textId="77777777" w:rsidR="00DB54FE" w:rsidRPr="007B5BE8" w:rsidRDefault="00DB54FE" w:rsidP="000F78B2">
      <w:pPr>
        <w:ind w:firstLine="567"/>
      </w:pPr>
      <w:r w:rsidRPr="007B5BE8">
        <w:t>Na uzlových bodech cyklostezek</w:t>
      </w:r>
      <w:r w:rsidR="00B0337E" w:rsidRPr="007B5BE8">
        <w:t xml:space="preserve"> a</w:t>
      </w:r>
      <w:r w:rsidRPr="007B5BE8">
        <w:t xml:space="preserve"> cyklotras bude doplněn mobiliář s informační a odpočinkovou funkcí (informační tabule, mapy, přístřešky, hygienické vybavení).</w:t>
      </w:r>
    </w:p>
    <w:p w14:paraId="7D0BAE20" w14:textId="77777777" w:rsidR="009B70E2" w:rsidRPr="007B5BE8" w:rsidRDefault="00DB54FE" w:rsidP="000F78B2">
      <w:pPr>
        <w:ind w:firstLine="567"/>
      </w:pPr>
      <w:r w:rsidRPr="007B5BE8">
        <w:t xml:space="preserve">Podél frekventovaných silnic a místních komunikací budou </w:t>
      </w:r>
      <w:r w:rsidR="005817BB" w:rsidRPr="007B5BE8">
        <w:t xml:space="preserve">v zastavěném území </w:t>
      </w:r>
      <w:r w:rsidRPr="007B5BE8">
        <w:t>dobudovány komunikace pro pěší (chodníky)</w:t>
      </w:r>
      <w:r w:rsidR="004C4F61" w:rsidRPr="007B5BE8">
        <w:t>, které budou umístěny v plochách DS a UP.</w:t>
      </w:r>
    </w:p>
    <w:p w14:paraId="44240B0B" w14:textId="77777777" w:rsidR="00054FF4" w:rsidRPr="007B5BE8" w:rsidRDefault="00054FF4">
      <w:pPr>
        <w:pStyle w:val="Odrkov"/>
        <w:spacing w:before="0"/>
        <w:rPr>
          <w:i/>
        </w:rPr>
      </w:pPr>
    </w:p>
    <w:p w14:paraId="35C883EE" w14:textId="77777777" w:rsidR="007B5BE8" w:rsidRPr="007B5BE8" w:rsidRDefault="007B5BE8">
      <w:pPr>
        <w:pStyle w:val="Odrkov"/>
        <w:spacing w:before="0"/>
        <w:rPr>
          <w:i/>
        </w:rPr>
      </w:pPr>
    </w:p>
    <w:p w14:paraId="687A209E" w14:textId="77777777" w:rsidR="00E11C0C" w:rsidRDefault="00E11C0C">
      <w:pPr>
        <w:ind w:firstLine="0"/>
        <w:jc w:val="left"/>
        <w:rPr>
          <w:i/>
          <w:szCs w:val="20"/>
        </w:rPr>
      </w:pPr>
      <w:r>
        <w:rPr>
          <w:i/>
        </w:rPr>
        <w:br w:type="page"/>
      </w:r>
    </w:p>
    <w:p w14:paraId="30424177" w14:textId="77777777" w:rsidR="007B5BE8" w:rsidRPr="007B5BE8" w:rsidRDefault="007B5BE8">
      <w:pPr>
        <w:pStyle w:val="Odrkov"/>
        <w:spacing w:before="0"/>
        <w:rPr>
          <w:i/>
        </w:rPr>
      </w:pPr>
    </w:p>
    <w:p w14:paraId="78D63391" w14:textId="77777777" w:rsidR="004E2157" w:rsidRPr="007B5BE8" w:rsidRDefault="004E2157" w:rsidP="000531E4">
      <w:pPr>
        <w:pStyle w:val="Nadpis3"/>
      </w:pPr>
      <w:bookmarkStart w:id="30" w:name="_Technická_infrastruktura"/>
      <w:bookmarkStart w:id="31" w:name="_Toc517101658"/>
      <w:bookmarkEnd w:id="30"/>
      <w:r w:rsidRPr="007B5BE8">
        <w:t>Technická infrastruktura</w:t>
      </w:r>
      <w:r w:rsidR="003670B0" w:rsidRPr="007B5BE8">
        <w:t>, plochy a koridory pro technickou infrastrukturu</w:t>
      </w:r>
      <w:bookmarkEnd w:id="31"/>
    </w:p>
    <w:p w14:paraId="4C852A80" w14:textId="77777777" w:rsidR="00B7616F" w:rsidRPr="007B5BE8" w:rsidRDefault="00B7616F" w:rsidP="0084210F">
      <w:pPr>
        <w:rPr>
          <w:b/>
          <w:i/>
          <w:caps/>
        </w:rPr>
      </w:pPr>
      <w:bookmarkStart w:id="32" w:name="_Toc421015413"/>
    </w:p>
    <w:p w14:paraId="2BBC4ED6" w14:textId="77777777" w:rsidR="009477FA" w:rsidRPr="007B5BE8" w:rsidRDefault="009477FA" w:rsidP="003F3BD5">
      <w:pPr>
        <w:ind w:firstLine="567"/>
      </w:pPr>
      <w:r w:rsidRPr="007B5BE8">
        <w:t xml:space="preserve">Plochy technické infrastruktury </w:t>
      </w:r>
      <w:r w:rsidR="003F3BD5" w:rsidRPr="007B5BE8">
        <w:t>(TI) nejsou podrobněji členěny.</w:t>
      </w:r>
    </w:p>
    <w:p w14:paraId="72293584" w14:textId="77777777" w:rsidR="009477FA" w:rsidRPr="007B5BE8" w:rsidRDefault="009477FA" w:rsidP="0084210F">
      <w:pPr>
        <w:rPr>
          <w:b/>
          <w:i/>
          <w:caps/>
        </w:rPr>
      </w:pPr>
    </w:p>
    <w:p w14:paraId="31F6F7A0" w14:textId="77777777" w:rsidR="008D5817" w:rsidRPr="007B5BE8" w:rsidRDefault="008D5817" w:rsidP="0084210F">
      <w:pPr>
        <w:rPr>
          <w:b/>
          <w:i/>
          <w:caps/>
        </w:rPr>
      </w:pPr>
    </w:p>
    <w:p w14:paraId="6A86738A" w14:textId="77777777" w:rsidR="004E2157" w:rsidRPr="007B5BE8" w:rsidRDefault="004E2157" w:rsidP="00C4533E">
      <w:pPr>
        <w:ind w:firstLine="567"/>
        <w:rPr>
          <w:b/>
          <w:caps/>
        </w:rPr>
      </w:pPr>
      <w:r w:rsidRPr="007B5BE8">
        <w:rPr>
          <w:b/>
          <w:caps/>
        </w:rPr>
        <w:t>Zásobování vodou</w:t>
      </w:r>
    </w:p>
    <w:p w14:paraId="430B5ABC" w14:textId="77777777" w:rsidR="00C4533E" w:rsidRPr="007B5BE8" w:rsidRDefault="00C4533E" w:rsidP="00C4533E">
      <w:pPr>
        <w:ind w:firstLine="567"/>
        <w:rPr>
          <w:iCs/>
        </w:rPr>
      </w:pPr>
    </w:p>
    <w:p w14:paraId="25A4C3D4" w14:textId="77777777" w:rsidR="009B70E2" w:rsidRPr="007B5BE8" w:rsidRDefault="009B70E2" w:rsidP="00C4533E">
      <w:pPr>
        <w:ind w:firstLine="567"/>
        <w:rPr>
          <w:iCs/>
        </w:rPr>
      </w:pPr>
      <w:r w:rsidRPr="007B5BE8">
        <w:rPr>
          <w:iCs/>
        </w:rPr>
        <w:t xml:space="preserve">Koncepce zásobování </w:t>
      </w:r>
      <w:r w:rsidR="001B2D3E" w:rsidRPr="007B5BE8">
        <w:rPr>
          <w:iCs/>
        </w:rPr>
        <w:t>obce</w:t>
      </w:r>
      <w:r w:rsidRPr="007B5BE8">
        <w:rPr>
          <w:iCs/>
        </w:rPr>
        <w:t xml:space="preserve"> </w:t>
      </w:r>
      <w:r w:rsidR="00FA7C60" w:rsidRPr="007B5BE8">
        <w:rPr>
          <w:iCs/>
        </w:rPr>
        <w:t>vodou z veřejného vodovodu</w:t>
      </w:r>
      <w:r w:rsidR="0046573E" w:rsidRPr="007B5BE8">
        <w:rPr>
          <w:iCs/>
        </w:rPr>
        <w:t>,</w:t>
      </w:r>
      <w:r w:rsidR="00FA7C60" w:rsidRPr="007B5BE8">
        <w:rPr>
          <w:iCs/>
        </w:rPr>
        <w:t xml:space="preserve"> </w:t>
      </w:r>
      <w:r w:rsidR="0046573E" w:rsidRPr="007B5BE8">
        <w:rPr>
          <w:iCs/>
        </w:rPr>
        <w:t xml:space="preserve">ze skupinového vodovodu Loděnice, </w:t>
      </w:r>
      <w:r w:rsidRPr="007B5BE8">
        <w:rPr>
          <w:iCs/>
        </w:rPr>
        <w:t xml:space="preserve">se nemění. </w:t>
      </w:r>
    </w:p>
    <w:p w14:paraId="3CF95436" w14:textId="77777777" w:rsidR="00DF76B1" w:rsidRPr="007B5BE8" w:rsidRDefault="001762F2" w:rsidP="00C4533E">
      <w:pPr>
        <w:ind w:firstLine="567"/>
        <w:rPr>
          <w:iCs/>
        </w:rPr>
      </w:pPr>
      <w:r w:rsidRPr="007B5BE8">
        <w:rPr>
          <w:iCs/>
        </w:rPr>
        <w:t xml:space="preserve">Zastavitelné plochy vymezené územním plánem </w:t>
      </w:r>
      <w:r w:rsidR="0046573E" w:rsidRPr="007B5BE8">
        <w:rPr>
          <w:iCs/>
        </w:rPr>
        <w:t>Olbramovice</w:t>
      </w:r>
      <w:r w:rsidR="004E2157" w:rsidRPr="007B5BE8">
        <w:rPr>
          <w:iCs/>
        </w:rPr>
        <w:t xml:space="preserve"> budou napojeny na vod</w:t>
      </w:r>
      <w:r w:rsidR="00F52E7C" w:rsidRPr="007B5BE8">
        <w:rPr>
          <w:iCs/>
        </w:rPr>
        <w:t>ovodní síť pro veřejnou potřebu.</w:t>
      </w:r>
      <w:r w:rsidR="00DF76B1" w:rsidRPr="007B5BE8">
        <w:rPr>
          <w:iCs/>
        </w:rPr>
        <w:t xml:space="preserve"> Napojení jednotlivých zastavitelných ploch na vodovod vyplývá výkres</w:t>
      </w:r>
      <w:r w:rsidR="0046573E" w:rsidRPr="007B5BE8">
        <w:rPr>
          <w:iCs/>
        </w:rPr>
        <w:t>ové části územního plánu. Výkres I.04</w:t>
      </w:r>
      <w:r w:rsidR="00DF76B1" w:rsidRPr="007B5BE8">
        <w:rPr>
          <w:iCs/>
        </w:rPr>
        <w:t xml:space="preserve"> obsahuje stávající vodovody i navrhované vodovodní řady. V</w:t>
      </w:r>
      <w:r w:rsidR="0046573E" w:rsidRPr="007B5BE8">
        <w:rPr>
          <w:iCs/>
        </w:rPr>
        <w:t> </w:t>
      </w:r>
      <w:r w:rsidR="00DF76B1" w:rsidRPr="007B5BE8">
        <w:rPr>
          <w:iCs/>
        </w:rPr>
        <w:t>plo</w:t>
      </w:r>
      <w:r w:rsidR="0046573E" w:rsidRPr="007B5BE8">
        <w:rPr>
          <w:iCs/>
        </w:rPr>
        <w:t>še Z04 upřesní</w:t>
      </w:r>
      <w:r w:rsidR="00DF76B1" w:rsidRPr="007B5BE8">
        <w:rPr>
          <w:iCs/>
        </w:rPr>
        <w:t xml:space="preserve"> polohu sítí </w:t>
      </w:r>
      <w:r w:rsidR="0046573E" w:rsidRPr="007B5BE8">
        <w:rPr>
          <w:iCs/>
        </w:rPr>
        <w:t xml:space="preserve">veřejné </w:t>
      </w:r>
      <w:r w:rsidR="00DF76B1" w:rsidRPr="007B5BE8">
        <w:rPr>
          <w:iCs/>
        </w:rPr>
        <w:t xml:space="preserve">technické infrastruktury </w:t>
      </w:r>
      <w:r w:rsidR="0046573E" w:rsidRPr="007B5BE8">
        <w:rPr>
          <w:iCs/>
        </w:rPr>
        <w:t xml:space="preserve">regulační plán, v ploše Z11 pak </w:t>
      </w:r>
      <w:r w:rsidR="00DF76B1" w:rsidRPr="007B5BE8">
        <w:rPr>
          <w:iCs/>
        </w:rPr>
        <w:t xml:space="preserve">územní studie. </w:t>
      </w:r>
    </w:p>
    <w:p w14:paraId="44207E4C" w14:textId="77777777" w:rsidR="004E2157" w:rsidRPr="007B5BE8" w:rsidRDefault="004E2157">
      <w:pPr>
        <w:ind w:firstLine="540"/>
        <w:rPr>
          <w:i/>
        </w:rPr>
      </w:pPr>
    </w:p>
    <w:p w14:paraId="2D9A0BEB" w14:textId="77777777" w:rsidR="009B70E2" w:rsidRPr="007B5BE8" w:rsidRDefault="009B70E2" w:rsidP="009B70E2">
      <w:pPr>
        <w:pStyle w:val="Odrkov"/>
        <w:spacing w:before="0"/>
        <w:rPr>
          <w:b/>
        </w:rPr>
      </w:pPr>
      <w:r w:rsidRPr="007B5BE8">
        <w:rPr>
          <w:b/>
        </w:rPr>
        <w:t>Zabezpečení požární vody</w:t>
      </w:r>
    </w:p>
    <w:p w14:paraId="09C7F5D7" w14:textId="77777777" w:rsidR="009B70E2" w:rsidRPr="007B5BE8" w:rsidRDefault="009B70E2" w:rsidP="009B70E2">
      <w:pPr>
        <w:pStyle w:val="Odrkov"/>
        <w:spacing w:before="0"/>
        <w:rPr>
          <w:b/>
        </w:rPr>
      </w:pPr>
    </w:p>
    <w:p w14:paraId="572EE6D0" w14:textId="77777777" w:rsidR="00570A83" w:rsidRPr="007B5BE8" w:rsidRDefault="00570A83" w:rsidP="00570A83">
      <w:pPr>
        <w:ind w:firstLine="540"/>
        <w:rPr>
          <w:iCs/>
        </w:rPr>
      </w:pPr>
      <w:r w:rsidRPr="007B5BE8">
        <w:rPr>
          <w:iCs/>
        </w:rPr>
        <w:t>Nové vodovodní řady budou sloužit jako zdroj požární vody a budou dimenzovány pro tyto účely dle aktuálně platných předpisů. Na vodovodních řadech budou osazeny požární hydranty, jejich poloha bude upřesněna v navazujícím řízení.</w:t>
      </w:r>
    </w:p>
    <w:p w14:paraId="3D598BC2" w14:textId="77777777" w:rsidR="004E2157" w:rsidRPr="007B5BE8" w:rsidRDefault="004E2157">
      <w:pPr>
        <w:pStyle w:val="Zkladntextodsazen"/>
        <w:rPr>
          <w:i/>
          <w:szCs w:val="24"/>
        </w:rPr>
      </w:pPr>
    </w:p>
    <w:p w14:paraId="2F537548" w14:textId="77777777" w:rsidR="002D3CF2" w:rsidRPr="007B5BE8" w:rsidRDefault="002D3CF2">
      <w:pPr>
        <w:pStyle w:val="Zkladntextodsazen"/>
        <w:rPr>
          <w:szCs w:val="24"/>
        </w:rPr>
      </w:pPr>
    </w:p>
    <w:p w14:paraId="2FC722E6" w14:textId="77777777" w:rsidR="009B70E2" w:rsidRPr="007B5BE8" w:rsidRDefault="009B70E2" w:rsidP="009B70E2">
      <w:pPr>
        <w:pStyle w:val="Odrkov"/>
        <w:spacing w:before="0"/>
        <w:rPr>
          <w:b/>
          <w:caps/>
        </w:rPr>
      </w:pPr>
      <w:bookmarkStart w:id="33" w:name="_Toc421015414"/>
      <w:bookmarkStart w:id="34" w:name="_Toc445799192"/>
      <w:bookmarkStart w:id="35" w:name="_Toc446133860"/>
      <w:bookmarkEnd w:id="32"/>
      <w:r w:rsidRPr="007B5BE8">
        <w:rPr>
          <w:b/>
          <w:caps/>
        </w:rPr>
        <w:t>Odkanaliz</w:t>
      </w:r>
      <w:bookmarkStart w:id="36" w:name="Odkanalizování"/>
      <w:bookmarkEnd w:id="36"/>
      <w:r w:rsidRPr="007B5BE8">
        <w:rPr>
          <w:b/>
          <w:caps/>
        </w:rPr>
        <w:t>ování a čištění odpadních vod</w:t>
      </w:r>
    </w:p>
    <w:p w14:paraId="05929FEF" w14:textId="77777777" w:rsidR="009B70E2" w:rsidRPr="007B5BE8" w:rsidRDefault="009B70E2" w:rsidP="009B70E2">
      <w:pPr>
        <w:tabs>
          <w:tab w:val="left" w:pos="284"/>
          <w:tab w:val="left" w:pos="2835"/>
        </w:tabs>
        <w:ind w:left="709" w:hanging="169"/>
      </w:pPr>
    </w:p>
    <w:p w14:paraId="650E4726" w14:textId="77777777" w:rsidR="009B70E2" w:rsidRPr="007B5BE8" w:rsidRDefault="002F7A89" w:rsidP="002F7A89">
      <w:pPr>
        <w:ind w:firstLine="540"/>
        <w:rPr>
          <w:iCs/>
        </w:rPr>
      </w:pPr>
      <w:r w:rsidRPr="007B5BE8">
        <w:rPr>
          <w:iCs/>
        </w:rPr>
        <w:t>Systém nakládání s dešťovými vodami a splaškovými odpadními vodami, založený na principu oddílné kanalizace, je stabilizován.</w:t>
      </w:r>
    </w:p>
    <w:p w14:paraId="6FCC66E7" w14:textId="77777777" w:rsidR="002F7A89" w:rsidRPr="007B5BE8" w:rsidRDefault="002F7A89" w:rsidP="002F7A89">
      <w:pPr>
        <w:ind w:firstLine="540"/>
        <w:rPr>
          <w:iCs/>
        </w:rPr>
      </w:pPr>
      <w:r w:rsidRPr="007B5BE8">
        <w:rPr>
          <w:iCs/>
        </w:rPr>
        <w:t>V návrhovém období územního plánu budou o</w:t>
      </w:r>
      <w:r w:rsidRPr="007B5BE8">
        <w:t>dpadní vody z městyse Olbramovice nadále přečerpávány do kanalizační sítě obce Branišovice a čištěny na společné ČOV Branišovice.</w:t>
      </w:r>
    </w:p>
    <w:p w14:paraId="0F948D8E" w14:textId="77777777" w:rsidR="009B70E2" w:rsidRPr="007B5BE8" w:rsidRDefault="00115ACB" w:rsidP="002F7A89">
      <w:pPr>
        <w:ind w:firstLine="540"/>
        <w:rPr>
          <w:iCs/>
        </w:rPr>
      </w:pPr>
      <w:r w:rsidRPr="007B5BE8">
        <w:rPr>
          <w:iCs/>
        </w:rPr>
        <w:t xml:space="preserve">Územní plán řeší odkanalizování nových zastavitelných ploch. </w:t>
      </w:r>
    </w:p>
    <w:p w14:paraId="510727C6" w14:textId="77777777" w:rsidR="00FA7C60" w:rsidRPr="007B5BE8" w:rsidRDefault="00FA7C60" w:rsidP="00FA7C60">
      <w:pPr>
        <w:pStyle w:val="Default"/>
      </w:pPr>
    </w:p>
    <w:p w14:paraId="1A8DB0B2" w14:textId="77777777" w:rsidR="00FA7C60" w:rsidRPr="007B5BE8" w:rsidRDefault="00FA7C60" w:rsidP="00FA7C60">
      <w:pPr>
        <w:ind w:firstLine="540"/>
        <w:rPr>
          <w:iCs/>
        </w:rPr>
      </w:pPr>
      <w:r w:rsidRPr="007B5BE8">
        <w:rPr>
          <w:iCs/>
        </w:rPr>
        <w:t xml:space="preserve">Srážkové vody budou likvidovány vsakem na pozemku majitele nemovitosti. Srážkové vody z komunikací a veřejných ploch budou odváděny s využitím přírodní i umělé retence </w:t>
      </w:r>
      <w:r w:rsidR="002F7A89" w:rsidRPr="007B5BE8">
        <w:rPr>
          <w:iCs/>
        </w:rPr>
        <w:t xml:space="preserve">dešťovými </w:t>
      </w:r>
      <w:r w:rsidRPr="007B5BE8">
        <w:rPr>
          <w:iCs/>
        </w:rPr>
        <w:t xml:space="preserve">stokami či otevřenými mělkými příkopy do vodních toků. Před zaústěním do vodoteče budou po vyhodnocení možného znečištění na stokách osazeny lapače štěrku, ropných látek a vybudovány usazovací nádrže. </w:t>
      </w:r>
    </w:p>
    <w:p w14:paraId="48C0675E" w14:textId="77777777" w:rsidR="000154F6" w:rsidRPr="007B5BE8" w:rsidRDefault="000154F6" w:rsidP="00FA7C60">
      <w:pPr>
        <w:ind w:firstLine="540"/>
        <w:rPr>
          <w:iCs/>
        </w:rPr>
      </w:pPr>
      <w:r w:rsidRPr="007B5BE8">
        <w:rPr>
          <w:iCs/>
        </w:rPr>
        <w:t>V ploše Z04 upřesní polohu kanalizací regulační plán, v ploše Z11 pak územní studie.</w:t>
      </w:r>
    </w:p>
    <w:p w14:paraId="184A5EA9" w14:textId="77777777" w:rsidR="00AB7449" w:rsidRPr="007B5BE8" w:rsidRDefault="00AB7449" w:rsidP="009B70E2">
      <w:pPr>
        <w:ind w:firstLine="540"/>
        <w:rPr>
          <w:i/>
        </w:rPr>
      </w:pPr>
    </w:p>
    <w:p w14:paraId="781E473E" w14:textId="77777777" w:rsidR="009B70E2" w:rsidRPr="007B5BE8" w:rsidRDefault="009B70E2" w:rsidP="009B70E2">
      <w:pPr>
        <w:pStyle w:val="Odrkov"/>
        <w:spacing w:before="0"/>
        <w:rPr>
          <w:b/>
          <w:caps/>
        </w:rPr>
      </w:pPr>
      <w:bookmarkStart w:id="37" w:name="_Toc421015415"/>
      <w:bookmarkEnd w:id="33"/>
      <w:bookmarkEnd w:id="34"/>
      <w:bookmarkEnd w:id="35"/>
      <w:r w:rsidRPr="007B5BE8">
        <w:rPr>
          <w:b/>
          <w:caps/>
        </w:rPr>
        <w:t>Zásobování elektrickou energií</w:t>
      </w:r>
    </w:p>
    <w:p w14:paraId="3CA00B29" w14:textId="77777777" w:rsidR="009B70E2" w:rsidRPr="007B5BE8" w:rsidRDefault="009B70E2" w:rsidP="009B70E2">
      <w:pPr>
        <w:ind w:firstLine="540"/>
        <w:rPr>
          <w:i/>
          <w:iCs/>
        </w:rPr>
      </w:pPr>
    </w:p>
    <w:p w14:paraId="62D904A0" w14:textId="77777777" w:rsidR="00C4533E" w:rsidRPr="007B5BE8" w:rsidRDefault="00C4533E" w:rsidP="00C4533E">
      <w:pPr>
        <w:pStyle w:val="Odrkov"/>
        <w:spacing w:before="0"/>
        <w:rPr>
          <w:iCs/>
        </w:rPr>
      </w:pPr>
      <w:r w:rsidRPr="007B5BE8">
        <w:t>Územní plán vymezuje, resp. zpřesňuje západně od městyse koridor TEE02 pro umístění technické infrastruktury (dvojitého elektrického vedení 400 </w:t>
      </w:r>
      <w:proofErr w:type="spellStart"/>
      <w:r w:rsidRPr="007B5BE8">
        <w:t>kV</w:t>
      </w:r>
      <w:proofErr w:type="spellEnd"/>
      <w:r w:rsidRPr="007B5BE8">
        <w:t xml:space="preserve">), označený v Politice územního rozvoje E12 a v ZÚR kraje TEE02. </w:t>
      </w:r>
    </w:p>
    <w:p w14:paraId="3A935B12" w14:textId="77777777" w:rsidR="00C4533E" w:rsidRPr="007B5BE8" w:rsidRDefault="00C4533E" w:rsidP="00C4533E">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04"/>
        <w:gridCol w:w="2643"/>
        <w:gridCol w:w="5400"/>
      </w:tblGrid>
      <w:tr w:rsidR="00C4533E" w:rsidRPr="007B5BE8" w14:paraId="7F507DAF" w14:textId="77777777" w:rsidTr="004739A5">
        <w:tc>
          <w:tcPr>
            <w:tcW w:w="1204" w:type="dxa"/>
          </w:tcPr>
          <w:p w14:paraId="42199F6D" w14:textId="77777777" w:rsidR="00C4533E" w:rsidRPr="007B5BE8" w:rsidRDefault="00C4533E" w:rsidP="004739A5">
            <w:pPr>
              <w:ind w:firstLine="0"/>
              <w:rPr>
                <w:iCs/>
                <w:szCs w:val="22"/>
              </w:rPr>
            </w:pPr>
            <w:r w:rsidRPr="007B5BE8">
              <w:rPr>
                <w:iCs/>
                <w:szCs w:val="22"/>
              </w:rPr>
              <w:t>Označení</w:t>
            </w:r>
          </w:p>
          <w:p w14:paraId="6C05E2ED" w14:textId="77777777" w:rsidR="00C4533E" w:rsidRPr="007B5BE8" w:rsidRDefault="00C4533E" w:rsidP="004739A5">
            <w:pPr>
              <w:ind w:firstLine="0"/>
              <w:rPr>
                <w:iCs/>
                <w:szCs w:val="22"/>
              </w:rPr>
            </w:pPr>
            <w:r w:rsidRPr="007B5BE8">
              <w:rPr>
                <w:iCs/>
                <w:szCs w:val="22"/>
              </w:rPr>
              <w:t>koridoru</w:t>
            </w:r>
          </w:p>
        </w:tc>
        <w:tc>
          <w:tcPr>
            <w:tcW w:w="2643" w:type="dxa"/>
            <w:vAlign w:val="center"/>
          </w:tcPr>
          <w:p w14:paraId="38DF7F21" w14:textId="77777777" w:rsidR="00C4533E" w:rsidRPr="007B5BE8" w:rsidRDefault="00C4533E" w:rsidP="004739A5">
            <w:pPr>
              <w:ind w:firstLine="0"/>
              <w:rPr>
                <w:iCs/>
                <w:szCs w:val="22"/>
              </w:rPr>
            </w:pPr>
            <w:r w:rsidRPr="007B5BE8">
              <w:rPr>
                <w:iCs/>
                <w:szCs w:val="22"/>
              </w:rPr>
              <w:t>Funkční využití koridoru</w:t>
            </w:r>
          </w:p>
        </w:tc>
        <w:tc>
          <w:tcPr>
            <w:tcW w:w="5400" w:type="dxa"/>
            <w:vAlign w:val="center"/>
          </w:tcPr>
          <w:p w14:paraId="711CF784" w14:textId="77777777" w:rsidR="00C4533E" w:rsidRPr="007B5BE8" w:rsidRDefault="00C4533E" w:rsidP="004739A5">
            <w:pPr>
              <w:ind w:firstLine="0"/>
              <w:rPr>
                <w:szCs w:val="22"/>
              </w:rPr>
            </w:pPr>
            <w:r w:rsidRPr="007B5BE8">
              <w:rPr>
                <w:iCs/>
                <w:szCs w:val="22"/>
              </w:rPr>
              <w:t>Opatření a specifické koncepční podmínky pro využití koridoru</w:t>
            </w:r>
          </w:p>
        </w:tc>
      </w:tr>
      <w:tr w:rsidR="00C4533E" w:rsidRPr="007B5BE8" w14:paraId="0ABF0001" w14:textId="77777777" w:rsidTr="004739A5">
        <w:tc>
          <w:tcPr>
            <w:tcW w:w="1204" w:type="dxa"/>
            <w:vAlign w:val="center"/>
          </w:tcPr>
          <w:p w14:paraId="4DF290CB" w14:textId="77777777" w:rsidR="00C4533E" w:rsidRPr="007B5BE8" w:rsidRDefault="00C4533E" w:rsidP="004739A5">
            <w:pPr>
              <w:pStyle w:val="Neodsazen"/>
              <w:tabs>
                <w:tab w:val="clear" w:pos="0"/>
              </w:tabs>
              <w:jc w:val="center"/>
              <w:rPr>
                <w:b/>
                <w:bCs/>
                <w:i/>
                <w:color w:val="FF0000"/>
                <w:szCs w:val="22"/>
              </w:rPr>
            </w:pPr>
            <w:r w:rsidRPr="007B5BE8">
              <w:rPr>
                <w:b/>
              </w:rPr>
              <w:t>TEE02</w:t>
            </w:r>
          </w:p>
        </w:tc>
        <w:tc>
          <w:tcPr>
            <w:tcW w:w="2643" w:type="dxa"/>
            <w:vAlign w:val="center"/>
          </w:tcPr>
          <w:p w14:paraId="6DA99D13" w14:textId="77777777" w:rsidR="00C4533E" w:rsidRPr="007B5BE8" w:rsidRDefault="00C4533E" w:rsidP="004739A5">
            <w:pPr>
              <w:pStyle w:val="Neodsazen"/>
              <w:tabs>
                <w:tab w:val="clear" w:pos="0"/>
              </w:tabs>
              <w:jc w:val="left"/>
              <w:rPr>
                <w:bCs/>
                <w:szCs w:val="22"/>
              </w:rPr>
            </w:pPr>
            <w:r w:rsidRPr="007B5BE8">
              <w:rPr>
                <w:bCs/>
                <w:szCs w:val="22"/>
              </w:rPr>
              <w:t xml:space="preserve">Koridor technické infrastruktury – elektrické vedení 400 </w:t>
            </w:r>
            <w:proofErr w:type="spellStart"/>
            <w:r w:rsidRPr="007B5BE8">
              <w:rPr>
                <w:bCs/>
                <w:szCs w:val="22"/>
              </w:rPr>
              <w:t>kV</w:t>
            </w:r>
            <w:proofErr w:type="spellEnd"/>
          </w:p>
        </w:tc>
        <w:tc>
          <w:tcPr>
            <w:tcW w:w="5400" w:type="dxa"/>
          </w:tcPr>
          <w:p w14:paraId="1EFBE03C" w14:textId="77777777" w:rsidR="00C4533E" w:rsidRPr="007B5BE8" w:rsidRDefault="00C4533E" w:rsidP="004739A5">
            <w:pPr>
              <w:ind w:left="237" w:hanging="237"/>
              <w:rPr>
                <w:sz w:val="20"/>
              </w:rPr>
            </w:pPr>
            <w:r w:rsidRPr="007B5BE8">
              <w:rPr>
                <w:sz w:val="20"/>
                <w:szCs w:val="20"/>
                <w:u w:val="single"/>
              </w:rPr>
              <w:t>Hlavní využití</w:t>
            </w:r>
            <w:r w:rsidRPr="007B5BE8">
              <w:rPr>
                <w:sz w:val="20"/>
                <w:szCs w:val="20"/>
              </w:rPr>
              <w:t xml:space="preserve">: </w:t>
            </w:r>
            <w:proofErr w:type="gramStart"/>
            <w:r w:rsidRPr="007B5BE8">
              <w:rPr>
                <w:sz w:val="20"/>
                <w:szCs w:val="20"/>
              </w:rPr>
              <w:t xml:space="preserve">koridor </w:t>
            </w:r>
            <w:r w:rsidRPr="007B5BE8">
              <w:rPr>
                <w:sz w:val="20"/>
              </w:rPr>
              <w:t xml:space="preserve"> je</w:t>
            </w:r>
            <w:proofErr w:type="gramEnd"/>
            <w:r w:rsidRPr="007B5BE8">
              <w:rPr>
                <w:sz w:val="20"/>
              </w:rPr>
              <w:t xml:space="preserve"> vymezen pro umístění </w:t>
            </w:r>
            <w:r w:rsidRPr="007B5BE8">
              <w:rPr>
                <w:szCs w:val="20"/>
              </w:rPr>
              <w:t>dvojitého elektrického vedení 400 </w:t>
            </w:r>
            <w:proofErr w:type="spellStart"/>
            <w:r w:rsidRPr="007B5BE8">
              <w:rPr>
                <w:szCs w:val="20"/>
              </w:rPr>
              <w:t>kV</w:t>
            </w:r>
            <w:proofErr w:type="spellEnd"/>
            <w:r w:rsidRPr="007B5BE8">
              <w:rPr>
                <w:sz w:val="20"/>
                <w:szCs w:val="20"/>
              </w:rPr>
              <w:t xml:space="preserve"> (= hlavní stavby souboru staveb).</w:t>
            </w:r>
          </w:p>
          <w:p w14:paraId="3FD61ADD" w14:textId="77777777" w:rsidR="00C4533E" w:rsidRPr="007B5BE8" w:rsidRDefault="00C4533E" w:rsidP="004739A5">
            <w:pPr>
              <w:ind w:left="237" w:hanging="237"/>
              <w:rPr>
                <w:sz w:val="20"/>
                <w:szCs w:val="20"/>
              </w:rPr>
            </w:pPr>
            <w:r w:rsidRPr="007B5BE8">
              <w:rPr>
                <w:sz w:val="20"/>
                <w:szCs w:val="20"/>
                <w:u w:val="single"/>
              </w:rPr>
              <w:t>Přípustné využití:</w:t>
            </w:r>
            <w:r w:rsidRPr="007B5BE8">
              <w:rPr>
                <w:sz w:val="20"/>
                <w:szCs w:val="20"/>
              </w:rPr>
              <w:t xml:space="preserve"> vedlejší stavby souboru staveb (například související technická infrastruktura, překládaná technická </w:t>
            </w:r>
            <w:r w:rsidRPr="007B5BE8">
              <w:rPr>
                <w:sz w:val="20"/>
                <w:szCs w:val="20"/>
              </w:rPr>
              <w:lastRenderedPageBreak/>
              <w:t xml:space="preserve">infrastruktura), </w:t>
            </w:r>
            <w:r w:rsidRPr="007B5BE8">
              <w:rPr>
                <w:sz w:val="20"/>
              </w:rPr>
              <w:t xml:space="preserve">pozemky </w:t>
            </w:r>
            <w:r w:rsidRPr="007B5BE8">
              <w:rPr>
                <w:sz w:val="20"/>
                <w:szCs w:val="20"/>
              </w:rPr>
              <w:t>veřejných prostranství a plochy okrasné zeleně, veřejná technická infrastruktura.</w:t>
            </w:r>
          </w:p>
          <w:p w14:paraId="13D16B8D" w14:textId="77777777" w:rsidR="00C4533E" w:rsidRPr="007B5BE8" w:rsidRDefault="00C4533E" w:rsidP="004739A5">
            <w:pPr>
              <w:ind w:left="237" w:hanging="237"/>
              <w:rPr>
                <w:sz w:val="20"/>
                <w:szCs w:val="20"/>
              </w:rPr>
            </w:pPr>
            <w:r w:rsidRPr="007B5BE8">
              <w:rPr>
                <w:sz w:val="20"/>
                <w:szCs w:val="20"/>
                <w:u w:val="single"/>
              </w:rPr>
              <w:t>Podmíněně přípustné využití:</w:t>
            </w:r>
            <w:r w:rsidRPr="007B5BE8">
              <w:rPr>
                <w:sz w:val="20"/>
                <w:szCs w:val="20"/>
              </w:rPr>
              <w:t xml:space="preserve"> po realizaci </w:t>
            </w:r>
            <w:r w:rsidR="00C955D7" w:rsidRPr="007B5BE8">
              <w:rPr>
                <w:sz w:val="20"/>
                <w:szCs w:val="20"/>
              </w:rPr>
              <w:t>elektrického vedení</w:t>
            </w:r>
            <w:r w:rsidRPr="007B5BE8">
              <w:rPr>
                <w:sz w:val="20"/>
                <w:szCs w:val="20"/>
              </w:rPr>
              <w:t xml:space="preserve"> lze nezastavěný zbytek koridoru využívat způsobem odpovídajícím podmínkám využití stabilizovaných či návrhových ploch s rozdílným způsobem využití, které jsou koridorem překryty.</w:t>
            </w:r>
          </w:p>
          <w:p w14:paraId="6417BCD6" w14:textId="77777777" w:rsidR="00C4533E" w:rsidRPr="007B5BE8" w:rsidRDefault="00C4533E" w:rsidP="004739A5">
            <w:pPr>
              <w:ind w:left="237" w:hanging="237"/>
              <w:rPr>
                <w:sz w:val="20"/>
              </w:rPr>
            </w:pPr>
            <w:r w:rsidRPr="007B5BE8">
              <w:rPr>
                <w:sz w:val="20"/>
                <w:szCs w:val="20"/>
                <w:u w:val="single"/>
              </w:rPr>
              <w:t>Nepřípustné využití</w:t>
            </w:r>
            <w:r w:rsidRPr="007B5BE8">
              <w:rPr>
                <w:sz w:val="20"/>
                <w:szCs w:val="20"/>
              </w:rPr>
              <w:t xml:space="preserve">: </w:t>
            </w:r>
            <w:r w:rsidRPr="007B5BE8">
              <w:rPr>
                <w:sz w:val="20"/>
              </w:rPr>
              <w:t xml:space="preserve">umístění jakýchkoliv staveb a změn v území, které by znemožnily nebo podstatně ztížily či ekonomicky znevýhodnily umístění a realizaci stavby technické infrastruktury (např. stavby pro bydlení, rodinnou rekreaci, občanskou vybavenost, výrobu a skladování, těžbu </w:t>
            </w:r>
            <w:proofErr w:type="gramStart"/>
            <w:r w:rsidRPr="007B5BE8">
              <w:rPr>
                <w:sz w:val="20"/>
              </w:rPr>
              <w:t>nerostů,</w:t>
            </w:r>
            <w:proofErr w:type="gramEnd"/>
            <w:r w:rsidRPr="007B5BE8">
              <w:rPr>
                <w:sz w:val="20"/>
              </w:rPr>
              <w:t xml:space="preserve"> apod.).</w:t>
            </w:r>
          </w:p>
          <w:p w14:paraId="7DB45BEB" w14:textId="77777777" w:rsidR="00C4533E" w:rsidRPr="007B5BE8" w:rsidRDefault="00C4533E" w:rsidP="004739A5">
            <w:pPr>
              <w:ind w:left="237" w:hanging="237"/>
              <w:rPr>
                <w:sz w:val="20"/>
                <w:szCs w:val="20"/>
              </w:rPr>
            </w:pPr>
            <w:r w:rsidRPr="007B5BE8">
              <w:rPr>
                <w:sz w:val="20"/>
                <w:szCs w:val="20"/>
                <w:u w:val="single"/>
              </w:rPr>
              <w:t xml:space="preserve">Specifické podmínky v křížení koridoru s koridorem DZ09: </w:t>
            </w:r>
            <w:r w:rsidRPr="007B5BE8">
              <w:rPr>
                <w:sz w:val="20"/>
                <w:szCs w:val="20"/>
              </w:rPr>
              <w:t xml:space="preserve">v překryvné ploše bude umístění elektrického vedení řešeno tak, aby neznemožnilo nebo podstatně neztížilo optimalizaci železniční tratě, tj. za </w:t>
            </w:r>
            <w:proofErr w:type="gramStart"/>
            <w:r w:rsidRPr="007B5BE8">
              <w:rPr>
                <w:sz w:val="20"/>
                <w:szCs w:val="20"/>
              </w:rPr>
              <w:t>podmínky  vzájemné</w:t>
            </w:r>
            <w:proofErr w:type="gramEnd"/>
            <w:r w:rsidRPr="007B5BE8">
              <w:rPr>
                <w:sz w:val="20"/>
                <w:szCs w:val="20"/>
              </w:rPr>
              <w:t xml:space="preserve"> koordinace se záměrem optimalizace železniční trati.</w:t>
            </w:r>
          </w:p>
          <w:p w14:paraId="0B374215" w14:textId="77777777" w:rsidR="00C4533E" w:rsidRPr="007B5BE8" w:rsidRDefault="00C4533E" w:rsidP="004739A5">
            <w:pPr>
              <w:ind w:left="237" w:hanging="237"/>
              <w:rPr>
                <w:sz w:val="20"/>
                <w:szCs w:val="20"/>
              </w:rPr>
            </w:pPr>
            <w:r w:rsidRPr="007B5BE8">
              <w:rPr>
                <w:sz w:val="20"/>
                <w:szCs w:val="20"/>
                <w:u w:val="single"/>
              </w:rPr>
              <w:t xml:space="preserve">Šířka koridoru: </w:t>
            </w:r>
            <w:r w:rsidRPr="007B5BE8">
              <w:rPr>
                <w:sz w:val="20"/>
                <w:szCs w:val="20"/>
              </w:rPr>
              <w:t xml:space="preserve">koridor je v řešeném území zpřesněn na základní šířku </w:t>
            </w:r>
            <w:proofErr w:type="gramStart"/>
            <w:r w:rsidRPr="007B5BE8">
              <w:rPr>
                <w:sz w:val="20"/>
                <w:szCs w:val="20"/>
              </w:rPr>
              <w:t>300m</w:t>
            </w:r>
            <w:proofErr w:type="gramEnd"/>
            <w:r w:rsidRPr="007B5BE8">
              <w:rPr>
                <w:sz w:val="20"/>
                <w:szCs w:val="20"/>
              </w:rPr>
              <w:t>, s místním zúžením v místech kolizí s ÚSES a lesními porosty na ne méně než 215 m.</w:t>
            </w:r>
          </w:p>
          <w:p w14:paraId="61EECEE8" w14:textId="77777777" w:rsidR="00C4533E" w:rsidRPr="007B5BE8" w:rsidRDefault="00C4533E" w:rsidP="004739A5">
            <w:pPr>
              <w:ind w:left="237" w:hanging="237"/>
              <w:rPr>
                <w:i/>
                <w:sz w:val="20"/>
                <w:szCs w:val="20"/>
                <w:u w:val="single"/>
              </w:rPr>
            </w:pPr>
          </w:p>
          <w:p w14:paraId="21848BBA" w14:textId="77777777" w:rsidR="00C4533E" w:rsidRPr="007B5BE8" w:rsidRDefault="00C4533E" w:rsidP="004739A5">
            <w:pPr>
              <w:ind w:left="237" w:hanging="237"/>
              <w:rPr>
                <w:sz w:val="20"/>
                <w:szCs w:val="20"/>
                <w:u w:val="single"/>
              </w:rPr>
            </w:pPr>
            <w:r w:rsidRPr="007B5BE8">
              <w:rPr>
                <w:sz w:val="20"/>
                <w:szCs w:val="20"/>
                <w:u w:val="single"/>
              </w:rPr>
              <w:t>Specifické koncepční podmínky pro využití koridoru:</w:t>
            </w:r>
          </w:p>
          <w:p w14:paraId="74F11231" w14:textId="77777777" w:rsidR="00C4533E" w:rsidRPr="007B5BE8" w:rsidRDefault="00C4533E" w:rsidP="004739A5">
            <w:pPr>
              <w:numPr>
                <w:ilvl w:val="0"/>
                <w:numId w:val="31"/>
              </w:numPr>
              <w:suppressAutoHyphens/>
              <w:ind w:left="214" w:hanging="214"/>
              <w:rPr>
                <w:sz w:val="20"/>
                <w:szCs w:val="20"/>
              </w:rPr>
            </w:pPr>
            <w:r w:rsidRPr="007B5BE8">
              <w:rPr>
                <w:sz w:val="20"/>
                <w:szCs w:val="20"/>
              </w:rPr>
              <w:t>V průběhu výstavby respektovat požadavky ochrany obyvatel, omezit průjezdy nákladních vozidel a stavební techniky přes obytnou zástavbu obcí, u prací v kontaktu se zástavbou omezovat prašnost ze stavby.</w:t>
            </w:r>
          </w:p>
          <w:p w14:paraId="5F53E7C5" w14:textId="77777777" w:rsidR="00C4533E" w:rsidRPr="007B5BE8" w:rsidRDefault="00C4533E" w:rsidP="004739A5">
            <w:pPr>
              <w:numPr>
                <w:ilvl w:val="0"/>
                <w:numId w:val="31"/>
              </w:numPr>
              <w:suppressAutoHyphens/>
              <w:ind w:left="214" w:hanging="214"/>
              <w:rPr>
                <w:sz w:val="20"/>
                <w:szCs w:val="20"/>
              </w:rPr>
            </w:pPr>
            <w:r w:rsidRPr="007B5BE8">
              <w:rPr>
                <w:sz w:val="20"/>
                <w:szCs w:val="20"/>
              </w:rPr>
              <w:t>Zajistit opatření k minimalizaci záboru ploch ÚSES.</w:t>
            </w:r>
          </w:p>
          <w:p w14:paraId="30EF6814" w14:textId="77777777" w:rsidR="00C4533E" w:rsidRPr="007B5BE8" w:rsidRDefault="00C4533E" w:rsidP="004739A5">
            <w:pPr>
              <w:numPr>
                <w:ilvl w:val="0"/>
                <w:numId w:val="31"/>
              </w:numPr>
              <w:suppressAutoHyphens/>
              <w:ind w:left="214" w:hanging="214"/>
              <w:rPr>
                <w:sz w:val="20"/>
                <w:szCs w:val="20"/>
              </w:rPr>
            </w:pPr>
            <w:r w:rsidRPr="007B5BE8">
              <w:rPr>
                <w:sz w:val="20"/>
                <w:szCs w:val="20"/>
              </w:rPr>
              <w:t>Minimalizovat trvalé i dočasné zábory PUPFL. Minimalizovat zásahy do větrolamů.</w:t>
            </w:r>
          </w:p>
          <w:p w14:paraId="6B78963D" w14:textId="77777777" w:rsidR="00C4533E" w:rsidRPr="007B5BE8" w:rsidRDefault="00C4533E" w:rsidP="004739A5">
            <w:pPr>
              <w:numPr>
                <w:ilvl w:val="0"/>
                <w:numId w:val="31"/>
              </w:numPr>
              <w:suppressAutoHyphens/>
              <w:ind w:left="214" w:hanging="214"/>
              <w:rPr>
                <w:i/>
                <w:sz w:val="20"/>
                <w:szCs w:val="20"/>
                <w:u w:val="single"/>
              </w:rPr>
            </w:pPr>
            <w:r w:rsidRPr="007B5BE8">
              <w:rPr>
                <w:sz w:val="20"/>
                <w:szCs w:val="20"/>
              </w:rPr>
              <w:t>V rámci technického řešení minimalizovat vlivy na odtokové poměry, OP vodních zdrojů.</w:t>
            </w:r>
          </w:p>
          <w:p w14:paraId="0C288D3C" w14:textId="77777777" w:rsidR="00561743" w:rsidRPr="007B5BE8" w:rsidRDefault="00561743" w:rsidP="004739A5">
            <w:pPr>
              <w:numPr>
                <w:ilvl w:val="0"/>
                <w:numId w:val="31"/>
              </w:numPr>
              <w:suppressAutoHyphens/>
              <w:ind w:left="214" w:hanging="214"/>
              <w:rPr>
                <w:i/>
                <w:sz w:val="20"/>
                <w:szCs w:val="20"/>
                <w:u w:val="single"/>
              </w:rPr>
            </w:pPr>
            <w:r w:rsidRPr="007B5BE8">
              <w:rPr>
                <w:iCs/>
                <w:sz w:val="20"/>
              </w:rPr>
              <w:t>V</w:t>
            </w:r>
            <w:r w:rsidRPr="007B5BE8">
              <w:rPr>
                <w:sz w:val="20"/>
              </w:rPr>
              <w:t>e fázi konkrétního budoucího záměru VVN realizovat po předchozím projednání s příslušným orgánem ochrany přírody konkrétní technická opatření vedoucí k minimalizaci rizika zranění či usmrcení ptáků na sloupech či drátech elektrického vedení (např. instalace chrániček, zviditelnění vodičů).</w:t>
            </w:r>
          </w:p>
        </w:tc>
      </w:tr>
    </w:tbl>
    <w:p w14:paraId="5C6FEB98" w14:textId="77777777" w:rsidR="00C4533E" w:rsidRPr="007B5BE8" w:rsidRDefault="00C4533E" w:rsidP="00C4533E"/>
    <w:p w14:paraId="4CAE2020" w14:textId="77777777" w:rsidR="009B70E2" w:rsidRPr="007B5BE8" w:rsidRDefault="005B77D7" w:rsidP="000154F6">
      <w:pPr>
        <w:ind w:firstLine="567"/>
      </w:pPr>
      <w:r w:rsidRPr="007B5BE8">
        <w:t xml:space="preserve">Elektrická </w:t>
      </w:r>
      <w:r w:rsidR="009B70E2" w:rsidRPr="007B5BE8">
        <w:t xml:space="preserve">vedení </w:t>
      </w:r>
      <w:r w:rsidRPr="007B5BE8">
        <w:t xml:space="preserve">VN </w:t>
      </w:r>
      <w:r w:rsidR="009B70E2" w:rsidRPr="007B5BE8">
        <w:t xml:space="preserve">jsou územně stabilizována, E-ON předpokládá pouze zrušení TS Myslivna, a to bez náhrady. </w:t>
      </w:r>
    </w:p>
    <w:p w14:paraId="4F1359C5" w14:textId="77777777" w:rsidR="00F73AB4" w:rsidRPr="007B5BE8" w:rsidRDefault="009B70E2" w:rsidP="000154F6">
      <w:pPr>
        <w:pStyle w:val="Zkladntextodsazen"/>
        <w:ind w:firstLine="567"/>
        <w:rPr>
          <w:szCs w:val="24"/>
        </w:rPr>
      </w:pPr>
      <w:r w:rsidRPr="007B5BE8">
        <w:t xml:space="preserve">Územní plán umísťuje 2 nové distribuční trafostanice, a to </w:t>
      </w:r>
      <w:r w:rsidR="00F73AB4" w:rsidRPr="007B5BE8">
        <w:t xml:space="preserve">v plochách Z04 a Z11. </w:t>
      </w:r>
      <w:r w:rsidR="00F73AB4" w:rsidRPr="007B5BE8">
        <w:rPr>
          <w:szCs w:val="24"/>
        </w:rPr>
        <w:t>Jejich polohy upřesní navazující regulační plán a územní studie.</w:t>
      </w:r>
    </w:p>
    <w:p w14:paraId="3467B4DB" w14:textId="77777777" w:rsidR="009B70E2" w:rsidRPr="007B5BE8" w:rsidRDefault="009B70E2" w:rsidP="000154F6">
      <w:pPr>
        <w:ind w:firstLine="567"/>
      </w:pPr>
    </w:p>
    <w:p w14:paraId="09920AAE" w14:textId="77777777" w:rsidR="009B70E2" w:rsidRPr="007B5BE8" w:rsidRDefault="00F73AB4" w:rsidP="000154F6">
      <w:pPr>
        <w:ind w:firstLine="567"/>
      </w:pPr>
      <w:r w:rsidRPr="007B5BE8">
        <w:t>Územní plán připouští umístění nových trafostanic privátních, pro obsluhu významnějších zastavitelných ploch výroby a skladování – jejich umístění bude upřesněno v navazujícím řízení.</w:t>
      </w:r>
    </w:p>
    <w:p w14:paraId="42B075E0" w14:textId="77777777" w:rsidR="00F73AB4" w:rsidRPr="007B5BE8" w:rsidRDefault="00F73AB4" w:rsidP="000154F6">
      <w:pPr>
        <w:ind w:firstLine="567"/>
        <w:rPr>
          <w:i/>
        </w:rPr>
      </w:pPr>
    </w:p>
    <w:p w14:paraId="06A6E2DA" w14:textId="77777777" w:rsidR="00AB7449" w:rsidRPr="007B5BE8" w:rsidRDefault="00AB7449" w:rsidP="000154F6">
      <w:pPr>
        <w:pStyle w:val="Zkladntextodsazen"/>
        <w:ind w:firstLine="567"/>
        <w:rPr>
          <w:szCs w:val="24"/>
        </w:rPr>
      </w:pPr>
      <w:r w:rsidRPr="007B5BE8">
        <w:rPr>
          <w:szCs w:val="24"/>
        </w:rPr>
        <w:t>Nová rozvodná energetická vedení NN jsou uvažován</w:t>
      </w:r>
      <w:r w:rsidR="00B861A1" w:rsidRPr="007B5BE8">
        <w:rPr>
          <w:szCs w:val="24"/>
        </w:rPr>
        <w:t>a v kabelovém zemním provedení.</w:t>
      </w:r>
    </w:p>
    <w:p w14:paraId="4B597BD1" w14:textId="77777777" w:rsidR="004E2157" w:rsidRPr="007B5BE8" w:rsidRDefault="004E2157" w:rsidP="000154F6">
      <w:pPr>
        <w:ind w:firstLine="567"/>
        <w:rPr>
          <w:i/>
        </w:rPr>
      </w:pPr>
    </w:p>
    <w:bookmarkEnd w:id="37"/>
    <w:p w14:paraId="42EFEABA" w14:textId="77777777" w:rsidR="009B70E2" w:rsidRPr="007B5BE8" w:rsidRDefault="009B70E2" w:rsidP="000154F6">
      <w:pPr>
        <w:pStyle w:val="Odrkov"/>
        <w:spacing w:before="0"/>
        <w:rPr>
          <w:b/>
          <w:caps/>
        </w:rPr>
      </w:pPr>
      <w:r w:rsidRPr="007B5BE8">
        <w:rPr>
          <w:b/>
          <w:caps/>
        </w:rPr>
        <w:t>Zásobování plynem</w:t>
      </w:r>
    </w:p>
    <w:p w14:paraId="090CA755" w14:textId="77777777" w:rsidR="005A004F" w:rsidRPr="007B5BE8" w:rsidRDefault="005A004F" w:rsidP="000154F6">
      <w:pPr>
        <w:pStyle w:val="Odrkov"/>
        <w:spacing w:before="0"/>
        <w:rPr>
          <w:b/>
          <w:i/>
        </w:rPr>
      </w:pPr>
    </w:p>
    <w:p w14:paraId="457C1F7A" w14:textId="77777777" w:rsidR="000154F6" w:rsidRPr="007B5BE8" w:rsidRDefault="009B70E2" w:rsidP="000154F6">
      <w:pPr>
        <w:pStyle w:val="Odrkov"/>
        <w:spacing w:before="0"/>
        <w:rPr>
          <w:iCs/>
        </w:rPr>
      </w:pPr>
      <w:r w:rsidRPr="007B5BE8">
        <w:t xml:space="preserve">Trasy </w:t>
      </w:r>
      <w:r w:rsidR="00CD0C21" w:rsidRPr="007B5BE8">
        <w:t xml:space="preserve">VTL plynovodů </w:t>
      </w:r>
      <w:r w:rsidRPr="007B5BE8">
        <w:t>jsou stabilizovány.</w:t>
      </w:r>
      <w:r w:rsidR="000154F6" w:rsidRPr="007B5BE8">
        <w:t xml:space="preserve"> </w:t>
      </w:r>
      <w:r w:rsidR="000154F6" w:rsidRPr="007B5BE8">
        <w:rPr>
          <w:iCs/>
        </w:rPr>
        <w:t>Vymezené zastavitelné plochy mohou být plynofikovány. Plynovody budou vedeny ve veřejných prostranstvích.</w:t>
      </w:r>
    </w:p>
    <w:p w14:paraId="45D05C9E" w14:textId="77777777" w:rsidR="000154F6" w:rsidRPr="007B5BE8" w:rsidRDefault="000154F6" w:rsidP="000154F6">
      <w:pPr>
        <w:ind w:firstLine="540"/>
        <w:rPr>
          <w:iCs/>
        </w:rPr>
      </w:pPr>
      <w:r w:rsidRPr="007B5BE8">
        <w:rPr>
          <w:iCs/>
        </w:rPr>
        <w:t>V ploše Z04 upřesní polohu plynovodů regulační plán, v ploše Z11 pak územní studie.</w:t>
      </w:r>
    </w:p>
    <w:p w14:paraId="657DF64F" w14:textId="77777777" w:rsidR="009B70E2" w:rsidRPr="007B5BE8" w:rsidRDefault="009B70E2" w:rsidP="000154F6">
      <w:pPr>
        <w:ind w:firstLine="567"/>
        <w:rPr>
          <w:i/>
        </w:rPr>
      </w:pPr>
    </w:p>
    <w:p w14:paraId="2C5F1788" w14:textId="77777777" w:rsidR="009B70E2" w:rsidRPr="007B5BE8" w:rsidRDefault="009B70E2" w:rsidP="009B70E2">
      <w:pPr>
        <w:pStyle w:val="Odrkov"/>
        <w:spacing w:before="0"/>
        <w:rPr>
          <w:b/>
          <w:caps/>
        </w:rPr>
      </w:pPr>
      <w:r w:rsidRPr="007B5BE8">
        <w:rPr>
          <w:b/>
          <w:caps/>
        </w:rPr>
        <w:lastRenderedPageBreak/>
        <w:t>Přenos informací</w:t>
      </w:r>
    </w:p>
    <w:p w14:paraId="57168649" w14:textId="77777777" w:rsidR="00B20C3B" w:rsidRPr="007B5BE8" w:rsidRDefault="00B20C3B" w:rsidP="009B70E2">
      <w:pPr>
        <w:pStyle w:val="Odrkov"/>
        <w:spacing w:before="0"/>
        <w:rPr>
          <w:i/>
        </w:rPr>
      </w:pPr>
    </w:p>
    <w:p w14:paraId="162A7C1C" w14:textId="77777777" w:rsidR="007D43DA" w:rsidRPr="007B5BE8" w:rsidRDefault="007D43DA" w:rsidP="007D43DA">
      <w:pPr>
        <w:pStyle w:val="Odrkov"/>
        <w:spacing w:before="0"/>
        <w:rPr>
          <w:i/>
        </w:rPr>
      </w:pPr>
      <w:r w:rsidRPr="007B5BE8">
        <w:t>Řešeným územím prochází dálkové i sdělovací kabely. Byly zakresleny v grafické části dokumentace územního plánu. Stabilizovaný stav.</w:t>
      </w:r>
    </w:p>
    <w:p w14:paraId="76E7ECA0" w14:textId="77777777" w:rsidR="007D43DA" w:rsidRPr="007B5BE8" w:rsidRDefault="007D43DA" w:rsidP="007D43DA">
      <w:pPr>
        <w:pStyle w:val="Odrkov"/>
        <w:spacing w:before="0"/>
        <w:rPr>
          <w:i/>
        </w:rPr>
      </w:pPr>
    </w:p>
    <w:p w14:paraId="3A6DA7A4" w14:textId="77777777" w:rsidR="007D43DA" w:rsidRPr="007B5BE8" w:rsidRDefault="007D43DA" w:rsidP="007D43DA">
      <w:pPr>
        <w:ind w:firstLine="540"/>
      </w:pPr>
      <w:r w:rsidRPr="007B5BE8">
        <w:t>Nová rozvodná telekomunikační vedení v zastavěných částech budou umístěna pod zem.</w:t>
      </w:r>
    </w:p>
    <w:p w14:paraId="1BC51F9D" w14:textId="77777777" w:rsidR="009B70E2" w:rsidRPr="007B5BE8" w:rsidRDefault="009B70E2" w:rsidP="00AB7449">
      <w:pPr>
        <w:ind w:firstLine="540"/>
      </w:pPr>
    </w:p>
    <w:p w14:paraId="745A8620" w14:textId="77777777" w:rsidR="009B70E2" w:rsidRPr="007B5BE8" w:rsidRDefault="009B70E2" w:rsidP="009B70E2">
      <w:pPr>
        <w:pStyle w:val="Odrkov"/>
        <w:spacing w:before="0"/>
        <w:ind w:firstLine="0"/>
        <w:rPr>
          <w:i/>
        </w:rPr>
      </w:pPr>
    </w:p>
    <w:p w14:paraId="4FD86D63" w14:textId="77777777" w:rsidR="004E2157" w:rsidRPr="007B5BE8" w:rsidRDefault="004E2157" w:rsidP="00725264">
      <w:pPr>
        <w:pStyle w:val="Nadpis2"/>
        <w:rPr>
          <w:lang w:val="cs-CZ"/>
        </w:rPr>
      </w:pPr>
      <w:bookmarkStart w:id="38" w:name="_Toc517101659"/>
      <w:r w:rsidRPr="007B5BE8">
        <w:t>KONCEPCE USPOŘÁDÁNÍ KRAJINY</w:t>
      </w:r>
      <w:bookmarkEnd w:id="38"/>
    </w:p>
    <w:p w14:paraId="3CE9613B" w14:textId="77777777" w:rsidR="0069248B" w:rsidRPr="007B5BE8" w:rsidRDefault="0069248B" w:rsidP="0069248B">
      <w:pPr>
        <w:jc w:val="center"/>
        <w:rPr>
          <w:lang w:eastAsia="x-none"/>
        </w:rPr>
      </w:pPr>
      <w:r w:rsidRPr="007B5BE8">
        <w:rPr>
          <w:sz w:val="23"/>
          <w:szCs w:val="23"/>
        </w:rPr>
        <w:t>(včetně vymezení ploch s rozdílným způsobem využití, ploch změn v krajině a stanovení podmínek pro jejich využití, územního systému ekologické stability, prostupnosti krajiny, protierozních opatření, ochrany před povodněmi, rekreace, dobývání ložisek nerostných surovin a podobně)</w:t>
      </w:r>
    </w:p>
    <w:p w14:paraId="6043EE59" w14:textId="77777777" w:rsidR="00203885" w:rsidRPr="007B5BE8" w:rsidRDefault="003670B0" w:rsidP="000531E4">
      <w:pPr>
        <w:pStyle w:val="Nadpis3"/>
      </w:pPr>
      <w:bookmarkStart w:id="39" w:name="_Toc517101660"/>
      <w:r w:rsidRPr="007B5BE8">
        <w:t>Plochy s rozdílným způsobem využití a plochy změn v krajině</w:t>
      </w:r>
      <w:bookmarkEnd w:id="39"/>
    </w:p>
    <w:p w14:paraId="291BA4F9" w14:textId="77777777" w:rsidR="008A156D" w:rsidRPr="007B5BE8" w:rsidRDefault="00A15716" w:rsidP="001C3FFE">
      <w:pPr>
        <w:ind w:firstLine="540"/>
        <w:rPr>
          <w:i/>
          <w:iCs/>
        </w:rPr>
      </w:pPr>
      <w:r w:rsidRPr="007B5BE8">
        <w:rPr>
          <w:sz w:val="23"/>
          <w:szCs w:val="23"/>
        </w:rPr>
        <w:t>Plochy nezastavěného území jsou členěny podle charakteru využití, limitujících jevů a utváření krajiny na:</w:t>
      </w:r>
    </w:p>
    <w:p w14:paraId="2494B9BA" w14:textId="77777777" w:rsidR="00AD34FE" w:rsidRPr="007B5BE8" w:rsidRDefault="000028D2" w:rsidP="000153C3">
      <w:r w:rsidRPr="007B5BE8">
        <w:t>P</w:t>
      </w:r>
      <w:r w:rsidR="00AD34FE" w:rsidRPr="007B5BE8">
        <w:t>lochy zemědělské</w:t>
      </w:r>
      <w:r w:rsidR="00A15716" w:rsidRPr="007B5BE8">
        <w:t>, které</w:t>
      </w:r>
      <w:r w:rsidRPr="007B5BE8">
        <w:t xml:space="preserve"> jsou podrobněji členěny na</w:t>
      </w:r>
      <w:r w:rsidR="00AD34FE" w:rsidRPr="007B5BE8">
        <w:t>:</w:t>
      </w:r>
    </w:p>
    <w:p w14:paraId="78A5E32B" w14:textId="77777777" w:rsidR="00220693" w:rsidRPr="007B5BE8" w:rsidRDefault="00220693" w:rsidP="00A15716">
      <w:pPr>
        <w:numPr>
          <w:ilvl w:val="1"/>
          <w:numId w:val="1"/>
        </w:numPr>
        <w:rPr>
          <w:iCs/>
        </w:rPr>
      </w:pPr>
      <w:r w:rsidRPr="007B5BE8">
        <w:rPr>
          <w:iCs/>
        </w:rPr>
        <w:t xml:space="preserve">ZO Plochy </w:t>
      </w:r>
      <w:proofErr w:type="gramStart"/>
      <w:r w:rsidRPr="007B5BE8">
        <w:rPr>
          <w:iCs/>
        </w:rPr>
        <w:t>zemědělské - orná</w:t>
      </w:r>
      <w:proofErr w:type="gramEnd"/>
      <w:r w:rsidRPr="007B5BE8">
        <w:rPr>
          <w:iCs/>
        </w:rPr>
        <w:t xml:space="preserve"> půda</w:t>
      </w:r>
    </w:p>
    <w:p w14:paraId="0F08D738" w14:textId="77777777" w:rsidR="00220693" w:rsidRPr="007B5BE8" w:rsidRDefault="00220693" w:rsidP="00A15716">
      <w:pPr>
        <w:numPr>
          <w:ilvl w:val="1"/>
          <w:numId w:val="1"/>
        </w:numPr>
        <w:rPr>
          <w:iCs/>
        </w:rPr>
      </w:pPr>
      <w:r w:rsidRPr="007B5BE8">
        <w:rPr>
          <w:iCs/>
        </w:rPr>
        <w:t xml:space="preserve">ZT Plochy </w:t>
      </w:r>
      <w:proofErr w:type="gramStart"/>
      <w:r w:rsidRPr="007B5BE8">
        <w:rPr>
          <w:iCs/>
        </w:rPr>
        <w:t>zemědělské - trvalé</w:t>
      </w:r>
      <w:proofErr w:type="gramEnd"/>
      <w:r w:rsidRPr="007B5BE8">
        <w:rPr>
          <w:iCs/>
        </w:rPr>
        <w:t xml:space="preserve"> travní porosty </w:t>
      </w:r>
    </w:p>
    <w:p w14:paraId="613536B7" w14:textId="77777777" w:rsidR="00220693" w:rsidRPr="007B5BE8" w:rsidRDefault="00220693" w:rsidP="00A15716">
      <w:pPr>
        <w:numPr>
          <w:ilvl w:val="1"/>
          <w:numId w:val="1"/>
        </w:numPr>
        <w:rPr>
          <w:iCs/>
        </w:rPr>
      </w:pPr>
      <w:r w:rsidRPr="007B5BE8">
        <w:rPr>
          <w:iCs/>
        </w:rPr>
        <w:t xml:space="preserve">ZV Plochy </w:t>
      </w:r>
      <w:proofErr w:type="gramStart"/>
      <w:r w:rsidRPr="007B5BE8">
        <w:rPr>
          <w:iCs/>
        </w:rPr>
        <w:t>zemědělské - vinice</w:t>
      </w:r>
      <w:proofErr w:type="gramEnd"/>
      <w:r w:rsidRPr="007B5BE8">
        <w:rPr>
          <w:iCs/>
        </w:rPr>
        <w:t xml:space="preserve">, viniční tratě </w:t>
      </w:r>
    </w:p>
    <w:p w14:paraId="5180ED3C" w14:textId="77777777" w:rsidR="00220693" w:rsidRPr="007B5BE8" w:rsidRDefault="00220693" w:rsidP="00A15716">
      <w:pPr>
        <w:numPr>
          <w:ilvl w:val="1"/>
          <w:numId w:val="1"/>
        </w:numPr>
        <w:rPr>
          <w:iCs/>
        </w:rPr>
      </w:pPr>
      <w:r w:rsidRPr="007B5BE8">
        <w:rPr>
          <w:iCs/>
        </w:rPr>
        <w:t>ZX Plochy zemědělské</w:t>
      </w:r>
    </w:p>
    <w:p w14:paraId="5A1A0012" w14:textId="77777777" w:rsidR="00220693" w:rsidRPr="007B5BE8" w:rsidRDefault="00220693" w:rsidP="00A15716">
      <w:pPr>
        <w:numPr>
          <w:ilvl w:val="1"/>
          <w:numId w:val="1"/>
        </w:numPr>
        <w:rPr>
          <w:iCs/>
        </w:rPr>
      </w:pPr>
      <w:r w:rsidRPr="007B5BE8">
        <w:rPr>
          <w:iCs/>
        </w:rPr>
        <w:t xml:space="preserve">ZZ Plochy </w:t>
      </w:r>
      <w:proofErr w:type="gramStart"/>
      <w:r w:rsidRPr="007B5BE8">
        <w:rPr>
          <w:iCs/>
        </w:rPr>
        <w:t>zemědělské  -</w:t>
      </w:r>
      <w:proofErr w:type="gramEnd"/>
      <w:r w:rsidRPr="007B5BE8">
        <w:rPr>
          <w:iCs/>
        </w:rPr>
        <w:t xml:space="preserve"> zahrady a sady v nezastavěném území </w:t>
      </w:r>
    </w:p>
    <w:p w14:paraId="3281943F" w14:textId="77777777" w:rsidR="00220693" w:rsidRPr="007B5BE8" w:rsidRDefault="00220693" w:rsidP="00220693"/>
    <w:p w14:paraId="30210955" w14:textId="77777777" w:rsidR="00220693" w:rsidRPr="007B5BE8" w:rsidRDefault="00220693" w:rsidP="00220693">
      <w:r w:rsidRPr="007B5BE8">
        <w:t xml:space="preserve">Dále jsou </w:t>
      </w:r>
      <w:r w:rsidR="008C2B8B" w:rsidRPr="007B5BE8">
        <w:t xml:space="preserve">v nezastavěném území </w:t>
      </w:r>
      <w:r w:rsidRPr="007B5BE8">
        <w:t>vymezeny tyto plochy:</w:t>
      </w:r>
    </w:p>
    <w:p w14:paraId="7E6FD08D" w14:textId="77777777" w:rsidR="00220693" w:rsidRPr="007B5BE8" w:rsidRDefault="00220693" w:rsidP="00220693">
      <w:pPr>
        <w:numPr>
          <w:ilvl w:val="0"/>
          <w:numId w:val="1"/>
        </w:numPr>
        <w:rPr>
          <w:iCs/>
        </w:rPr>
      </w:pPr>
      <w:r w:rsidRPr="007B5BE8">
        <w:rPr>
          <w:iCs/>
        </w:rPr>
        <w:t>NK Plochy zeleně krajinné</w:t>
      </w:r>
    </w:p>
    <w:p w14:paraId="22A0A6CA" w14:textId="77777777" w:rsidR="00220693" w:rsidRPr="007B5BE8" w:rsidRDefault="00220693" w:rsidP="00220693">
      <w:pPr>
        <w:numPr>
          <w:ilvl w:val="0"/>
          <w:numId w:val="1"/>
        </w:numPr>
        <w:rPr>
          <w:iCs/>
        </w:rPr>
      </w:pPr>
      <w:r w:rsidRPr="007B5BE8">
        <w:rPr>
          <w:iCs/>
        </w:rPr>
        <w:t>NL Plochy lesní</w:t>
      </w:r>
    </w:p>
    <w:p w14:paraId="082B46B6" w14:textId="77777777" w:rsidR="00220693" w:rsidRPr="007B5BE8" w:rsidRDefault="00220693" w:rsidP="00220693">
      <w:pPr>
        <w:numPr>
          <w:ilvl w:val="0"/>
          <w:numId w:val="1"/>
        </w:numPr>
        <w:rPr>
          <w:iCs/>
        </w:rPr>
      </w:pPr>
      <w:r w:rsidRPr="007B5BE8">
        <w:rPr>
          <w:iCs/>
        </w:rPr>
        <w:t>NP Plochy přírodní</w:t>
      </w:r>
    </w:p>
    <w:p w14:paraId="7F4477D9" w14:textId="77777777" w:rsidR="00220693" w:rsidRPr="007B5BE8" w:rsidRDefault="00220693" w:rsidP="00220693">
      <w:pPr>
        <w:numPr>
          <w:ilvl w:val="0"/>
          <w:numId w:val="1"/>
        </w:numPr>
        <w:rPr>
          <w:iCs/>
        </w:rPr>
      </w:pPr>
      <w:r w:rsidRPr="007B5BE8">
        <w:rPr>
          <w:iCs/>
        </w:rPr>
        <w:t>NS Plochy smíšené nezastavěného území</w:t>
      </w:r>
    </w:p>
    <w:p w14:paraId="00B6C7D5" w14:textId="77777777" w:rsidR="00220693" w:rsidRPr="007B5BE8" w:rsidRDefault="00220693" w:rsidP="00220693">
      <w:pPr>
        <w:numPr>
          <w:ilvl w:val="0"/>
          <w:numId w:val="1"/>
        </w:numPr>
        <w:rPr>
          <w:iCs/>
        </w:rPr>
      </w:pPr>
      <w:r w:rsidRPr="007B5BE8">
        <w:rPr>
          <w:iCs/>
        </w:rPr>
        <w:t xml:space="preserve">NV Plochy vodní a vodohospodářské </w:t>
      </w:r>
    </w:p>
    <w:p w14:paraId="7F1CDD90" w14:textId="77777777" w:rsidR="00220693" w:rsidRPr="007B5BE8" w:rsidRDefault="00220693" w:rsidP="00220693">
      <w:pPr>
        <w:numPr>
          <w:ilvl w:val="0"/>
          <w:numId w:val="1"/>
        </w:numPr>
        <w:rPr>
          <w:iCs/>
        </w:rPr>
      </w:pPr>
      <w:r w:rsidRPr="007B5BE8">
        <w:rPr>
          <w:iCs/>
        </w:rPr>
        <w:t>NT Plochy těžby nerostů</w:t>
      </w:r>
    </w:p>
    <w:p w14:paraId="116CDD72" w14:textId="77777777" w:rsidR="00C52C67" w:rsidRPr="007B5BE8" w:rsidRDefault="00C52C67" w:rsidP="00C52C67">
      <w:pPr>
        <w:rPr>
          <w:i/>
          <w:iCs/>
        </w:rPr>
      </w:pPr>
    </w:p>
    <w:p w14:paraId="18780E4C" w14:textId="77777777" w:rsidR="00B34A10" w:rsidRPr="007B5BE8" w:rsidRDefault="00BA1CD6" w:rsidP="00BA1CD6">
      <w:r w:rsidRPr="007B5BE8">
        <w:t>Pro tyto plochy v nezastavěném území jsou územním plánem stanoveny podmínky pro jejich využití, které jsou prostředkem pro usměrnění budoucího utváření krajiny.</w:t>
      </w:r>
    </w:p>
    <w:p w14:paraId="50C92FB5" w14:textId="77777777" w:rsidR="004F3138" w:rsidRPr="007B5BE8" w:rsidRDefault="004F3138" w:rsidP="00BA1CD6">
      <w:pPr>
        <w:rPr>
          <w:i/>
        </w:rPr>
      </w:pPr>
    </w:p>
    <w:p w14:paraId="51381223" w14:textId="77777777" w:rsidR="004F3138" w:rsidRPr="007B5BE8" w:rsidRDefault="003020B4" w:rsidP="00BA1CD6">
      <w:r w:rsidRPr="007B5BE8">
        <w:t xml:space="preserve">Územní plán Olbramovice vymezuje plochy přírodní, k ochraně biocenter územního systému ekologické stability: </w:t>
      </w:r>
      <w:r w:rsidR="00CE27D8" w:rsidRPr="007B5BE8">
        <w:t>NP 1, NP 3, NP 4, NP 5, NP 6, NP 7, NP 8, NP9, NP 10, NP 11, NP 12, NP 13, NP</w:t>
      </w:r>
      <w:r w:rsidR="00AC2A9D" w:rsidRPr="007B5BE8">
        <w:t xml:space="preserve"> </w:t>
      </w:r>
      <w:r w:rsidR="00CE27D8" w:rsidRPr="007B5BE8">
        <w:t>14</w:t>
      </w:r>
      <w:r w:rsidR="00BC59DC" w:rsidRPr="007B5BE8">
        <w:t>, NP 15</w:t>
      </w:r>
      <w:r w:rsidR="00CE27D8" w:rsidRPr="007B5BE8">
        <w:t>.</w:t>
      </w:r>
    </w:p>
    <w:p w14:paraId="6F1CAB51" w14:textId="77777777" w:rsidR="00BA1CD6" w:rsidRPr="007B5BE8" w:rsidRDefault="00BA1CD6">
      <w:pPr>
        <w:pStyle w:val="Zkladntextodsazen"/>
        <w:rPr>
          <w:i/>
          <w:lang w:val="cs-CZ"/>
        </w:rPr>
      </w:pPr>
    </w:p>
    <w:p w14:paraId="39E54421" w14:textId="77777777" w:rsidR="00E96C68" w:rsidRPr="007B5BE8" w:rsidRDefault="009C41BF" w:rsidP="000531E4">
      <w:pPr>
        <w:pStyle w:val="Nadpis3"/>
      </w:pPr>
      <w:bookmarkStart w:id="40" w:name="_Toc517101661"/>
      <w:r w:rsidRPr="007B5BE8">
        <w:t>Krajinný ráz</w:t>
      </w:r>
      <w:bookmarkEnd w:id="40"/>
    </w:p>
    <w:p w14:paraId="2B7369A6" w14:textId="77777777" w:rsidR="008A156D" w:rsidRPr="007B5BE8" w:rsidRDefault="008A156D" w:rsidP="000153C3">
      <w:r w:rsidRPr="007B5BE8">
        <w:t xml:space="preserve">Základní koncepce uspořádání krajiny se ÚP </w:t>
      </w:r>
      <w:r w:rsidR="007368DB" w:rsidRPr="007B5BE8">
        <w:t>Olbramovice</w:t>
      </w:r>
      <w:r w:rsidRPr="007B5BE8">
        <w:t xml:space="preserve"> nemění. Všechny zastavitelné plochy navazují na zastavěné území, nová sídla či samoty nejsou navrhovány. Územní plán proto nemá významný vliv na krajinný ráz.</w:t>
      </w:r>
    </w:p>
    <w:p w14:paraId="05A8DFF9" w14:textId="77777777" w:rsidR="00B861A1" w:rsidRPr="007B5BE8" w:rsidRDefault="00B861A1" w:rsidP="00B861A1">
      <w:r w:rsidRPr="007B5BE8">
        <w:t>Územní plán neumožňuje v řešeném území výstavbu větrných elektráren a v nezastavěném území ani fotovoltaických elektráren (v textu též FVE).</w:t>
      </w:r>
    </w:p>
    <w:p w14:paraId="3AA4FEB1" w14:textId="77777777" w:rsidR="007368DB" w:rsidRPr="007B5BE8" w:rsidRDefault="007368DB" w:rsidP="00AA26BE">
      <w:pPr>
        <w:autoSpaceDE w:val="0"/>
        <w:autoSpaceDN w:val="0"/>
        <w:adjustRightInd w:val="0"/>
        <w:ind w:firstLine="0"/>
        <w:jc w:val="left"/>
        <w:rPr>
          <w:szCs w:val="22"/>
          <w:u w:val="single"/>
        </w:rPr>
      </w:pPr>
    </w:p>
    <w:p w14:paraId="66CB9EB8" w14:textId="77777777" w:rsidR="00AA26BE" w:rsidRPr="007B5BE8" w:rsidRDefault="00AA26BE" w:rsidP="00AA26BE">
      <w:pPr>
        <w:autoSpaceDE w:val="0"/>
        <w:autoSpaceDN w:val="0"/>
        <w:adjustRightInd w:val="0"/>
        <w:ind w:firstLine="0"/>
        <w:jc w:val="left"/>
        <w:rPr>
          <w:szCs w:val="22"/>
          <w:u w:val="single"/>
        </w:rPr>
      </w:pPr>
      <w:r w:rsidRPr="007B5BE8">
        <w:rPr>
          <w:szCs w:val="22"/>
          <w:u w:val="single"/>
        </w:rPr>
        <w:lastRenderedPageBreak/>
        <w:t>Návrh opatření v krajině:</w:t>
      </w:r>
    </w:p>
    <w:p w14:paraId="2C94F18E" w14:textId="77777777" w:rsidR="00AA26BE" w:rsidRPr="007B5BE8" w:rsidRDefault="00AA26BE" w:rsidP="00AA26BE">
      <w:pPr>
        <w:numPr>
          <w:ilvl w:val="0"/>
          <w:numId w:val="1"/>
        </w:numPr>
        <w:autoSpaceDE w:val="0"/>
        <w:autoSpaceDN w:val="0"/>
        <w:adjustRightInd w:val="0"/>
        <w:jc w:val="left"/>
        <w:rPr>
          <w:szCs w:val="22"/>
        </w:rPr>
      </w:pPr>
      <w:r w:rsidRPr="007B5BE8">
        <w:rPr>
          <w:szCs w:val="22"/>
        </w:rPr>
        <w:t>Realizovat chybějící části ÚSES</w:t>
      </w:r>
    </w:p>
    <w:p w14:paraId="69039FF6" w14:textId="77777777" w:rsidR="00AA26BE" w:rsidRPr="007B5BE8" w:rsidRDefault="00AA26BE" w:rsidP="00AA26BE">
      <w:pPr>
        <w:numPr>
          <w:ilvl w:val="0"/>
          <w:numId w:val="1"/>
        </w:numPr>
        <w:autoSpaceDE w:val="0"/>
        <w:autoSpaceDN w:val="0"/>
        <w:adjustRightInd w:val="0"/>
        <w:jc w:val="left"/>
        <w:rPr>
          <w:szCs w:val="22"/>
        </w:rPr>
      </w:pPr>
      <w:r w:rsidRPr="007B5BE8">
        <w:rPr>
          <w:szCs w:val="22"/>
        </w:rPr>
        <w:t>Podél hlavních polních cest vysadit jednostranné aleje dřevin (včetně ovocných).</w:t>
      </w:r>
    </w:p>
    <w:p w14:paraId="4B1C963B" w14:textId="77777777" w:rsidR="00AA26BE" w:rsidRPr="007B5BE8" w:rsidRDefault="00AA26BE" w:rsidP="00AA26BE">
      <w:pPr>
        <w:numPr>
          <w:ilvl w:val="0"/>
          <w:numId w:val="1"/>
        </w:numPr>
        <w:autoSpaceDE w:val="0"/>
        <w:autoSpaceDN w:val="0"/>
        <w:adjustRightInd w:val="0"/>
        <w:jc w:val="left"/>
        <w:rPr>
          <w:szCs w:val="22"/>
        </w:rPr>
      </w:pPr>
      <w:r w:rsidRPr="007B5BE8">
        <w:rPr>
          <w:szCs w:val="22"/>
        </w:rPr>
        <w:t xml:space="preserve">Revitalizovat </w:t>
      </w:r>
      <w:r w:rsidR="007368DB" w:rsidRPr="007B5BE8">
        <w:rPr>
          <w:szCs w:val="22"/>
        </w:rPr>
        <w:t>Olbramovický potok.</w:t>
      </w:r>
    </w:p>
    <w:p w14:paraId="22BC248F" w14:textId="77777777" w:rsidR="00AA26BE" w:rsidRPr="007B5BE8" w:rsidRDefault="00AA26BE" w:rsidP="00AA26BE">
      <w:pPr>
        <w:autoSpaceDE w:val="0"/>
        <w:autoSpaceDN w:val="0"/>
        <w:adjustRightInd w:val="0"/>
        <w:ind w:firstLine="0"/>
        <w:jc w:val="left"/>
        <w:rPr>
          <w:sz w:val="24"/>
        </w:rPr>
      </w:pPr>
    </w:p>
    <w:p w14:paraId="26D35499" w14:textId="77777777" w:rsidR="00AA26BE" w:rsidRPr="007B5BE8" w:rsidRDefault="00AA26BE" w:rsidP="00AA26BE">
      <w:pPr>
        <w:autoSpaceDE w:val="0"/>
        <w:autoSpaceDN w:val="0"/>
        <w:adjustRightInd w:val="0"/>
        <w:ind w:firstLine="0"/>
        <w:jc w:val="left"/>
        <w:rPr>
          <w:szCs w:val="22"/>
          <w:u w:val="single"/>
        </w:rPr>
      </w:pPr>
      <w:r w:rsidRPr="007B5BE8">
        <w:rPr>
          <w:szCs w:val="22"/>
          <w:u w:val="single"/>
        </w:rPr>
        <w:t>Návrh opatření v urbanizovaném území:</w:t>
      </w:r>
    </w:p>
    <w:p w14:paraId="14613279" w14:textId="77777777" w:rsidR="00D0106D" w:rsidRPr="007B5BE8" w:rsidRDefault="00AA26BE" w:rsidP="00D0106D">
      <w:pPr>
        <w:numPr>
          <w:ilvl w:val="0"/>
          <w:numId w:val="1"/>
        </w:numPr>
        <w:rPr>
          <w:szCs w:val="22"/>
        </w:rPr>
      </w:pPr>
      <w:r w:rsidRPr="007B5BE8">
        <w:rPr>
          <w:szCs w:val="22"/>
        </w:rPr>
        <w:t>Záměry zástavby v urbanizovaných plochách přizpůsobit kontextu krajiny, nevytvářet rušivé dominanty, formy zástavby a způsoby využívání</w:t>
      </w:r>
      <w:r w:rsidR="007368DB" w:rsidRPr="007B5BE8">
        <w:rPr>
          <w:szCs w:val="22"/>
        </w:rPr>
        <w:t>.</w:t>
      </w:r>
      <w:r w:rsidR="00D0106D" w:rsidRPr="007B5BE8">
        <w:rPr>
          <w:szCs w:val="22"/>
        </w:rPr>
        <w:t xml:space="preserve"> V maximální možné míře přizpůsobit zástavbu ochraně místního krajinného rázu.</w:t>
      </w:r>
    </w:p>
    <w:p w14:paraId="6FDA0AF8" w14:textId="77777777" w:rsidR="00D0106D" w:rsidRPr="007B5BE8" w:rsidRDefault="00AA26BE" w:rsidP="00D0106D">
      <w:pPr>
        <w:numPr>
          <w:ilvl w:val="0"/>
          <w:numId w:val="1"/>
        </w:numPr>
        <w:rPr>
          <w:szCs w:val="22"/>
        </w:rPr>
      </w:pPr>
      <w:r w:rsidRPr="007B5BE8">
        <w:rPr>
          <w:szCs w:val="22"/>
        </w:rPr>
        <w:t xml:space="preserve">Respektovat výškovou hladinu stanovenou územním plánem (do 2 nadzemních podlaží a podkroví). </w:t>
      </w:r>
      <w:r w:rsidR="00D0106D" w:rsidRPr="007B5BE8">
        <w:rPr>
          <w:szCs w:val="22"/>
        </w:rPr>
        <w:t>Umisťování výškově nebo prostorově potenciálně významných krajinných dominant podrobit hodnocení vlivů na krajinný ráz.</w:t>
      </w:r>
    </w:p>
    <w:p w14:paraId="1AE3C315" w14:textId="77777777" w:rsidR="00312DF5" w:rsidRPr="007B5BE8" w:rsidRDefault="00312DF5" w:rsidP="007368DB">
      <w:pPr>
        <w:numPr>
          <w:ilvl w:val="0"/>
          <w:numId w:val="1"/>
        </w:numPr>
        <w:autoSpaceDE w:val="0"/>
        <w:autoSpaceDN w:val="0"/>
        <w:adjustRightInd w:val="0"/>
        <w:rPr>
          <w:szCs w:val="22"/>
        </w:rPr>
      </w:pPr>
      <w:r w:rsidRPr="007B5BE8">
        <w:rPr>
          <w:szCs w:val="22"/>
        </w:rPr>
        <w:t>V zastavitelných plochách bydlení BR budou rodinné domy orientovány do volné krajiny zahradami, resp. dvorními částmi domů.</w:t>
      </w:r>
    </w:p>
    <w:p w14:paraId="2EBFC131" w14:textId="77777777" w:rsidR="00AA26BE" w:rsidRPr="00C115BA" w:rsidRDefault="00AA26BE" w:rsidP="00AA26BE">
      <w:pPr>
        <w:numPr>
          <w:ilvl w:val="0"/>
          <w:numId w:val="1"/>
        </w:numPr>
        <w:autoSpaceDE w:val="0"/>
        <w:autoSpaceDN w:val="0"/>
        <w:adjustRightInd w:val="0"/>
        <w:jc w:val="left"/>
        <w:rPr>
          <w:szCs w:val="22"/>
        </w:rPr>
      </w:pPr>
      <w:r w:rsidRPr="00C115BA">
        <w:rPr>
          <w:szCs w:val="22"/>
        </w:rPr>
        <w:t>U areálů výroby respektovat koeficienty zastavění ploch a podmínku výsadby zeleně především po obvodu areálu ve směru do volné krajiny.</w:t>
      </w:r>
    </w:p>
    <w:p w14:paraId="0D632FFF" w14:textId="77777777" w:rsidR="00CF2242" w:rsidRPr="00C115BA" w:rsidRDefault="00CF2242" w:rsidP="00AA26BE">
      <w:pPr>
        <w:numPr>
          <w:ilvl w:val="0"/>
          <w:numId w:val="1"/>
        </w:numPr>
        <w:autoSpaceDE w:val="0"/>
        <w:autoSpaceDN w:val="0"/>
        <w:adjustRightInd w:val="0"/>
        <w:jc w:val="left"/>
        <w:rPr>
          <w:szCs w:val="22"/>
        </w:rPr>
      </w:pPr>
      <w:r w:rsidRPr="00C115BA">
        <w:rPr>
          <w:szCs w:val="22"/>
        </w:rPr>
        <w:t>Při povolování zástavby v návrhových plochách postupovat tak, aby byla zachována kompaktnost zemědělských ploch, jejich obslužnost a aby bylo zamezeno vodní a větrné erozi nezpevněných pozemků, nebo zvýšenému riziku negativních dopadů bořivých větrů na okrajové části lesních porostů.</w:t>
      </w:r>
    </w:p>
    <w:p w14:paraId="31351025" w14:textId="77777777" w:rsidR="00D728BC" w:rsidRPr="007B5BE8" w:rsidRDefault="00D728BC" w:rsidP="003E49A4">
      <w:pPr>
        <w:pStyle w:val="Zkladntextodsazen"/>
        <w:rPr>
          <w:i/>
        </w:rPr>
      </w:pPr>
    </w:p>
    <w:p w14:paraId="5BB9325B" w14:textId="77777777" w:rsidR="00794FA6" w:rsidRPr="007B5BE8" w:rsidRDefault="00794FA6" w:rsidP="000531E4">
      <w:pPr>
        <w:pStyle w:val="Nadpis3"/>
      </w:pPr>
      <w:bookmarkStart w:id="41" w:name="_Toc517101662"/>
      <w:r w:rsidRPr="007B5BE8">
        <w:t>Územní systém ekologické stability</w:t>
      </w:r>
      <w:bookmarkEnd w:id="41"/>
    </w:p>
    <w:p w14:paraId="6ACDC1DF" w14:textId="77777777" w:rsidR="009C3F1A" w:rsidRPr="007B5BE8" w:rsidRDefault="009C3F1A" w:rsidP="001B4592">
      <w:pPr>
        <w:rPr>
          <w:b/>
          <w:i/>
        </w:rPr>
      </w:pPr>
    </w:p>
    <w:p w14:paraId="729368AB" w14:textId="77777777" w:rsidR="00522559" w:rsidRPr="007B5BE8" w:rsidRDefault="00522559" w:rsidP="00522559">
      <w:pPr>
        <w:rPr>
          <w:szCs w:val="20"/>
        </w:rPr>
      </w:pPr>
      <w:r w:rsidRPr="007B5BE8">
        <w:rPr>
          <w:szCs w:val="20"/>
        </w:rPr>
        <w:t>Koncepce řešení územního systému ekologické stability krajiny (ÚSES) je založena na principu tvorby ucelených větví ÚSES, sestávajících z logických sledů vzájemně navazujících, typově příbuzných a funkčně souvisejících biocenter a biokoridorů, a zahrnuje vzájemně provázané řešení všech zastoupených úrovní ÚSES – nadregionální, regionální a místní (lokální). Vymezeny jsou následující skladebné části ÚSES:</w:t>
      </w:r>
    </w:p>
    <w:p w14:paraId="1C234E40" w14:textId="77777777" w:rsidR="00522559" w:rsidRPr="007B5BE8" w:rsidRDefault="00522559" w:rsidP="00522559">
      <w:pPr>
        <w:pStyle w:val="Odsazentext"/>
        <w:ind w:left="720" w:hanging="720"/>
        <w:rPr>
          <w:rFonts w:ascii="Times New Roman" w:hAnsi="Times New Roman"/>
          <w:szCs w:val="20"/>
          <w:lang w:eastAsia="cs-CZ"/>
        </w:rPr>
      </w:pPr>
      <w:r w:rsidRPr="007B5BE8">
        <w:rPr>
          <w:rFonts w:ascii="Times New Roman" w:hAnsi="Times New Roman"/>
          <w:szCs w:val="20"/>
          <w:lang w:val="cs-CZ" w:eastAsia="cs-CZ"/>
        </w:rPr>
        <w:t>Nadregionální biokoridor K 140MH</w:t>
      </w:r>
      <w:r w:rsidRPr="007B5BE8">
        <w:rPr>
          <w:rFonts w:ascii="Times New Roman" w:hAnsi="Times New Roman"/>
          <w:szCs w:val="20"/>
          <w:lang w:eastAsia="cs-CZ"/>
        </w:rPr>
        <w:t>;</w:t>
      </w:r>
    </w:p>
    <w:p w14:paraId="117DB6E8" w14:textId="77777777" w:rsidR="00522559" w:rsidRPr="007B5BE8" w:rsidRDefault="00522559" w:rsidP="00522559">
      <w:pPr>
        <w:pStyle w:val="Odsazentext"/>
        <w:ind w:left="720" w:hanging="720"/>
        <w:rPr>
          <w:rFonts w:ascii="Times New Roman" w:hAnsi="Times New Roman"/>
          <w:szCs w:val="20"/>
          <w:lang w:val="cs-CZ" w:eastAsia="cs-CZ"/>
        </w:rPr>
      </w:pPr>
      <w:r w:rsidRPr="007B5BE8">
        <w:rPr>
          <w:rFonts w:ascii="Times New Roman" w:hAnsi="Times New Roman"/>
          <w:szCs w:val="20"/>
          <w:lang w:val="cs-CZ" w:eastAsia="cs-CZ"/>
        </w:rPr>
        <w:t xml:space="preserve">Regionální biocentrum RBC </w:t>
      </w:r>
      <w:proofErr w:type="gramStart"/>
      <w:r w:rsidRPr="007B5BE8">
        <w:rPr>
          <w:rFonts w:ascii="Times New Roman" w:hAnsi="Times New Roman"/>
          <w:szCs w:val="20"/>
          <w:lang w:val="cs-CZ" w:eastAsia="cs-CZ"/>
        </w:rPr>
        <w:t>51B</w:t>
      </w:r>
      <w:proofErr w:type="gramEnd"/>
      <w:r w:rsidRPr="007B5BE8">
        <w:rPr>
          <w:rFonts w:ascii="Times New Roman" w:hAnsi="Times New Roman"/>
          <w:szCs w:val="20"/>
          <w:lang w:val="cs-CZ" w:eastAsia="cs-CZ"/>
        </w:rPr>
        <w:t xml:space="preserve"> Nad Šumickým potokem;</w:t>
      </w:r>
    </w:p>
    <w:p w14:paraId="1EDEAAF7" w14:textId="77777777" w:rsidR="00522559" w:rsidRPr="007B5BE8" w:rsidRDefault="00522559" w:rsidP="00522559">
      <w:pPr>
        <w:pStyle w:val="Odsazentext"/>
        <w:ind w:left="720" w:hanging="720"/>
        <w:rPr>
          <w:rFonts w:ascii="Times New Roman" w:hAnsi="Times New Roman"/>
          <w:szCs w:val="20"/>
          <w:lang w:val="cs-CZ" w:eastAsia="cs-CZ"/>
        </w:rPr>
      </w:pPr>
      <w:r w:rsidRPr="007B5BE8">
        <w:rPr>
          <w:rFonts w:ascii="Times New Roman" w:hAnsi="Times New Roman"/>
          <w:szCs w:val="20"/>
          <w:lang w:val="cs-CZ" w:eastAsia="cs-CZ"/>
        </w:rPr>
        <w:t xml:space="preserve">Regionální biokoridory RK </w:t>
      </w:r>
      <w:proofErr w:type="gramStart"/>
      <w:r w:rsidRPr="007B5BE8">
        <w:rPr>
          <w:rFonts w:ascii="Times New Roman" w:hAnsi="Times New Roman"/>
          <w:szCs w:val="20"/>
          <w:lang w:val="cs-CZ" w:eastAsia="cs-CZ"/>
        </w:rPr>
        <w:t>106A</w:t>
      </w:r>
      <w:proofErr w:type="gramEnd"/>
      <w:r w:rsidRPr="007B5BE8">
        <w:rPr>
          <w:rFonts w:ascii="Times New Roman" w:hAnsi="Times New Roman"/>
          <w:szCs w:val="20"/>
          <w:lang w:val="cs-CZ" w:eastAsia="cs-CZ"/>
        </w:rPr>
        <w:t>, RK 106B a RK 107;</w:t>
      </w:r>
    </w:p>
    <w:p w14:paraId="5F51808C" w14:textId="77777777" w:rsidR="00522559" w:rsidRPr="007B5BE8" w:rsidRDefault="00522559" w:rsidP="00522559">
      <w:pPr>
        <w:pStyle w:val="Odsazentext"/>
        <w:ind w:left="720" w:hanging="720"/>
        <w:rPr>
          <w:rFonts w:ascii="Times New Roman" w:hAnsi="Times New Roman"/>
          <w:szCs w:val="20"/>
          <w:lang w:val="cs-CZ" w:eastAsia="cs-CZ"/>
        </w:rPr>
      </w:pPr>
      <w:r w:rsidRPr="007B5BE8">
        <w:rPr>
          <w:rFonts w:ascii="Times New Roman" w:hAnsi="Times New Roman"/>
          <w:szCs w:val="20"/>
          <w:lang w:val="cs-CZ" w:eastAsia="cs-CZ"/>
        </w:rPr>
        <w:t xml:space="preserve">Lokální biocentra vložena do nadregionálního biokoridoru K 140MH/ </w:t>
      </w:r>
      <w:proofErr w:type="gramStart"/>
      <w:r w:rsidRPr="007B5BE8">
        <w:rPr>
          <w:rFonts w:ascii="Times New Roman" w:hAnsi="Times New Roman"/>
          <w:szCs w:val="20"/>
          <w:lang w:val="cs-CZ" w:eastAsia="cs-CZ"/>
        </w:rPr>
        <w:t>LBC1 - K</w:t>
      </w:r>
      <w:proofErr w:type="gramEnd"/>
      <w:r w:rsidRPr="007B5BE8">
        <w:rPr>
          <w:rFonts w:ascii="Times New Roman" w:hAnsi="Times New Roman"/>
          <w:szCs w:val="20"/>
          <w:lang w:val="cs-CZ" w:eastAsia="cs-CZ"/>
        </w:rPr>
        <w:t> 140MH/ LBC3, lokální biocentra vložená do regionálních biokoridorů RK 106B/LBC</w:t>
      </w:r>
      <w:r w:rsidR="002E2838">
        <w:rPr>
          <w:rFonts w:ascii="Times New Roman" w:hAnsi="Times New Roman"/>
          <w:szCs w:val="20"/>
          <w:lang w:val="cs-CZ" w:eastAsia="cs-CZ"/>
        </w:rPr>
        <w:t>5</w:t>
      </w:r>
      <w:r w:rsidRPr="007B5BE8">
        <w:rPr>
          <w:rFonts w:ascii="Times New Roman" w:hAnsi="Times New Roman"/>
          <w:szCs w:val="20"/>
          <w:lang w:val="cs-CZ" w:eastAsia="cs-CZ"/>
        </w:rPr>
        <w:t xml:space="preserve"> – RK 106B/LBC6 a RK 107/LBC7 - RK 107/LBC9 a </w:t>
      </w:r>
      <w:r w:rsidR="00790EBE" w:rsidRPr="007B5BE8">
        <w:rPr>
          <w:rFonts w:ascii="Times New Roman" w:hAnsi="Times New Roman"/>
          <w:szCs w:val="20"/>
          <w:lang w:val="cs-CZ" w:eastAsia="cs-CZ"/>
        </w:rPr>
        <w:t>lokální biocentra LBC10 – LBC14</w:t>
      </w:r>
      <w:r w:rsidRPr="007B5BE8">
        <w:rPr>
          <w:rFonts w:ascii="Times New Roman" w:hAnsi="Times New Roman"/>
          <w:szCs w:val="20"/>
          <w:lang w:val="cs-CZ" w:eastAsia="cs-CZ"/>
        </w:rPr>
        <w:t>;</w:t>
      </w:r>
    </w:p>
    <w:p w14:paraId="54BD6B40" w14:textId="77777777" w:rsidR="00522559" w:rsidRPr="007B5BE8" w:rsidRDefault="00790EBE" w:rsidP="00522559">
      <w:pPr>
        <w:pStyle w:val="Odsazentext"/>
        <w:ind w:left="720" w:hanging="720"/>
        <w:rPr>
          <w:rFonts w:ascii="Times New Roman" w:hAnsi="Times New Roman"/>
          <w:szCs w:val="20"/>
          <w:lang w:val="cs-CZ" w:eastAsia="cs-CZ"/>
        </w:rPr>
      </w:pPr>
      <w:r w:rsidRPr="007B5BE8">
        <w:rPr>
          <w:rFonts w:ascii="Times New Roman" w:hAnsi="Times New Roman"/>
          <w:szCs w:val="20"/>
          <w:lang w:val="cs-CZ" w:eastAsia="cs-CZ"/>
        </w:rPr>
        <w:t>lokální biokoridory LBK1 – LBK6</w:t>
      </w:r>
      <w:r w:rsidR="00522559" w:rsidRPr="007B5BE8">
        <w:rPr>
          <w:rFonts w:ascii="Times New Roman" w:hAnsi="Times New Roman"/>
          <w:szCs w:val="20"/>
          <w:lang w:val="cs-CZ" w:eastAsia="cs-CZ"/>
        </w:rPr>
        <w:t>.</w:t>
      </w:r>
    </w:p>
    <w:p w14:paraId="01C861C7" w14:textId="77777777" w:rsidR="00522559" w:rsidRPr="007B5BE8" w:rsidRDefault="00522559" w:rsidP="00522559">
      <w:pPr>
        <w:rPr>
          <w:i/>
          <w:szCs w:val="20"/>
        </w:rPr>
      </w:pPr>
    </w:p>
    <w:p w14:paraId="7F5BB581" w14:textId="77777777" w:rsidR="00522559" w:rsidRPr="007B5BE8" w:rsidRDefault="00522559" w:rsidP="00522559">
      <w:pPr>
        <w:rPr>
          <w:szCs w:val="20"/>
        </w:rPr>
      </w:pPr>
      <w:r w:rsidRPr="007B5BE8">
        <w:rPr>
          <w:szCs w:val="20"/>
        </w:rPr>
        <w:t>S ohledem na vlastnické vztahy k pozemkům, skutečný stav využití území, zařízení dopravní a technické infrastruktury a na zájmy ochrany přírody a krajiny, zemědělství, vodního a lesního hospodářství je možné provádět určité korekce či upřesnění průběhu a vymezení ÚSES, a to při splnění podmínky, že nebude snížena míra aktuální ani potenciální funkčnosti ÚSES.</w:t>
      </w:r>
    </w:p>
    <w:p w14:paraId="7C4F0821" w14:textId="77777777" w:rsidR="00522559" w:rsidRPr="007B5BE8" w:rsidRDefault="00522559" w:rsidP="00522559">
      <w:pPr>
        <w:rPr>
          <w:i/>
          <w:szCs w:val="20"/>
        </w:rPr>
      </w:pPr>
    </w:p>
    <w:p w14:paraId="7EF7CAE7" w14:textId="77777777" w:rsidR="00522559" w:rsidRPr="007B5BE8" w:rsidRDefault="00522559" w:rsidP="00522559">
      <w:pPr>
        <w:pStyle w:val="Odrkov"/>
        <w:spacing w:before="0"/>
        <w:rPr>
          <w:b/>
          <w:caps/>
        </w:rPr>
      </w:pPr>
      <w:r w:rsidRPr="007B5BE8">
        <w:rPr>
          <w:b/>
          <w:caps/>
        </w:rPr>
        <w:t>Přehled vymezených skladebných částí ÚSES</w:t>
      </w:r>
    </w:p>
    <w:p w14:paraId="032FF5EF" w14:textId="77777777" w:rsidR="00522559" w:rsidRPr="007B5BE8" w:rsidRDefault="00522559" w:rsidP="00522559"/>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68"/>
        <w:gridCol w:w="3686"/>
        <w:gridCol w:w="3118"/>
      </w:tblGrid>
      <w:tr w:rsidR="00522559" w:rsidRPr="007B5BE8" w14:paraId="073D3F54" w14:textId="77777777" w:rsidTr="004739A5">
        <w:trPr>
          <w:trHeight w:val="361"/>
          <w:tblHeader/>
        </w:trPr>
        <w:tc>
          <w:tcPr>
            <w:tcW w:w="2268" w:type="dxa"/>
            <w:tcBorders>
              <w:top w:val="single" w:sz="12" w:space="0" w:color="auto"/>
              <w:left w:val="single" w:sz="12" w:space="0" w:color="auto"/>
              <w:bottom w:val="double" w:sz="4" w:space="0" w:color="auto"/>
            </w:tcBorders>
            <w:vAlign w:val="center"/>
          </w:tcPr>
          <w:p w14:paraId="61FA8898" w14:textId="77777777" w:rsidR="00522559" w:rsidRPr="007B5BE8" w:rsidRDefault="00522559" w:rsidP="004739A5">
            <w:pPr>
              <w:rPr>
                <w:b/>
                <w:szCs w:val="20"/>
              </w:rPr>
            </w:pPr>
            <w:r w:rsidRPr="007B5BE8">
              <w:rPr>
                <w:b/>
                <w:szCs w:val="20"/>
              </w:rPr>
              <w:t>Označení</w:t>
            </w:r>
          </w:p>
        </w:tc>
        <w:tc>
          <w:tcPr>
            <w:tcW w:w="3686" w:type="dxa"/>
            <w:tcBorders>
              <w:top w:val="single" w:sz="12" w:space="0" w:color="auto"/>
              <w:bottom w:val="double" w:sz="4" w:space="0" w:color="auto"/>
            </w:tcBorders>
            <w:vAlign w:val="center"/>
          </w:tcPr>
          <w:p w14:paraId="635726F4" w14:textId="77777777" w:rsidR="00522559" w:rsidRPr="007B5BE8" w:rsidRDefault="00522559" w:rsidP="004739A5">
            <w:pPr>
              <w:ind w:firstLine="0"/>
              <w:jc w:val="center"/>
              <w:rPr>
                <w:b/>
                <w:szCs w:val="20"/>
              </w:rPr>
            </w:pPr>
            <w:r w:rsidRPr="007B5BE8">
              <w:rPr>
                <w:b/>
                <w:szCs w:val="20"/>
              </w:rPr>
              <w:t>Funkční typ + biogeografický význam</w:t>
            </w:r>
          </w:p>
        </w:tc>
        <w:tc>
          <w:tcPr>
            <w:tcW w:w="3118" w:type="dxa"/>
            <w:tcBorders>
              <w:top w:val="single" w:sz="12" w:space="0" w:color="auto"/>
              <w:bottom w:val="double" w:sz="4" w:space="0" w:color="auto"/>
              <w:right w:val="single" w:sz="12" w:space="0" w:color="auto"/>
            </w:tcBorders>
            <w:vAlign w:val="center"/>
          </w:tcPr>
          <w:p w14:paraId="217E5986" w14:textId="77777777" w:rsidR="00522559" w:rsidRPr="007B5BE8" w:rsidRDefault="00522559" w:rsidP="004739A5">
            <w:pPr>
              <w:rPr>
                <w:b/>
                <w:szCs w:val="20"/>
              </w:rPr>
            </w:pPr>
            <w:r w:rsidRPr="007B5BE8">
              <w:rPr>
                <w:b/>
                <w:szCs w:val="20"/>
              </w:rPr>
              <w:t>Cílová společenstva</w:t>
            </w:r>
          </w:p>
        </w:tc>
      </w:tr>
      <w:tr w:rsidR="00522559" w:rsidRPr="007B5BE8" w14:paraId="6773D49D" w14:textId="77777777" w:rsidTr="004739A5">
        <w:trPr>
          <w:cantSplit/>
          <w:trHeight w:val="20"/>
        </w:trPr>
        <w:tc>
          <w:tcPr>
            <w:tcW w:w="2268" w:type="dxa"/>
            <w:tcBorders>
              <w:left w:val="single" w:sz="12" w:space="0" w:color="auto"/>
              <w:bottom w:val="nil"/>
            </w:tcBorders>
            <w:vAlign w:val="center"/>
          </w:tcPr>
          <w:p w14:paraId="53B31E3B" w14:textId="77777777" w:rsidR="00522559" w:rsidRPr="007B5BE8" w:rsidRDefault="00522559" w:rsidP="004739A5">
            <w:pPr>
              <w:ind w:firstLine="0"/>
              <w:jc w:val="center"/>
              <w:rPr>
                <w:szCs w:val="20"/>
              </w:rPr>
            </w:pPr>
            <w:r w:rsidRPr="007B5BE8">
              <w:rPr>
                <w:szCs w:val="20"/>
              </w:rPr>
              <w:t>K 140MH</w:t>
            </w:r>
          </w:p>
        </w:tc>
        <w:tc>
          <w:tcPr>
            <w:tcW w:w="3686" w:type="dxa"/>
            <w:tcBorders>
              <w:bottom w:val="nil"/>
            </w:tcBorders>
            <w:vAlign w:val="center"/>
          </w:tcPr>
          <w:p w14:paraId="199B976D" w14:textId="77777777" w:rsidR="00522559" w:rsidRPr="007B5BE8" w:rsidRDefault="00522559" w:rsidP="004739A5">
            <w:pPr>
              <w:ind w:firstLine="0"/>
              <w:jc w:val="center"/>
              <w:rPr>
                <w:szCs w:val="20"/>
              </w:rPr>
            </w:pPr>
            <w:r w:rsidRPr="007B5BE8">
              <w:rPr>
                <w:szCs w:val="20"/>
              </w:rPr>
              <w:t>Nadregionální biokoridor</w:t>
            </w:r>
          </w:p>
        </w:tc>
        <w:tc>
          <w:tcPr>
            <w:tcW w:w="3118" w:type="dxa"/>
            <w:tcBorders>
              <w:bottom w:val="nil"/>
              <w:right w:val="single" w:sz="12" w:space="0" w:color="auto"/>
            </w:tcBorders>
            <w:vAlign w:val="center"/>
          </w:tcPr>
          <w:p w14:paraId="010CE9D9" w14:textId="77777777" w:rsidR="00522559" w:rsidRPr="007B5BE8" w:rsidRDefault="00522559" w:rsidP="004739A5">
            <w:pPr>
              <w:ind w:firstLine="72"/>
              <w:jc w:val="center"/>
              <w:rPr>
                <w:szCs w:val="20"/>
              </w:rPr>
            </w:pPr>
            <w:r w:rsidRPr="007B5BE8">
              <w:rPr>
                <w:szCs w:val="20"/>
              </w:rPr>
              <w:t>Lesní a nelesní mezofilní</w:t>
            </w:r>
          </w:p>
        </w:tc>
      </w:tr>
      <w:tr w:rsidR="00522559" w:rsidRPr="007B5BE8" w14:paraId="548A77A9" w14:textId="77777777" w:rsidTr="004739A5">
        <w:trPr>
          <w:cantSplit/>
          <w:trHeight w:val="20"/>
        </w:trPr>
        <w:tc>
          <w:tcPr>
            <w:tcW w:w="2268" w:type="dxa"/>
            <w:tcBorders>
              <w:left w:val="single" w:sz="12" w:space="0" w:color="auto"/>
              <w:bottom w:val="nil"/>
            </w:tcBorders>
            <w:vAlign w:val="center"/>
          </w:tcPr>
          <w:p w14:paraId="61B0805F" w14:textId="77777777" w:rsidR="00522559" w:rsidRPr="007B5BE8" w:rsidRDefault="00522559" w:rsidP="004739A5">
            <w:pPr>
              <w:ind w:firstLine="0"/>
              <w:jc w:val="center"/>
              <w:rPr>
                <w:szCs w:val="20"/>
              </w:rPr>
            </w:pPr>
            <w:r w:rsidRPr="007B5BE8">
              <w:rPr>
                <w:szCs w:val="20"/>
              </w:rPr>
              <w:t xml:space="preserve">RBC </w:t>
            </w:r>
            <w:proofErr w:type="gramStart"/>
            <w:r w:rsidRPr="007B5BE8">
              <w:rPr>
                <w:szCs w:val="20"/>
              </w:rPr>
              <w:t>51B</w:t>
            </w:r>
            <w:proofErr w:type="gramEnd"/>
            <w:r w:rsidRPr="007B5BE8">
              <w:rPr>
                <w:szCs w:val="20"/>
              </w:rPr>
              <w:t xml:space="preserve"> Nad Šumickým potokem</w:t>
            </w:r>
          </w:p>
        </w:tc>
        <w:tc>
          <w:tcPr>
            <w:tcW w:w="3686" w:type="dxa"/>
            <w:tcBorders>
              <w:bottom w:val="nil"/>
            </w:tcBorders>
            <w:vAlign w:val="center"/>
          </w:tcPr>
          <w:p w14:paraId="4B39B30C" w14:textId="77777777" w:rsidR="00522559" w:rsidRPr="007B5BE8" w:rsidRDefault="00522559" w:rsidP="004739A5">
            <w:pPr>
              <w:ind w:firstLine="0"/>
              <w:jc w:val="center"/>
              <w:rPr>
                <w:szCs w:val="20"/>
              </w:rPr>
            </w:pPr>
            <w:r w:rsidRPr="007B5BE8">
              <w:rPr>
                <w:szCs w:val="20"/>
              </w:rPr>
              <w:t>Regionální biocentrum</w:t>
            </w:r>
          </w:p>
        </w:tc>
        <w:tc>
          <w:tcPr>
            <w:tcW w:w="3118" w:type="dxa"/>
            <w:tcBorders>
              <w:bottom w:val="nil"/>
              <w:right w:val="single" w:sz="12" w:space="0" w:color="auto"/>
            </w:tcBorders>
            <w:vAlign w:val="center"/>
          </w:tcPr>
          <w:p w14:paraId="7F96BAD5" w14:textId="77777777" w:rsidR="00522559" w:rsidRPr="007B5BE8" w:rsidRDefault="00522559" w:rsidP="004739A5">
            <w:pPr>
              <w:ind w:firstLine="72"/>
              <w:jc w:val="center"/>
              <w:rPr>
                <w:szCs w:val="20"/>
              </w:rPr>
            </w:pPr>
            <w:r w:rsidRPr="007B5BE8">
              <w:rPr>
                <w:szCs w:val="20"/>
              </w:rPr>
              <w:t>Lesní a nelesní mezofilní</w:t>
            </w:r>
          </w:p>
        </w:tc>
      </w:tr>
      <w:tr w:rsidR="00522559" w:rsidRPr="007B5BE8" w14:paraId="47695231" w14:textId="77777777" w:rsidTr="004739A5">
        <w:trPr>
          <w:cantSplit/>
          <w:trHeight w:val="20"/>
        </w:trPr>
        <w:tc>
          <w:tcPr>
            <w:tcW w:w="2268" w:type="dxa"/>
            <w:tcBorders>
              <w:left w:val="single" w:sz="12" w:space="0" w:color="auto"/>
              <w:bottom w:val="single" w:sz="4" w:space="0" w:color="auto"/>
            </w:tcBorders>
          </w:tcPr>
          <w:p w14:paraId="5F1D7904" w14:textId="77777777" w:rsidR="00522559" w:rsidRPr="007B5BE8" w:rsidRDefault="00522559" w:rsidP="004739A5">
            <w:pPr>
              <w:ind w:firstLine="0"/>
              <w:jc w:val="center"/>
              <w:rPr>
                <w:szCs w:val="20"/>
              </w:rPr>
            </w:pPr>
            <w:r w:rsidRPr="007B5BE8">
              <w:rPr>
                <w:szCs w:val="20"/>
              </w:rPr>
              <w:lastRenderedPageBreak/>
              <w:t xml:space="preserve">RK </w:t>
            </w:r>
            <w:proofErr w:type="gramStart"/>
            <w:r w:rsidRPr="007B5BE8">
              <w:rPr>
                <w:szCs w:val="20"/>
              </w:rPr>
              <w:t>106A</w:t>
            </w:r>
            <w:proofErr w:type="gramEnd"/>
          </w:p>
        </w:tc>
        <w:tc>
          <w:tcPr>
            <w:tcW w:w="3686" w:type="dxa"/>
            <w:tcBorders>
              <w:bottom w:val="single" w:sz="4" w:space="0" w:color="auto"/>
            </w:tcBorders>
          </w:tcPr>
          <w:p w14:paraId="08B87A81" w14:textId="77777777" w:rsidR="00522559" w:rsidRPr="007B5BE8" w:rsidRDefault="00522559" w:rsidP="004739A5">
            <w:pPr>
              <w:ind w:firstLine="0"/>
              <w:jc w:val="center"/>
              <w:rPr>
                <w:szCs w:val="20"/>
              </w:rPr>
            </w:pPr>
            <w:r w:rsidRPr="007B5BE8">
              <w:rPr>
                <w:szCs w:val="20"/>
              </w:rPr>
              <w:t>Regionální biokoridor</w:t>
            </w:r>
          </w:p>
        </w:tc>
        <w:tc>
          <w:tcPr>
            <w:tcW w:w="3118" w:type="dxa"/>
            <w:tcBorders>
              <w:bottom w:val="single" w:sz="4" w:space="0" w:color="auto"/>
              <w:right w:val="single" w:sz="12" w:space="0" w:color="auto"/>
            </w:tcBorders>
          </w:tcPr>
          <w:p w14:paraId="2840577E" w14:textId="77777777" w:rsidR="00522559" w:rsidRPr="007B5BE8" w:rsidRDefault="00522559" w:rsidP="004739A5">
            <w:pPr>
              <w:ind w:firstLine="72"/>
              <w:jc w:val="center"/>
              <w:rPr>
                <w:szCs w:val="20"/>
              </w:rPr>
            </w:pPr>
            <w:r w:rsidRPr="007B5BE8">
              <w:rPr>
                <w:szCs w:val="20"/>
              </w:rPr>
              <w:t>Lesní a nelesní mezofilní</w:t>
            </w:r>
          </w:p>
        </w:tc>
      </w:tr>
      <w:tr w:rsidR="00522559" w:rsidRPr="007B5BE8" w14:paraId="223B8D2E" w14:textId="77777777" w:rsidTr="004739A5">
        <w:trPr>
          <w:cantSplit/>
          <w:trHeight w:val="20"/>
        </w:trPr>
        <w:tc>
          <w:tcPr>
            <w:tcW w:w="2268" w:type="dxa"/>
            <w:tcBorders>
              <w:left w:val="single" w:sz="12" w:space="0" w:color="auto"/>
              <w:bottom w:val="nil"/>
            </w:tcBorders>
          </w:tcPr>
          <w:p w14:paraId="2E82FE57" w14:textId="77777777" w:rsidR="00522559" w:rsidRPr="007B5BE8" w:rsidRDefault="00522559" w:rsidP="004739A5">
            <w:pPr>
              <w:ind w:firstLine="0"/>
              <w:jc w:val="center"/>
              <w:rPr>
                <w:szCs w:val="20"/>
              </w:rPr>
            </w:pPr>
            <w:r w:rsidRPr="007B5BE8">
              <w:rPr>
                <w:szCs w:val="20"/>
              </w:rPr>
              <w:t xml:space="preserve">RK </w:t>
            </w:r>
            <w:proofErr w:type="gramStart"/>
            <w:r w:rsidRPr="007B5BE8">
              <w:rPr>
                <w:szCs w:val="20"/>
              </w:rPr>
              <w:t>106B</w:t>
            </w:r>
            <w:proofErr w:type="gramEnd"/>
          </w:p>
        </w:tc>
        <w:tc>
          <w:tcPr>
            <w:tcW w:w="3686" w:type="dxa"/>
            <w:tcBorders>
              <w:bottom w:val="nil"/>
            </w:tcBorders>
          </w:tcPr>
          <w:p w14:paraId="72640F97" w14:textId="77777777" w:rsidR="00522559" w:rsidRPr="007B5BE8" w:rsidRDefault="00522559" w:rsidP="004739A5">
            <w:pPr>
              <w:ind w:firstLine="0"/>
              <w:jc w:val="center"/>
              <w:rPr>
                <w:szCs w:val="20"/>
              </w:rPr>
            </w:pPr>
            <w:r w:rsidRPr="007B5BE8">
              <w:rPr>
                <w:szCs w:val="20"/>
              </w:rPr>
              <w:t>Regionální biokoridor</w:t>
            </w:r>
          </w:p>
        </w:tc>
        <w:tc>
          <w:tcPr>
            <w:tcW w:w="3118" w:type="dxa"/>
            <w:tcBorders>
              <w:bottom w:val="nil"/>
              <w:right w:val="single" w:sz="12" w:space="0" w:color="auto"/>
            </w:tcBorders>
          </w:tcPr>
          <w:p w14:paraId="03B718B5" w14:textId="77777777" w:rsidR="00522559" w:rsidRPr="007B5BE8" w:rsidRDefault="00522559" w:rsidP="004739A5">
            <w:pPr>
              <w:ind w:firstLine="72"/>
              <w:jc w:val="center"/>
              <w:rPr>
                <w:szCs w:val="20"/>
              </w:rPr>
            </w:pPr>
            <w:r w:rsidRPr="007B5BE8">
              <w:rPr>
                <w:szCs w:val="20"/>
              </w:rPr>
              <w:t>Lesní a nelesní mezofilní</w:t>
            </w:r>
          </w:p>
        </w:tc>
      </w:tr>
      <w:tr w:rsidR="00522559" w:rsidRPr="007B5BE8" w14:paraId="412B9676" w14:textId="77777777" w:rsidTr="004739A5">
        <w:trPr>
          <w:cantSplit/>
          <w:trHeight w:val="20"/>
        </w:trPr>
        <w:tc>
          <w:tcPr>
            <w:tcW w:w="2268" w:type="dxa"/>
            <w:tcBorders>
              <w:left w:val="single" w:sz="12" w:space="0" w:color="auto"/>
              <w:bottom w:val="single" w:sz="4" w:space="0" w:color="auto"/>
            </w:tcBorders>
          </w:tcPr>
          <w:p w14:paraId="61A3E4BE" w14:textId="77777777" w:rsidR="00522559" w:rsidRPr="007B5BE8" w:rsidRDefault="00522559" w:rsidP="004739A5">
            <w:pPr>
              <w:ind w:firstLine="0"/>
              <w:jc w:val="center"/>
              <w:rPr>
                <w:szCs w:val="20"/>
              </w:rPr>
            </w:pPr>
            <w:r w:rsidRPr="007B5BE8">
              <w:rPr>
                <w:szCs w:val="20"/>
              </w:rPr>
              <w:t>RK 107</w:t>
            </w:r>
          </w:p>
        </w:tc>
        <w:tc>
          <w:tcPr>
            <w:tcW w:w="3686" w:type="dxa"/>
            <w:tcBorders>
              <w:bottom w:val="single" w:sz="4" w:space="0" w:color="auto"/>
            </w:tcBorders>
          </w:tcPr>
          <w:p w14:paraId="678B2E5A" w14:textId="77777777" w:rsidR="00522559" w:rsidRPr="007B5BE8" w:rsidRDefault="00522559" w:rsidP="004739A5">
            <w:pPr>
              <w:ind w:firstLine="0"/>
              <w:jc w:val="center"/>
              <w:rPr>
                <w:szCs w:val="20"/>
              </w:rPr>
            </w:pPr>
            <w:r w:rsidRPr="007B5BE8">
              <w:rPr>
                <w:szCs w:val="20"/>
              </w:rPr>
              <w:t>Regionální biokoridor</w:t>
            </w:r>
          </w:p>
        </w:tc>
        <w:tc>
          <w:tcPr>
            <w:tcW w:w="3118" w:type="dxa"/>
            <w:tcBorders>
              <w:bottom w:val="single" w:sz="4" w:space="0" w:color="auto"/>
              <w:right w:val="single" w:sz="12" w:space="0" w:color="auto"/>
            </w:tcBorders>
          </w:tcPr>
          <w:p w14:paraId="617E3106" w14:textId="77777777" w:rsidR="00522559" w:rsidRPr="007B5BE8" w:rsidRDefault="00522559" w:rsidP="004739A5">
            <w:pPr>
              <w:ind w:firstLine="72"/>
              <w:jc w:val="center"/>
              <w:rPr>
                <w:szCs w:val="20"/>
              </w:rPr>
            </w:pPr>
            <w:r w:rsidRPr="007B5BE8">
              <w:rPr>
                <w:szCs w:val="20"/>
              </w:rPr>
              <w:t>Lesní a nelesní mezofilní</w:t>
            </w:r>
          </w:p>
        </w:tc>
      </w:tr>
      <w:tr w:rsidR="00522559" w:rsidRPr="007B5BE8" w14:paraId="38E97346" w14:textId="77777777" w:rsidTr="004739A5">
        <w:trPr>
          <w:cantSplit/>
          <w:trHeight w:val="20"/>
        </w:trPr>
        <w:tc>
          <w:tcPr>
            <w:tcW w:w="2268" w:type="dxa"/>
            <w:tcBorders>
              <w:left w:val="single" w:sz="12" w:space="0" w:color="auto"/>
              <w:bottom w:val="single" w:sz="4" w:space="0" w:color="auto"/>
            </w:tcBorders>
          </w:tcPr>
          <w:p w14:paraId="4037FA32" w14:textId="77777777" w:rsidR="00522559" w:rsidRPr="007B5BE8" w:rsidRDefault="00522559" w:rsidP="004739A5">
            <w:pPr>
              <w:ind w:firstLine="0"/>
              <w:jc w:val="center"/>
              <w:rPr>
                <w:szCs w:val="20"/>
              </w:rPr>
            </w:pPr>
            <w:r w:rsidRPr="007B5BE8">
              <w:rPr>
                <w:szCs w:val="20"/>
              </w:rPr>
              <w:t>K 140MH/ LBC1</w:t>
            </w:r>
          </w:p>
        </w:tc>
        <w:tc>
          <w:tcPr>
            <w:tcW w:w="3686" w:type="dxa"/>
            <w:tcBorders>
              <w:bottom w:val="single" w:sz="4" w:space="0" w:color="auto"/>
            </w:tcBorders>
          </w:tcPr>
          <w:p w14:paraId="3E861506" w14:textId="77777777" w:rsidR="00522559" w:rsidRPr="007B5BE8" w:rsidRDefault="00522559" w:rsidP="004739A5">
            <w:pPr>
              <w:ind w:firstLine="0"/>
              <w:jc w:val="center"/>
              <w:rPr>
                <w:szCs w:val="20"/>
              </w:rPr>
            </w:pPr>
            <w:r w:rsidRPr="007B5BE8">
              <w:rPr>
                <w:szCs w:val="20"/>
              </w:rPr>
              <w:t>Lokální biocentrum vložené do nadregionálního biokoridoru</w:t>
            </w:r>
          </w:p>
        </w:tc>
        <w:tc>
          <w:tcPr>
            <w:tcW w:w="3118" w:type="dxa"/>
            <w:tcBorders>
              <w:bottom w:val="single" w:sz="4" w:space="0" w:color="auto"/>
              <w:right w:val="single" w:sz="12" w:space="0" w:color="auto"/>
            </w:tcBorders>
          </w:tcPr>
          <w:p w14:paraId="38E15E3F" w14:textId="77777777" w:rsidR="00522559" w:rsidRPr="007B5BE8" w:rsidRDefault="00522559" w:rsidP="004739A5">
            <w:pPr>
              <w:ind w:firstLine="72"/>
              <w:jc w:val="center"/>
              <w:rPr>
                <w:szCs w:val="20"/>
              </w:rPr>
            </w:pPr>
            <w:r w:rsidRPr="007B5BE8">
              <w:rPr>
                <w:szCs w:val="20"/>
              </w:rPr>
              <w:t>Lesní a nelesní mezofilní</w:t>
            </w:r>
          </w:p>
        </w:tc>
      </w:tr>
      <w:tr w:rsidR="00522559" w:rsidRPr="007B5BE8" w14:paraId="48E3A6F7" w14:textId="77777777" w:rsidTr="004739A5">
        <w:trPr>
          <w:cantSplit/>
          <w:trHeight w:val="20"/>
        </w:trPr>
        <w:tc>
          <w:tcPr>
            <w:tcW w:w="2268" w:type="dxa"/>
            <w:tcBorders>
              <w:top w:val="single" w:sz="4" w:space="0" w:color="auto"/>
              <w:left w:val="single" w:sz="12" w:space="0" w:color="auto"/>
              <w:bottom w:val="single" w:sz="4" w:space="0" w:color="auto"/>
            </w:tcBorders>
          </w:tcPr>
          <w:p w14:paraId="6EF81CD8" w14:textId="77777777" w:rsidR="00522559" w:rsidRPr="007B5BE8" w:rsidRDefault="00522559" w:rsidP="004739A5">
            <w:pPr>
              <w:ind w:firstLine="0"/>
              <w:jc w:val="center"/>
              <w:rPr>
                <w:szCs w:val="20"/>
              </w:rPr>
            </w:pPr>
            <w:r w:rsidRPr="007B5BE8">
              <w:rPr>
                <w:szCs w:val="20"/>
              </w:rPr>
              <w:t>K 140MH/ LBC2</w:t>
            </w:r>
          </w:p>
        </w:tc>
        <w:tc>
          <w:tcPr>
            <w:tcW w:w="3686" w:type="dxa"/>
            <w:tcBorders>
              <w:top w:val="single" w:sz="4" w:space="0" w:color="auto"/>
              <w:bottom w:val="single" w:sz="4" w:space="0" w:color="auto"/>
            </w:tcBorders>
          </w:tcPr>
          <w:p w14:paraId="3F777132" w14:textId="77777777" w:rsidR="00522559" w:rsidRPr="007B5BE8" w:rsidRDefault="00522559" w:rsidP="004739A5">
            <w:pPr>
              <w:ind w:firstLine="0"/>
              <w:jc w:val="center"/>
              <w:rPr>
                <w:szCs w:val="20"/>
              </w:rPr>
            </w:pPr>
            <w:r w:rsidRPr="007B5BE8">
              <w:rPr>
                <w:szCs w:val="20"/>
              </w:rPr>
              <w:t>Lokální biocentrum vložené do nadregionálního biokoridoru</w:t>
            </w:r>
          </w:p>
        </w:tc>
        <w:tc>
          <w:tcPr>
            <w:tcW w:w="3118" w:type="dxa"/>
            <w:tcBorders>
              <w:top w:val="single" w:sz="4" w:space="0" w:color="auto"/>
              <w:bottom w:val="single" w:sz="4" w:space="0" w:color="auto"/>
              <w:right w:val="single" w:sz="12" w:space="0" w:color="auto"/>
            </w:tcBorders>
          </w:tcPr>
          <w:p w14:paraId="643E6633" w14:textId="77777777" w:rsidR="00522559" w:rsidRPr="007B5BE8" w:rsidRDefault="00522559" w:rsidP="004739A5">
            <w:pPr>
              <w:ind w:firstLine="0"/>
              <w:jc w:val="center"/>
              <w:rPr>
                <w:szCs w:val="20"/>
              </w:rPr>
            </w:pPr>
            <w:r w:rsidRPr="007B5BE8">
              <w:rPr>
                <w:szCs w:val="20"/>
              </w:rPr>
              <w:t>Lesní a nelesní mezofilní</w:t>
            </w:r>
          </w:p>
        </w:tc>
      </w:tr>
      <w:tr w:rsidR="00522559" w:rsidRPr="007B5BE8" w14:paraId="6B5E616E" w14:textId="77777777" w:rsidTr="004739A5">
        <w:trPr>
          <w:cantSplit/>
          <w:trHeight w:val="20"/>
        </w:trPr>
        <w:tc>
          <w:tcPr>
            <w:tcW w:w="2268" w:type="dxa"/>
            <w:tcBorders>
              <w:top w:val="single" w:sz="4" w:space="0" w:color="auto"/>
              <w:left w:val="single" w:sz="12" w:space="0" w:color="auto"/>
              <w:bottom w:val="single" w:sz="4" w:space="0" w:color="auto"/>
            </w:tcBorders>
          </w:tcPr>
          <w:p w14:paraId="608935E8" w14:textId="77777777" w:rsidR="00522559" w:rsidRPr="007B5BE8" w:rsidRDefault="00522559" w:rsidP="004739A5">
            <w:pPr>
              <w:ind w:firstLine="0"/>
              <w:jc w:val="center"/>
              <w:rPr>
                <w:szCs w:val="20"/>
              </w:rPr>
            </w:pPr>
            <w:r w:rsidRPr="007B5BE8">
              <w:rPr>
                <w:szCs w:val="20"/>
              </w:rPr>
              <w:t>K 140MH/ LBC3</w:t>
            </w:r>
          </w:p>
        </w:tc>
        <w:tc>
          <w:tcPr>
            <w:tcW w:w="3686" w:type="dxa"/>
            <w:tcBorders>
              <w:top w:val="single" w:sz="4" w:space="0" w:color="auto"/>
              <w:bottom w:val="single" w:sz="4" w:space="0" w:color="auto"/>
            </w:tcBorders>
          </w:tcPr>
          <w:p w14:paraId="0AE5FFDE" w14:textId="77777777" w:rsidR="00522559" w:rsidRPr="007B5BE8" w:rsidRDefault="00522559" w:rsidP="004739A5">
            <w:pPr>
              <w:ind w:firstLine="0"/>
              <w:jc w:val="center"/>
              <w:rPr>
                <w:szCs w:val="20"/>
              </w:rPr>
            </w:pPr>
            <w:r w:rsidRPr="007B5BE8">
              <w:rPr>
                <w:szCs w:val="20"/>
              </w:rPr>
              <w:t>Lokální biocentrum vložené do nadregionálního biokoridoru</w:t>
            </w:r>
          </w:p>
        </w:tc>
        <w:tc>
          <w:tcPr>
            <w:tcW w:w="3118" w:type="dxa"/>
            <w:tcBorders>
              <w:top w:val="single" w:sz="4" w:space="0" w:color="auto"/>
              <w:bottom w:val="single" w:sz="4" w:space="0" w:color="auto"/>
              <w:right w:val="single" w:sz="12" w:space="0" w:color="auto"/>
            </w:tcBorders>
          </w:tcPr>
          <w:p w14:paraId="3495A16B" w14:textId="77777777" w:rsidR="00522559" w:rsidRPr="007B5BE8" w:rsidRDefault="00522559" w:rsidP="004739A5">
            <w:pPr>
              <w:ind w:firstLine="0"/>
              <w:jc w:val="center"/>
              <w:rPr>
                <w:szCs w:val="20"/>
              </w:rPr>
            </w:pPr>
            <w:r w:rsidRPr="007B5BE8">
              <w:rPr>
                <w:szCs w:val="20"/>
              </w:rPr>
              <w:t>Lesní a nelesní mezofilní</w:t>
            </w:r>
          </w:p>
        </w:tc>
      </w:tr>
      <w:tr w:rsidR="00522559" w:rsidRPr="007B5BE8" w14:paraId="295C6FAA" w14:textId="77777777" w:rsidTr="004739A5">
        <w:trPr>
          <w:cantSplit/>
          <w:trHeight w:val="20"/>
        </w:trPr>
        <w:tc>
          <w:tcPr>
            <w:tcW w:w="2268" w:type="dxa"/>
            <w:tcBorders>
              <w:left w:val="single" w:sz="12" w:space="0" w:color="auto"/>
              <w:bottom w:val="single" w:sz="4" w:space="0" w:color="auto"/>
            </w:tcBorders>
          </w:tcPr>
          <w:p w14:paraId="1ECCB7D1" w14:textId="77777777" w:rsidR="00522559" w:rsidRPr="007B5BE8" w:rsidRDefault="00522559" w:rsidP="004739A5">
            <w:pPr>
              <w:ind w:firstLine="0"/>
              <w:jc w:val="center"/>
              <w:rPr>
                <w:szCs w:val="20"/>
              </w:rPr>
            </w:pPr>
            <w:r w:rsidRPr="007B5BE8">
              <w:rPr>
                <w:szCs w:val="20"/>
              </w:rPr>
              <w:t xml:space="preserve">RK </w:t>
            </w:r>
            <w:proofErr w:type="gramStart"/>
            <w:r w:rsidRPr="007B5BE8">
              <w:rPr>
                <w:szCs w:val="20"/>
              </w:rPr>
              <w:t>106B</w:t>
            </w:r>
            <w:proofErr w:type="gramEnd"/>
            <w:r w:rsidRPr="007B5BE8">
              <w:rPr>
                <w:szCs w:val="20"/>
              </w:rPr>
              <w:t>/LBC5</w:t>
            </w:r>
          </w:p>
        </w:tc>
        <w:tc>
          <w:tcPr>
            <w:tcW w:w="3686" w:type="dxa"/>
            <w:tcBorders>
              <w:bottom w:val="single" w:sz="4" w:space="0" w:color="auto"/>
            </w:tcBorders>
          </w:tcPr>
          <w:p w14:paraId="2EB49455" w14:textId="77777777" w:rsidR="00522559" w:rsidRPr="007B5BE8" w:rsidRDefault="00522559" w:rsidP="004739A5">
            <w:pPr>
              <w:ind w:firstLine="0"/>
              <w:jc w:val="center"/>
              <w:rPr>
                <w:szCs w:val="20"/>
              </w:rPr>
            </w:pPr>
            <w:r w:rsidRPr="007B5BE8">
              <w:rPr>
                <w:szCs w:val="20"/>
              </w:rPr>
              <w:t>Lokální biocentrum vložené do regionálního biokoridoru</w:t>
            </w:r>
          </w:p>
        </w:tc>
        <w:tc>
          <w:tcPr>
            <w:tcW w:w="3118" w:type="dxa"/>
            <w:tcBorders>
              <w:bottom w:val="single" w:sz="4" w:space="0" w:color="auto"/>
              <w:right w:val="single" w:sz="12" w:space="0" w:color="auto"/>
            </w:tcBorders>
          </w:tcPr>
          <w:p w14:paraId="60AB5EB0" w14:textId="77777777" w:rsidR="00522559" w:rsidRPr="007B5BE8" w:rsidRDefault="00522559" w:rsidP="004739A5">
            <w:pPr>
              <w:ind w:firstLine="0"/>
              <w:jc w:val="center"/>
              <w:rPr>
                <w:szCs w:val="20"/>
              </w:rPr>
            </w:pPr>
            <w:r w:rsidRPr="007B5BE8">
              <w:rPr>
                <w:szCs w:val="20"/>
              </w:rPr>
              <w:t>Lesní a nelesní mezofilní</w:t>
            </w:r>
          </w:p>
        </w:tc>
      </w:tr>
      <w:tr w:rsidR="00522559" w:rsidRPr="007B5BE8" w14:paraId="10D9EB65" w14:textId="77777777" w:rsidTr="004739A5">
        <w:trPr>
          <w:cantSplit/>
          <w:trHeight w:val="20"/>
        </w:trPr>
        <w:tc>
          <w:tcPr>
            <w:tcW w:w="2268" w:type="dxa"/>
            <w:tcBorders>
              <w:left w:val="single" w:sz="12" w:space="0" w:color="auto"/>
              <w:bottom w:val="single" w:sz="4" w:space="0" w:color="auto"/>
            </w:tcBorders>
          </w:tcPr>
          <w:p w14:paraId="5A348B8C" w14:textId="77777777" w:rsidR="00522559" w:rsidRPr="007B5BE8" w:rsidRDefault="00522559" w:rsidP="004739A5">
            <w:pPr>
              <w:ind w:firstLine="0"/>
              <w:jc w:val="center"/>
              <w:rPr>
                <w:szCs w:val="20"/>
              </w:rPr>
            </w:pPr>
            <w:r w:rsidRPr="007B5BE8">
              <w:rPr>
                <w:szCs w:val="20"/>
              </w:rPr>
              <w:t xml:space="preserve">RK </w:t>
            </w:r>
            <w:proofErr w:type="gramStart"/>
            <w:r w:rsidRPr="007B5BE8">
              <w:rPr>
                <w:szCs w:val="20"/>
              </w:rPr>
              <w:t>106B</w:t>
            </w:r>
            <w:proofErr w:type="gramEnd"/>
            <w:r w:rsidRPr="007B5BE8">
              <w:rPr>
                <w:szCs w:val="20"/>
              </w:rPr>
              <w:t>/LBC6</w:t>
            </w:r>
          </w:p>
        </w:tc>
        <w:tc>
          <w:tcPr>
            <w:tcW w:w="3686" w:type="dxa"/>
            <w:tcBorders>
              <w:bottom w:val="single" w:sz="4" w:space="0" w:color="auto"/>
            </w:tcBorders>
          </w:tcPr>
          <w:p w14:paraId="2CDA5BF1" w14:textId="77777777" w:rsidR="00522559" w:rsidRPr="007B5BE8" w:rsidRDefault="00522559" w:rsidP="004739A5">
            <w:pPr>
              <w:ind w:firstLine="0"/>
              <w:jc w:val="center"/>
              <w:rPr>
                <w:szCs w:val="20"/>
              </w:rPr>
            </w:pPr>
            <w:r w:rsidRPr="007B5BE8">
              <w:rPr>
                <w:szCs w:val="20"/>
              </w:rPr>
              <w:t>Lokální biocentrum vložené do regionálního biokoridoru</w:t>
            </w:r>
          </w:p>
        </w:tc>
        <w:tc>
          <w:tcPr>
            <w:tcW w:w="3118" w:type="dxa"/>
            <w:tcBorders>
              <w:bottom w:val="single" w:sz="4" w:space="0" w:color="auto"/>
              <w:right w:val="single" w:sz="12" w:space="0" w:color="auto"/>
            </w:tcBorders>
          </w:tcPr>
          <w:p w14:paraId="5005FD79" w14:textId="77777777" w:rsidR="00522559" w:rsidRPr="007B5BE8" w:rsidRDefault="00522559" w:rsidP="004739A5">
            <w:pPr>
              <w:ind w:firstLine="0"/>
              <w:jc w:val="center"/>
              <w:rPr>
                <w:szCs w:val="20"/>
              </w:rPr>
            </w:pPr>
            <w:r w:rsidRPr="007B5BE8">
              <w:rPr>
                <w:szCs w:val="20"/>
              </w:rPr>
              <w:t>Lesní a nelesní mezofilní</w:t>
            </w:r>
          </w:p>
        </w:tc>
      </w:tr>
      <w:tr w:rsidR="00522559" w:rsidRPr="007B5BE8" w14:paraId="741035B7" w14:textId="77777777" w:rsidTr="004739A5">
        <w:trPr>
          <w:cantSplit/>
          <w:trHeight w:val="20"/>
        </w:trPr>
        <w:tc>
          <w:tcPr>
            <w:tcW w:w="2268" w:type="dxa"/>
            <w:tcBorders>
              <w:left w:val="single" w:sz="12" w:space="0" w:color="auto"/>
              <w:bottom w:val="single" w:sz="4" w:space="0" w:color="auto"/>
            </w:tcBorders>
          </w:tcPr>
          <w:p w14:paraId="13282C67" w14:textId="77777777" w:rsidR="00522559" w:rsidRPr="007B5BE8" w:rsidRDefault="00522559" w:rsidP="004739A5">
            <w:pPr>
              <w:ind w:firstLine="0"/>
              <w:jc w:val="center"/>
              <w:rPr>
                <w:szCs w:val="20"/>
              </w:rPr>
            </w:pPr>
            <w:r w:rsidRPr="007B5BE8">
              <w:rPr>
                <w:szCs w:val="20"/>
              </w:rPr>
              <w:t>RK 107/LBC7</w:t>
            </w:r>
          </w:p>
        </w:tc>
        <w:tc>
          <w:tcPr>
            <w:tcW w:w="3686" w:type="dxa"/>
            <w:tcBorders>
              <w:bottom w:val="single" w:sz="4" w:space="0" w:color="auto"/>
            </w:tcBorders>
          </w:tcPr>
          <w:p w14:paraId="073C336E" w14:textId="77777777" w:rsidR="00522559" w:rsidRPr="007B5BE8" w:rsidRDefault="00522559" w:rsidP="004739A5">
            <w:pPr>
              <w:ind w:firstLine="0"/>
              <w:jc w:val="center"/>
              <w:rPr>
                <w:szCs w:val="20"/>
              </w:rPr>
            </w:pPr>
            <w:r w:rsidRPr="007B5BE8">
              <w:rPr>
                <w:szCs w:val="20"/>
              </w:rPr>
              <w:t>Lokální biocentrum vložené do regionálního biokoridoru</w:t>
            </w:r>
          </w:p>
        </w:tc>
        <w:tc>
          <w:tcPr>
            <w:tcW w:w="3118" w:type="dxa"/>
            <w:tcBorders>
              <w:bottom w:val="single" w:sz="4" w:space="0" w:color="auto"/>
              <w:right w:val="single" w:sz="12" w:space="0" w:color="auto"/>
            </w:tcBorders>
          </w:tcPr>
          <w:p w14:paraId="2B8DA56E" w14:textId="77777777" w:rsidR="00522559" w:rsidRPr="007B5BE8" w:rsidRDefault="00522559" w:rsidP="004739A5">
            <w:pPr>
              <w:ind w:firstLine="0"/>
              <w:jc w:val="center"/>
              <w:rPr>
                <w:szCs w:val="20"/>
              </w:rPr>
            </w:pPr>
            <w:r w:rsidRPr="007B5BE8">
              <w:rPr>
                <w:szCs w:val="20"/>
              </w:rPr>
              <w:t>Lesní a nelesní mezofilní</w:t>
            </w:r>
          </w:p>
        </w:tc>
      </w:tr>
      <w:tr w:rsidR="00522559" w:rsidRPr="007B5BE8" w14:paraId="7C471686" w14:textId="77777777" w:rsidTr="004739A5">
        <w:trPr>
          <w:cantSplit/>
          <w:trHeight w:val="20"/>
        </w:trPr>
        <w:tc>
          <w:tcPr>
            <w:tcW w:w="2268" w:type="dxa"/>
            <w:tcBorders>
              <w:left w:val="single" w:sz="12" w:space="0" w:color="auto"/>
              <w:bottom w:val="single" w:sz="4" w:space="0" w:color="auto"/>
            </w:tcBorders>
          </w:tcPr>
          <w:p w14:paraId="2CE995A2" w14:textId="77777777" w:rsidR="00522559" w:rsidRPr="007B5BE8" w:rsidRDefault="00522559" w:rsidP="004739A5">
            <w:pPr>
              <w:ind w:firstLine="0"/>
              <w:jc w:val="center"/>
              <w:rPr>
                <w:szCs w:val="20"/>
              </w:rPr>
            </w:pPr>
            <w:r w:rsidRPr="007B5BE8">
              <w:rPr>
                <w:szCs w:val="20"/>
              </w:rPr>
              <w:t>RK 107/LBC8</w:t>
            </w:r>
          </w:p>
        </w:tc>
        <w:tc>
          <w:tcPr>
            <w:tcW w:w="3686" w:type="dxa"/>
            <w:tcBorders>
              <w:bottom w:val="single" w:sz="4" w:space="0" w:color="auto"/>
            </w:tcBorders>
          </w:tcPr>
          <w:p w14:paraId="181E2DEA" w14:textId="77777777" w:rsidR="00522559" w:rsidRPr="007B5BE8" w:rsidRDefault="00522559" w:rsidP="004739A5">
            <w:pPr>
              <w:ind w:firstLine="0"/>
              <w:jc w:val="center"/>
              <w:rPr>
                <w:szCs w:val="20"/>
              </w:rPr>
            </w:pPr>
            <w:r w:rsidRPr="007B5BE8">
              <w:rPr>
                <w:szCs w:val="20"/>
              </w:rPr>
              <w:t>Lokální biocentrum vložené do regionálního biokoridoru</w:t>
            </w:r>
          </w:p>
        </w:tc>
        <w:tc>
          <w:tcPr>
            <w:tcW w:w="3118" w:type="dxa"/>
            <w:tcBorders>
              <w:bottom w:val="single" w:sz="4" w:space="0" w:color="auto"/>
              <w:right w:val="single" w:sz="12" w:space="0" w:color="auto"/>
            </w:tcBorders>
          </w:tcPr>
          <w:p w14:paraId="58D4171D" w14:textId="77777777" w:rsidR="00522559" w:rsidRPr="007B5BE8" w:rsidRDefault="00522559" w:rsidP="004739A5">
            <w:pPr>
              <w:ind w:firstLine="0"/>
              <w:jc w:val="center"/>
              <w:rPr>
                <w:szCs w:val="20"/>
              </w:rPr>
            </w:pPr>
            <w:r w:rsidRPr="007B5BE8">
              <w:rPr>
                <w:szCs w:val="20"/>
              </w:rPr>
              <w:t>Lesní a nelesní mezofilní</w:t>
            </w:r>
          </w:p>
          <w:p w14:paraId="5B879AB6" w14:textId="77777777" w:rsidR="00522559" w:rsidRPr="007B5BE8" w:rsidRDefault="00522559" w:rsidP="002274D2">
            <w:pPr>
              <w:ind w:firstLine="0"/>
              <w:jc w:val="center"/>
              <w:rPr>
                <w:szCs w:val="20"/>
              </w:rPr>
            </w:pPr>
            <w:r w:rsidRPr="007B5BE8">
              <w:t>Mokřadní a vodní</w:t>
            </w:r>
          </w:p>
        </w:tc>
      </w:tr>
      <w:tr w:rsidR="00522559" w:rsidRPr="007B5BE8" w14:paraId="624D461D" w14:textId="77777777" w:rsidTr="004739A5">
        <w:trPr>
          <w:cantSplit/>
          <w:trHeight w:val="20"/>
        </w:trPr>
        <w:tc>
          <w:tcPr>
            <w:tcW w:w="2268" w:type="dxa"/>
            <w:tcBorders>
              <w:left w:val="single" w:sz="12" w:space="0" w:color="auto"/>
              <w:bottom w:val="single" w:sz="4" w:space="0" w:color="auto"/>
            </w:tcBorders>
          </w:tcPr>
          <w:p w14:paraId="4E380DC9" w14:textId="77777777" w:rsidR="00522559" w:rsidRPr="007B5BE8" w:rsidRDefault="00522559" w:rsidP="004739A5">
            <w:pPr>
              <w:ind w:firstLine="0"/>
              <w:jc w:val="center"/>
              <w:rPr>
                <w:szCs w:val="20"/>
              </w:rPr>
            </w:pPr>
            <w:r w:rsidRPr="007B5BE8">
              <w:rPr>
                <w:szCs w:val="20"/>
              </w:rPr>
              <w:t>RK 107/LBC9</w:t>
            </w:r>
          </w:p>
        </w:tc>
        <w:tc>
          <w:tcPr>
            <w:tcW w:w="3686" w:type="dxa"/>
            <w:tcBorders>
              <w:bottom w:val="single" w:sz="4" w:space="0" w:color="auto"/>
            </w:tcBorders>
          </w:tcPr>
          <w:p w14:paraId="5775C2A4" w14:textId="77777777" w:rsidR="00522559" w:rsidRPr="007B5BE8" w:rsidRDefault="00522559" w:rsidP="004739A5">
            <w:pPr>
              <w:ind w:firstLine="0"/>
              <w:jc w:val="center"/>
              <w:rPr>
                <w:szCs w:val="20"/>
              </w:rPr>
            </w:pPr>
            <w:r w:rsidRPr="007B5BE8">
              <w:rPr>
                <w:szCs w:val="20"/>
              </w:rPr>
              <w:t>Lokální biocentrum vložené do regionálního biokoridoru</w:t>
            </w:r>
          </w:p>
        </w:tc>
        <w:tc>
          <w:tcPr>
            <w:tcW w:w="3118" w:type="dxa"/>
            <w:tcBorders>
              <w:bottom w:val="single" w:sz="4" w:space="0" w:color="auto"/>
              <w:right w:val="single" w:sz="12" w:space="0" w:color="auto"/>
            </w:tcBorders>
          </w:tcPr>
          <w:p w14:paraId="5BB8F9A0" w14:textId="77777777" w:rsidR="00522559" w:rsidRPr="007B5BE8" w:rsidRDefault="00522559" w:rsidP="004739A5">
            <w:pPr>
              <w:ind w:firstLine="0"/>
              <w:jc w:val="center"/>
              <w:rPr>
                <w:szCs w:val="20"/>
              </w:rPr>
            </w:pPr>
            <w:r w:rsidRPr="007B5BE8">
              <w:rPr>
                <w:szCs w:val="20"/>
              </w:rPr>
              <w:t>Lesní a nelesní mezofilní</w:t>
            </w:r>
          </w:p>
        </w:tc>
      </w:tr>
      <w:tr w:rsidR="00522559" w:rsidRPr="007B5BE8" w14:paraId="4048497A" w14:textId="77777777" w:rsidTr="004739A5">
        <w:trPr>
          <w:cantSplit/>
          <w:trHeight w:val="20"/>
        </w:trPr>
        <w:tc>
          <w:tcPr>
            <w:tcW w:w="2268" w:type="dxa"/>
            <w:tcBorders>
              <w:left w:val="single" w:sz="12" w:space="0" w:color="auto"/>
              <w:bottom w:val="single" w:sz="4" w:space="0" w:color="auto"/>
            </w:tcBorders>
          </w:tcPr>
          <w:p w14:paraId="4987C251" w14:textId="77777777" w:rsidR="00522559" w:rsidRPr="007B5BE8" w:rsidRDefault="00522559" w:rsidP="004739A5">
            <w:pPr>
              <w:ind w:firstLine="0"/>
              <w:jc w:val="center"/>
              <w:rPr>
                <w:szCs w:val="20"/>
              </w:rPr>
            </w:pPr>
            <w:r w:rsidRPr="007B5BE8">
              <w:rPr>
                <w:szCs w:val="20"/>
              </w:rPr>
              <w:t>LBC10</w:t>
            </w:r>
          </w:p>
        </w:tc>
        <w:tc>
          <w:tcPr>
            <w:tcW w:w="3686" w:type="dxa"/>
            <w:tcBorders>
              <w:bottom w:val="single" w:sz="4" w:space="0" w:color="auto"/>
            </w:tcBorders>
          </w:tcPr>
          <w:p w14:paraId="783679F6" w14:textId="77777777" w:rsidR="00522559" w:rsidRPr="007B5BE8" w:rsidRDefault="00522559" w:rsidP="004739A5">
            <w:pPr>
              <w:ind w:firstLine="0"/>
              <w:jc w:val="center"/>
              <w:rPr>
                <w:szCs w:val="20"/>
              </w:rPr>
            </w:pPr>
            <w:r w:rsidRPr="007B5BE8">
              <w:rPr>
                <w:szCs w:val="20"/>
              </w:rPr>
              <w:t>Lokální biocentrum</w:t>
            </w:r>
          </w:p>
        </w:tc>
        <w:tc>
          <w:tcPr>
            <w:tcW w:w="3118" w:type="dxa"/>
            <w:tcBorders>
              <w:bottom w:val="single" w:sz="4" w:space="0" w:color="auto"/>
              <w:right w:val="single" w:sz="12" w:space="0" w:color="auto"/>
            </w:tcBorders>
          </w:tcPr>
          <w:p w14:paraId="5CF1B8B8" w14:textId="77777777" w:rsidR="00522559" w:rsidRPr="007B5BE8" w:rsidRDefault="00522559" w:rsidP="004739A5">
            <w:pPr>
              <w:ind w:firstLine="0"/>
              <w:jc w:val="center"/>
              <w:rPr>
                <w:szCs w:val="20"/>
              </w:rPr>
            </w:pPr>
            <w:r w:rsidRPr="007B5BE8">
              <w:rPr>
                <w:szCs w:val="20"/>
              </w:rPr>
              <w:t>Lesní a nelesní mezofilní</w:t>
            </w:r>
          </w:p>
        </w:tc>
      </w:tr>
      <w:tr w:rsidR="00522559" w:rsidRPr="007B5BE8" w14:paraId="2C8CA230" w14:textId="77777777" w:rsidTr="004739A5">
        <w:trPr>
          <w:cantSplit/>
          <w:trHeight w:val="20"/>
        </w:trPr>
        <w:tc>
          <w:tcPr>
            <w:tcW w:w="2268" w:type="dxa"/>
            <w:tcBorders>
              <w:left w:val="single" w:sz="12" w:space="0" w:color="auto"/>
              <w:bottom w:val="single" w:sz="4" w:space="0" w:color="auto"/>
            </w:tcBorders>
          </w:tcPr>
          <w:p w14:paraId="3037B6F8" w14:textId="77777777" w:rsidR="00522559" w:rsidRPr="007B5BE8" w:rsidRDefault="00522559" w:rsidP="004739A5">
            <w:pPr>
              <w:ind w:firstLine="0"/>
              <w:jc w:val="center"/>
              <w:rPr>
                <w:szCs w:val="20"/>
              </w:rPr>
            </w:pPr>
            <w:r w:rsidRPr="007B5BE8">
              <w:rPr>
                <w:szCs w:val="20"/>
              </w:rPr>
              <w:t>LBC11</w:t>
            </w:r>
          </w:p>
        </w:tc>
        <w:tc>
          <w:tcPr>
            <w:tcW w:w="3686" w:type="dxa"/>
            <w:tcBorders>
              <w:bottom w:val="single" w:sz="4" w:space="0" w:color="auto"/>
            </w:tcBorders>
          </w:tcPr>
          <w:p w14:paraId="64732647" w14:textId="77777777" w:rsidR="00522559" w:rsidRPr="007B5BE8" w:rsidRDefault="00522559" w:rsidP="004739A5">
            <w:pPr>
              <w:ind w:firstLine="0"/>
              <w:jc w:val="center"/>
              <w:rPr>
                <w:szCs w:val="20"/>
              </w:rPr>
            </w:pPr>
            <w:r w:rsidRPr="007B5BE8">
              <w:rPr>
                <w:szCs w:val="20"/>
              </w:rPr>
              <w:t>Lokální biocentrum</w:t>
            </w:r>
          </w:p>
        </w:tc>
        <w:tc>
          <w:tcPr>
            <w:tcW w:w="3118" w:type="dxa"/>
            <w:tcBorders>
              <w:bottom w:val="single" w:sz="4" w:space="0" w:color="auto"/>
              <w:right w:val="single" w:sz="12" w:space="0" w:color="auto"/>
            </w:tcBorders>
          </w:tcPr>
          <w:p w14:paraId="309057FF" w14:textId="77777777" w:rsidR="00522559" w:rsidRPr="007B5BE8" w:rsidRDefault="00522559" w:rsidP="004739A5">
            <w:pPr>
              <w:ind w:firstLine="0"/>
              <w:jc w:val="center"/>
              <w:rPr>
                <w:szCs w:val="20"/>
              </w:rPr>
            </w:pPr>
            <w:r w:rsidRPr="007B5BE8">
              <w:rPr>
                <w:szCs w:val="20"/>
              </w:rPr>
              <w:t>Lesní a nelesní mezofilní</w:t>
            </w:r>
          </w:p>
        </w:tc>
      </w:tr>
      <w:tr w:rsidR="00522559" w:rsidRPr="007B5BE8" w14:paraId="5EE7E48D" w14:textId="77777777" w:rsidTr="004739A5">
        <w:trPr>
          <w:cantSplit/>
          <w:trHeight w:val="20"/>
        </w:trPr>
        <w:tc>
          <w:tcPr>
            <w:tcW w:w="2268" w:type="dxa"/>
            <w:tcBorders>
              <w:left w:val="single" w:sz="12" w:space="0" w:color="auto"/>
              <w:bottom w:val="single" w:sz="4" w:space="0" w:color="auto"/>
            </w:tcBorders>
          </w:tcPr>
          <w:p w14:paraId="2A36C908" w14:textId="77777777" w:rsidR="00522559" w:rsidRPr="007B5BE8" w:rsidRDefault="00522559" w:rsidP="004739A5">
            <w:pPr>
              <w:ind w:firstLine="0"/>
              <w:jc w:val="center"/>
              <w:rPr>
                <w:szCs w:val="20"/>
              </w:rPr>
            </w:pPr>
            <w:r w:rsidRPr="007B5BE8">
              <w:rPr>
                <w:szCs w:val="20"/>
              </w:rPr>
              <w:t>LBC12</w:t>
            </w:r>
          </w:p>
        </w:tc>
        <w:tc>
          <w:tcPr>
            <w:tcW w:w="3686" w:type="dxa"/>
            <w:tcBorders>
              <w:bottom w:val="single" w:sz="4" w:space="0" w:color="auto"/>
            </w:tcBorders>
          </w:tcPr>
          <w:p w14:paraId="12CAF739" w14:textId="77777777" w:rsidR="00522559" w:rsidRPr="007B5BE8" w:rsidRDefault="00522559" w:rsidP="004739A5">
            <w:pPr>
              <w:ind w:firstLine="0"/>
              <w:jc w:val="center"/>
              <w:rPr>
                <w:szCs w:val="20"/>
              </w:rPr>
            </w:pPr>
            <w:r w:rsidRPr="007B5BE8">
              <w:rPr>
                <w:szCs w:val="20"/>
              </w:rPr>
              <w:t>Lokální biocentrum</w:t>
            </w:r>
          </w:p>
        </w:tc>
        <w:tc>
          <w:tcPr>
            <w:tcW w:w="3118" w:type="dxa"/>
            <w:tcBorders>
              <w:bottom w:val="single" w:sz="4" w:space="0" w:color="auto"/>
              <w:right w:val="single" w:sz="12" w:space="0" w:color="auto"/>
            </w:tcBorders>
          </w:tcPr>
          <w:p w14:paraId="0F7B0BD8" w14:textId="77777777" w:rsidR="00522559" w:rsidRPr="007B5BE8" w:rsidRDefault="00522559" w:rsidP="004739A5">
            <w:pPr>
              <w:ind w:firstLine="0"/>
              <w:jc w:val="center"/>
              <w:rPr>
                <w:szCs w:val="20"/>
              </w:rPr>
            </w:pPr>
            <w:r w:rsidRPr="007B5BE8">
              <w:rPr>
                <w:szCs w:val="20"/>
              </w:rPr>
              <w:t>Lesní a nelesní mezofilní</w:t>
            </w:r>
          </w:p>
          <w:p w14:paraId="7E82118A" w14:textId="77777777" w:rsidR="00522559" w:rsidRPr="007B5BE8" w:rsidRDefault="00522559" w:rsidP="002274D2">
            <w:pPr>
              <w:ind w:firstLine="0"/>
              <w:jc w:val="center"/>
              <w:rPr>
                <w:szCs w:val="20"/>
              </w:rPr>
            </w:pPr>
            <w:r w:rsidRPr="007B5BE8">
              <w:t>Mokřadní a vodní</w:t>
            </w:r>
          </w:p>
        </w:tc>
      </w:tr>
      <w:tr w:rsidR="00522559" w:rsidRPr="007B5BE8" w14:paraId="41A4CC11" w14:textId="77777777" w:rsidTr="004739A5">
        <w:trPr>
          <w:cantSplit/>
          <w:trHeight w:val="20"/>
        </w:trPr>
        <w:tc>
          <w:tcPr>
            <w:tcW w:w="2268" w:type="dxa"/>
            <w:tcBorders>
              <w:left w:val="single" w:sz="12" w:space="0" w:color="auto"/>
              <w:bottom w:val="single" w:sz="4" w:space="0" w:color="auto"/>
            </w:tcBorders>
          </w:tcPr>
          <w:p w14:paraId="0137D429" w14:textId="77777777" w:rsidR="00522559" w:rsidRPr="007B5BE8" w:rsidRDefault="00522559" w:rsidP="004739A5">
            <w:pPr>
              <w:ind w:firstLine="0"/>
              <w:jc w:val="center"/>
              <w:rPr>
                <w:szCs w:val="20"/>
              </w:rPr>
            </w:pPr>
            <w:r w:rsidRPr="007B5BE8">
              <w:rPr>
                <w:szCs w:val="20"/>
              </w:rPr>
              <w:t xml:space="preserve"> LBC13</w:t>
            </w:r>
          </w:p>
        </w:tc>
        <w:tc>
          <w:tcPr>
            <w:tcW w:w="3686" w:type="dxa"/>
            <w:tcBorders>
              <w:bottom w:val="single" w:sz="4" w:space="0" w:color="auto"/>
            </w:tcBorders>
          </w:tcPr>
          <w:p w14:paraId="55D2E1B0" w14:textId="77777777" w:rsidR="00522559" w:rsidRPr="007B5BE8" w:rsidRDefault="00522559" w:rsidP="004739A5">
            <w:pPr>
              <w:ind w:firstLine="0"/>
              <w:jc w:val="center"/>
            </w:pPr>
            <w:r w:rsidRPr="007B5BE8">
              <w:rPr>
                <w:szCs w:val="20"/>
              </w:rPr>
              <w:t>Lokální biocentrum</w:t>
            </w:r>
          </w:p>
        </w:tc>
        <w:tc>
          <w:tcPr>
            <w:tcW w:w="3118" w:type="dxa"/>
            <w:tcBorders>
              <w:bottom w:val="single" w:sz="4" w:space="0" w:color="auto"/>
              <w:right w:val="single" w:sz="12" w:space="0" w:color="auto"/>
            </w:tcBorders>
          </w:tcPr>
          <w:p w14:paraId="16291101" w14:textId="77777777" w:rsidR="00522559" w:rsidRPr="007B5BE8" w:rsidRDefault="00522559" w:rsidP="004739A5">
            <w:pPr>
              <w:ind w:firstLine="0"/>
              <w:jc w:val="center"/>
              <w:rPr>
                <w:szCs w:val="20"/>
              </w:rPr>
            </w:pPr>
            <w:r w:rsidRPr="007B5BE8">
              <w:rPr>
                <w:szCs w:val="20"/>
              </w:rPr>
              <w:t>Lesní a nelesní mezofilní</w:t>
            </w:r>
          </w:p>
          <w:p w14:paraId="407E202A" w14:textId="77777777" w:rsidR="00522559" w:rsidRPr="007B5BE8" w:rsidRDefault="00522559" w:rsidP="002274D2">
            <w:pPr>
              <w:ind w:firstLine="0"/>
              <w:jc w:val="center"/>
              <w:rPr>
                <w:szCs w:val="20"/>
              </w:rPr>
            </w:pPr>
            <w:r w:rsidRPr="007B5BE8">
              <w:t>Mokřadní a vodní</w:t>
            </w:r>
          </w:p>
        </w:tc>
      </w:tr>
      <w:tr w:rsidR="002274D2" w:rsidRPr="007B5BE8" w14:paraId="40C91773" w14:textId="77777777" w:rsidTr="004739A5">
        <w:trPr>
          <w:cantSplit/>
          <w:trHeight w:val="20"/>
        </w:trPr>
        <w:tc>
          <w:tcPr>
            <w:tcW w:w="2268" w:type="dxa"/>
            <w:tcBorders>
              <w:left w:val="single" w:sz="12" w:space="0" w:color="auto"/>
              <w:bottom w:val="single" w:sz="4" w:space="0" w:color="auto"/>
            </w:tcBorders>
          </w:tcPr>
          <w:p w14:paraId="6A3575B9" w14:textId="77777777" w:rsidR="002274D2" w:rsidRPr="007B5BE8" w:rsidRDefault="002274D2" w:rsidP="004739A5">
            <w:pPr>
              <w:ind w:firstLine="0"/>
              <w:jc w:val="center"/>
              <w:rPr>
                <w:szCs w:val="20"/>
              </w:rPr>
            </w:pPr>
            <w:r w:rsidRPr="007B5BE8">
              <w:rPr>
                <w:szCs w:val="20"/>
              </w:rPr>
              <w:t>LBC14</w:t>
            </w:r>
          </w:p>
        </w:tc>
        <w:tc>
          <w:tcPr>
            <w:tcW w:w="3686" w:type="dxa"/>
            <w:tcBorders>
              <w:bottom w:val="single" w:sz="4" w:space="0" w:color="auto"/>
            </w:tcBorders>
          </w:tcPr>
          <w:p w14:paraId="1FF23A56" w14:textId="77777777" w:rsidR="002274D2" w:rsidRPr="007B5BE8" w:rsidRDefault="002274D2" w:rsidP="006C36D6">
            <w:pPr>
              <w:ind w:firstLine="0"/>
              <w:jc w:val="center"/>
            </w:pPr>
            <w:r w:rsidRPr="007B5BE8">
              <w:rPr>
                <w:szCs w:val="20"/>
              </w:rPr>
              <w:t>Lokální biocentrum</w:t>
            </w:r>
          </w:p>
        </w:tc>
        <w:tc>
          <w:tcPr>
            <w:tcW w:w="3118" w:type="dxa"/>
            <w:tcBorders>
              <w:bottom w:val="single" w:sz="4" w:space="0" w:color="auto"/>
              <w:right w:val="single" w:sz="12" w:space="0" w:color="auto"/>
            </w:tcBorders>
          </w:tcPr>
          <w:p w14:paraId="2AB4BFF3" w14:textId="77777777" w:rsidR="002274D2" w:rsidRPr="007B5BE8" w:rsidRDefault="002274D2" w:rsidP="006C36D6">
            <w:pPr>
              <w:ind w:firstLine="0"/>
              <w:jc w:val="center"/>
              <w:rPr>
                <w:szCs w:val="20"/>
              </w:rPr>
            </w:pPr>
            <w:r w:rsidRPr="007B5BE8">
              <w:rPr>
                <w:szCs w:val="20"/>
              </w:rPr>
              <w:t>Lesní a nelesní mezofilní</w:t>
            </w:r>
          </w:p>
          <w:p w14:paraId="7334846C" w14:textId="77777777" w:rsidR="002274D2" w:rsidRPr="007B5BE8" w:rsidRDefault="002274D2" w:rsidP="006C36D6">
            <w:pPr>
              <w:ind w:firstLine="0"/>
              <w:jc w:val="center"/>
              <w:rPr>
                <w:szCs w:val="20"/>
              </w:rPr>
            </w:pPr>
            <w:r w:rsidRPr="007B5BE8">
              <w:t>Mokřadní a vodní</w:t>
            </w:r>
          </w:p>
        </w:tc>
      </w:tr>
      <w:tr w:rsidR="002274D2" w:rsidRPr="007B5BE8" w14:paraId="7697C20A" w14:textId="77777777" w:rsidTr="004739A5">
        <w:trPr>
          <w:cantSplit/>
          <w:trHeight w:val="20"/>
        </w:trPr>
        <w:tc>
          <w:tcPr>
            <w:tcW w:w="2268" w:type="dxa"/>
            <w:tcBorders>
              <w:top w:val="single" w:sz="4" w:space="0" w:color="auto"/>
              <w:left w:val="single" w:sz="12" w:space="0" w:color="auto"/>
              <w:bottom w:val="single" w:sz="4" w:space="0" w:color="auto"/>
            </w:tcBorders>
          </w:tcPr>
          <w:p w14:paraId="7D95661F" w14:textId="77777777" w:rsidR="002274D2" w:rsidRPr="007B5BE8" w:rsidRDefault="002274D2" w:rsidP="004739A5">
            <w:pPr>
              <w:ind w:firstLine="0"/>
              <w:jc w:val="center"/>
              <w:rPr>
                <w:szCs w:val="20"/>
              </w:rPr>
            </w:pPr>
            <w:r w:rsidRPr="007B5BE8">
              <w:rPr>
                <w:szCs w:val="20"/>
              </w:rPr>
              <w:t>LBK1</w:t>
            </w:r>
          </w:p>
        </w:tc>
        <w:tc>
          <w:tcPr>
            <w:tcW w:w="3686" w:type="dxa"/>
            <w:tcBorders>
              <w:top w:val="single" w:sz="4" w:space="0" w:color="auto"/>
              <w:bottom w:val="single" w:sz="4" w:space="0" w:color="auto"/>
            </w:tcBorders>
          </w:tcPr>
          <w:p w14:paraId="677BC12D" w14:textId="77777777" w:rsidR="002274D2" w:rsidRPr="007B5BE8" w:rsidRDefault="002274D2" w:rsidP="004739A5">
            <w:pPr>
              <w:ind w:firstLine="0"/>
              <w:jc w:val="center"/>
              <w:rPr>
                <w:szCs w:val="20"/>
              </w:rPr>
            </w:pPr>
            <w:r w:rsidRPr="007B5BE8">
              <w:rPr>
                <w:szCs w:val="20"/>
              </w:rPr>
              <w:t>Lokální biokoridor</w:t>
            </w:r>
          </w:p>
        </w:tc>
        <w:tc>
          <w:tcPr>
            <w:tcW w:w="3118" w:type="dxa"/>
            <w:tcBorders>
              <w:top w:val="single" w:sz="4" w:space="0" w:color="auto"/>
              <w:bottom w:val="single" w:sz="4" w:space="0" w:color="auto"/>
              <w:right w:val="single" w:sz="12" w:space="0" w:color="auto"/>
            </w:tcBorders>
          </w:tcPr>
          <w:p w14:paraId="11AEB664" w14:textId="77777777" w:rsidR="002274D2" w:rsidRPr="007B5BE8" w:rsidRDefault="002274D2" w:rsidP="004739A5">
            <w:pPr>
              <w:ind w:firstLine="0"/>
              <w:jc w:val="center"/>
              <w:rPr>
                <w:szCs w:val="20"/>
              </w:rPr>
            </w:pPr>
            <w:r w:rsidRPr="007B5BE8">
              <w:rPr>
                <w:szCs w:val="20"/>
              </w:rPr>
              <w:t>Lesní a nelesní mezofilní</w:t>
            </w:r>
          </w:p>
        </w:tc>
      </w:tr>
      <w:tr w:rsidR="002274D2" w:rsidRPr="007B5BE8" w14:paraId="54738AD6" w14:textId="77777777" w:rsidTr="004739A5">
        <w:trPr>
          <w:cantSplit/>
          <w:trHeight w:val="20"/>
        </w:trPr>
        <w:tc>
          <w:tcPr>
            <w:tcW w:w="2268" w:type="dxa"/>
            <w:tcBorders>
              <w:top w:val="single" w:sz="4" w:space="0" w:color="auto"/>
              <w:left w:val="single" w:sz="12" w:space="0" w:color="auto"/>
              <w:bottom w:val="single" w:sz="4" w:space="0" w:color="auto"/>
            </w:tcBorders>
          </w:tcPr>
          <w:p w14:paraId="36FBDDD0" w14:textId="77777777" w:rsidR="002274D2" w:rsidRPr="007B5BE8" w:rsidRDefault="002274D2" w:rsidP="004739A5">
            <w:pPr>
              <w:ind w:firstLine="0"/>
              <w:jc w:val="center"/>
              <w:rPr>
                <w:szCs w:val="20"/>
              </w:rPr>
            </w:pPr>
            <w:r w:rsidRPr="007B5BE8">
              <w:rPr>
                <w:szCs w:val="20"/>
              </w:rPr>
              <w:t>LBK2</w:t>
            </w:r>
          </w:p>
        </w:tc>
        <w:tc>
          <w:tcPr>
            <w:tcW w:w="3686" w:type="dxa"/>
            <w:tcBorders>
              <w:top w:val="single" w:sz="4" w:space="0" w:color="auto"/>
              <w:bottom w:val="single" w:sz="4" w:space="0" w:color="auto"/>
            </w:tcBorders>
          </w:tcPr>
          <w:p w14:paraId="777948DB" w14:textId="77777777" w:rsidR="002274D2" w:rsidRPr="007B5BE8" w:rsidRDefault="002274D2" w:rsidP="004739A5">
            <w:pPr>
              <w:ind w:firstLine="0"/>
              <w:jc w:val="center"/>
              <w:rPr>
                <w:szCs w:val="20"/>
              </w:rPr>
            </w:pPr>
            <w:r w:rsidRPr="007B5BE8">
              <w:rPr>
                <w:szCs w:val="20"/>
              </w:rPr>
              <w:t>Lokální biokoridor</w:t>
            </w:r>
          </w:p>
        </w:tc>
        <w:tc>
          <w:tcPr>
            <w:tcW w:w="3118" w:type="dxa"/>
            <w:tcBorders>
              <w:top w:val="single" w:sz="4" w:space="0" w:color="auto"/>
              <w:bottom w:val="single" w:sz="4" w:space="0" w:color="auto"/>
              <w:right w:val="single" w:sz="12" w:space="0" w:color="auto"/>
            </w:tcBorders>
          </w:tcPr>
          <w:p w14:paraId="02ECE0AA" w14:textId="77777777" w:rsidR="002274D2" w:rsidRPr="007B5BE8" w:rsidRDefault="002274D2" w:rsidP="004739A5">
            <w:pPr>
              <w:ind w:firstLine="0"/>
              <w:jc w:val="center"/>
              <w:rPr>
                <w:szCs w:val="20"/>
              </w:rPr>
            </w:pPr>
            <w:r w:rsidRPr="007B5BE8">
              <w:rPr>
                <w:szCs w:val="20"/>
              </w:rPr>
              <w:t>Lesní a nelesní mezofilní</w:t>
            </w:r>
          </w:p>
        </w:tc>
      </w:tr>
      <w:tr w:rsidR="002274D2" w:rsidRPr="007B5BE8" w14:paraId="0A9196CC" w14:textId="77777777" w:rsidTr="004739A5">
        <w:trPr>
          <w:cantSplit/>
          <w:trHeight w:val="20"/>
        </w:trPr>
        <w:tc>
          <w:tcPr>
            <w:tcW w:w="2268" w:type="dxa"/>
            <w:tcBorders>
              <w:top w:val="single" w:sz="4" w:space="0" w:color="auto"/>
              <w:left w:val="single" w:sz="12" w:space="0" w:color="auto"/>
              <w:bottom w:val="single" w:sz="4" w:space="0" w:color="auto"/>
            </w:tcBorders>
          </w:tcPr>
          <w:p w14:paraId="6FA20C9B" w14:textId="77777777" w:rsidR="002274D2" w:rsidRPr="007B5BE8" w:rsidRDefault="002274D2" w:rsidP="004739A5">
            <w:pPr>
              <w:ind w:firstLine="0"/>
              <w:jc w:val="center"/>
              <w:rPr>
                <w:szCs w:val="20"/>
              </w:rPr>
            </w:pPr>
            <w:r w:rsidRPr="007B5BE8">
              <w:rPr>
                <w:szCs w:val="20"/>
              </w:rPr>
              <w:t>LBK3</w:t>
            </w:r>
          </w:p>
        </w:tc>
        <w:tc>
          <w:tcPr>
            <w:tcW w:w="3686" w:type="dxa"/>
            <w:tcBorders>
              <w:top w:val="single" w:sz="4" w:space="0" w:color="auto"/>
              <w:bottom w:val="single" w:sz="4" w:space="0" w:color="auto"/>
            </w:tcBorders>
          </w:tcPr>
          <w:p w14:paraId="36CA977C" w14:textId="77777777" w:rsidR="002274D2" w:rsidRPr="007B5BE8" w:rsidRDefault="002274D2" w:rsidP="004739A5">
            <w:pPr>
              <w:ind w:firstLine="0"/>
              <w:jc w:val="center"/>
              <w:rPr>
                <w:szCs w:val="20"/>
              </w:rPr>
            </w:pPr>
            <w:r w:rsidRPr="007B5BE8">
              <w:rPr>
                <w:szCs w:val="20"/>
              </w:rPr>
              <w:t>Lokální biokoridor</w:t>
            </w:r>
          </w:p>
        </w:tc>
        <w:tc>
          <w:tcPr>
            <w:tcW w:w="3118" w:type="dxa"/>
            <w:tcBorders>
              <w:top w:val="single" w:sz="4" w:space="0" w:color="auto"/>
              <w:bottom w:val="single" w:sz="4" w:space="0" w:color="auto"/>
              <w:right w:val="single" w:sz="12" w:space="0" w:color="auto"/>
            </w:tcBorders>
          </w:tcPr>
          <w:p w14:paraId="15224F95" w14:textId="77777777" w:rsidR="002274D2" w:rsidRPr="007B5BE8" w:rsidRDefault="002274D2" w:rsidP="004739A5">
            <w:pPr>
              <w:ind w:firstLine="0"/>
              <w:jc w:val="center"/>
              <w:rPr>
                <w:szCs w:val="20"/>
              </w:rPr>
            </w:pPr>
            <w:r w:rsidRPr="007B5BE8">
              <w:rPr>
                <w:szCs w:val="20"/>
              </w:rPr>
              <w:t>Lesní a nelesní mezofilní</w:t>
            </w:r>
          </w:p>
          <w:p w14:paraId="6053D14E" w14:textId="77777777" w:rsidR="002274D2" w:rsidRPr="007B5BE8" w:rsidRDefault="002274D2" w:rsidP="002274D2">
            <w:pPr>
              <w:ind w:firstLine="0"/>
              <w:jc w:val="center"/>
              <w:rPr>
                <w:szCs w:val="20"/>
              </w:rPr>
            </w:pPr>
            <w:r w:rsidRPr="007B5BE8">
              <w:t>Mokřadní a vodní</w:t>
            </w:r>
          </w:p>
        </w:tc>
      </w:tr>
      <w:tr w:rsidR="002274D2" w:rsidRPr="007B5BE8" w14:paraId="3FB4A042" w14:textId="77777777" w:rsidTr="004739A5">
        <w:trPr>
          <w:cantSplit/>
          <w:trHeight w:val="20"/>
        </w:trPr>
        <w:tc>
          <w:tcPr>
            <w:tcW w:w="2268" w:type="dxa"/>
            <w:tcBorders>
              <w:top w:val="single" w:sz="4" w:space="0" w:color="auto"/>
              <w:left w:val="single" w:sz="12" w:space="0" w:color="auto"/>
              <w:bottom w:val="single" w:sz="4" w:space="0" w:color="auto"/>
            </w:tcBorders>
          </w:tcPr>
          <w:p w14:paraId="0E52D473" w14:textId="77777777" w:rsidR="002274D2" w:rsidRPr="007B5BE8" w:rsidRDefault="002274D2" w:rsidP="004739A5">
            <w:pPr>
              <w:ind w:firstLine="0"/>
              <w:jc w:val="center"/>
              <w:rPr>
                <w:szCs w:val="20"/>
              </w:rPr>
            </w:pPr>
            <w:r w:rsidRPr="007B5BE8">
              <w:rPr>
                <w:szCs w:val="20"/>
              </w:rPr>
              <w:t>LBK4</w:t>
            </w:r>
          </w:p>
        </w:tc>
        <w:tc>
          <w:tcPr>
            <w:tcW w:w="3686" w:type="dxa"/>
            <w:tcBorders>
              <w:top w:val="single" w:sz="4" w:space="0" w:color="auto"/>
              <w:bottom w:val="single" w:sz="4" w:space="0" w:color="auto"/>
            </w:tcBorders>
          </w:tcPr>
          <w:p w14:paraId="1AACE611" w14:textId="77777777" w:rsidR="002274D2" w:rsidRPr="007B5BE8" w:rsidRDefault="002274D2" w:rsidP="004739A5">
            <w:pPr>
              <w:ind w:firstLine="0"/>
              <w:jc w:val="center"/>
            </w:pPr>
            <w:r w:rsidRPr="007B5BE8">
              <w:rPr>
                <w:szCs w:val="20"/>
              </w:rPr>
              <w:t>Lokální biokoridor</w:t>
            </w:r>
          </w:p>
        </w:tc>
        <w:tc>
          <w:tcPr>
            <w:tcW w:w="3118" w:type="dxa"/>
            <w:tcBorders>
              <w:top w:val="single" w:sz="4" w:space="0" w:color="auto"/>
              <w:bottom w:val="single" w:sz="4" w:space="0" w:color="auto"/>
              <w:right w:val="single" w:sz="12" w:space="0" w:color="auto"/>
            </w:tcBorders>
          </w:tcPr>
          <w:p w14:paraId="7602ED0B" w14:textId="77777777" w:rsidR="002274D2" w:rsidRPr="007B5BE8" w:rsidRDefault="002274D2" w:rsidP="004739A5">
            <w:pPr>
              <w:ind w:firstLine="0"/>
              <w:jc w:val="center"/>
              <w:rPr>
                <w:szCs w:val="20"/>
              </w:rPr>
            </w:pPr>
            <w:r w:rsidRPr="007B5BE8">
              <w:rPr>
                <w:szCs w:val="20"/>
              </w:rPr>
              <w:t>Lesní a nelesní mezofilní</w:t>
            </w:r>
          </w:p>
          <w:p w14:paraId="694CBB26" w14:textId="77777777" w:rsidR="002274D2" w:rsidRPr="007B5BE8" w:rsidRDefault="002274D2" w:rsidP="002274D2">
            <w:pPr>
              <w:ind w:firstLine="0"/>
              <w:jc w:val="center"/>
              <w:rPr>
                <w:szCs w:val="20"/>
              </w:rPr>
            </w:pPr>
            <w:r w:rsidRPr="007B5BE8">
              <w:t>Mokřadní a vodní</w:t>
            </w:r>
          </w:p>
        </w:tc>
      </w:tr>
      <w:tr w:rsidR="002274D2" w:rsidRPr="007B5BE8" w14:paraId="1B2FDECB" w14:textId="77777777" w:rsidTr="004739A5">
        <w:trPr>
          <w:cantSplit/>
          <w:trHeight w:val="20"/>
        </w:trPr>
        <w:tc>
          <w:tcPr>
            <w:tcW w:w="2268" w:type="dxa"/>
            <w:tcBorders>
              <w:top w:val="single" w:sz="4" w:space="0" w:color="auto"/>
              <w:left w:val="single" w:sz="12" w:space="0" w:color="auto"/>
              <w:bottom w:val="single" w:sz="4" w:space="0" w:color="auto"/>
            </w:tcBorders>
          </w:tcPr>
          <w:p w14:paraId="0F74DCB2" w14:textId="77777777" w:rsidR="002274D2" w:rsidRPr="007B5BE8" w:rsidRDefault="002274D2" w:rsidP="004739A5">
            <w:pPr>
              <w:ind w:firstLine="0"/>
              <w:jc w:val="center"/>
              <w:rPr>
                <w:szCs w:val="20"/>
              </w:rPr>
            </w:pPr>
            <w:r w:rsidRPr="007B5BE8">
              <w:rPr>
                <w:szCs w:val="20"/>
              </w:rPr>
              <w:t>LBK5</w:t>
            </w:r>
          </w:p>
        </w:tc>
        <w:tc>
          <w:tcPr>
            <w:tcW w:w="3686" w:type="dxa"/>
            <w:tcBorders>
              <w:top w:val="single" w:sz="4" w:space="0" w:color="auto"/>
              <w:bottom w:val="single" w:sz="4" w:space="0" w:color="auto"/>
            </w:tcBorders>
          </w:tcPr>
          <w:p w14:paraId="11434E8A" w14:textId="77777777" w:rsidR="002274D2" w:rsidRPr="007B5BE8" w:rsidRDefault="002274D2" w:rsidP="004739A5">
            <w:pPr>
              <w:ind w:firstLine="0"/>
              <w:jc w:val="center"/>
            </w:pPr>
            <w:r w:rsidRPr="007B5BE8">
              <w:rPr>
                <w:szCs w:val="20"/>
              </w:rPr>
              <w:t>Lokální biokoridor</w:t>
            </w:r>
          </w:p>
        </w:tc>
        <w:tc>
          <w:tcPr>
            <w:tcW w:w="3118" w:type="dxa"/>
            <w:tcBorders>
              <w:top w:val="single" w:sz="4" w:space="0" w:color="auto"/>
              <w:bottom w:val="single" w:sz="4" w:space="0" w:color="auto"/>
              <w:right w:val="single" w:sz="12" w:space="0" w:color="auto"/>
            </w:tcBorders>
          </w:tcPr>
          <w:p w14:paraId="5E28CE9C" w14:textId="77777777" w:rsidR="002274D2" w:rsidRPr="007B5BE8" w:rsidRDefault="002274D2" w:rsidP="004739A5">
            <w:pPr>
              <w:ind w:firstLine="0"/>
              <w:jc w:val="center"/>
              <w:rPr>
                <w:szCs w:val="20"/>
              </w:rPr>
            </w:pPr>
            <w:r w:rsidRPr="007B5BE8">
              <w:rPr>
                <w:szCs w:val="20"/>
              </w:rPr>
              <w:t>Lesní a nelesní mezofilní</w:t>
            </w:r>
          </w:p>
          <w:p w14:paraId="5E8B25A4" w14:textId="77777777" w:rsidR="002274D2" w:rsidRPr="007B5BE8" w:rsidRDefault="002274D2" w:rsidP="002274D2">
            <w:pPr>
              <w:ind w:firstLine="0"/>
              <w:jc w:val="center"/>
              <w:rPr>
                <w:szCs w:val="20"/>
              </w:rPr>
            </w:pPr>
            <w:r w:rsidRPr="007B5BE8">
              <w:t>Mokřadní a vodní</w:t>
            </w:r>
          </w:p>
        </w:tc>
      </w:tr>
      <w:tr w:rsidR="002274D2" w:rsidRPr="007B5BE8" w14:paraId="71BCC098" w14:textId="77777777" w:rsidTr="004739A5">
        <w:trPr>
          <w:cantSplit/>
          <w:trHeight w:val="20"/>
        </w:trPr>
        <w:tc>
          <w:tcPr>
            <w:tcW w:w="2268" w:type="dxa"/>
            <w:tcBorders>
              <w:top w:val="single" w:sz="4" w:space="0" w:color="auto"/>
              <w:left w:val="single" w:sz="12" w:space="0" w:color="auto"/>
              <w:bottom w:val="single" w:sz="4" w:space="0" w:color="auto"/>
            </w:tcBorders>
          </w:tcPr>
          <w:p w14:paraId="1682DFE6" w14:textId="77777777" w:rsidR="002274D2" w:rsidRPr="007B5BE8" w:rsidRDefault="002274D2" w:rsidP="006C36D6">
            <w:pPr>
              <w:ind w:firstLine="0"/>
              <w:jc w:val="center"/>
              <w:rPr>
                <w:szCs w:val="20"/>
              </w:rPr>
            </w:pPr>
            <w:r w:rsidRPr="007B5BE8">
              <w:rPr>
                <w:szCs w:val="20"/>
              </w:rPr>
              <w:t>LBK6</w:t>
            </w:r>
          </w:p>
        </w:tc>
        <w:tc>
          <w:tcPr>
            <w:tcW w:w="3686" w:type="dxa"/>
            <w:tcBorders>
              <w:top w:val="single" w:sz="4" w:space="0" w:color="auto"/>
              <w:bottom w:val="single" w:sz="4" w:space="0" w:color="auto"/>
            </w:tcBorders>
          </w:tcPr>
          <w:p w14:paraId="35D43F57" w14:textId="77777777" w:rsidR="002274D2" w:rsidRPr="007B5BE8" w:rsidRDefault="002274D2" w:rsidP="006C36D6">
            <w:pPr>
              <w:ind w:firstLine="0"/>
              <w:jc w:val="center"/>
            </w:pPr>
            <w:r w:rsidRPr="007B5BE8">
              <w:rPr>
                <w:szCs w:val="20"/>
              </w:rPr>
              <w:t>Lokální biokoridor</w:t>
            </w:r>
          </w:p>
        </w:tc>
        <w:tc>
          <w:tcPr>
            <w:tcW w:w="3118" w:type="dxa"/>
            <w:tcBorders>
              <w:top w:val="single" w:sz="4" w:space="0" w:color="auto"/>
              <w:bottom w:val="single" w:sz="4" w:space="0" w:color="auto"/>
              <w:right w:val="single" w:sz="12" w:space="0" w:color="auto"/>
            </w:tcBorders>
          </w:tcPr>
          <w:p w14:paraId="2A8EBCB5" w14:textId="77777777" w:rsidR="002274D2" w:rsidRPr="007B5BE8" w:rsidRDefault="002274D2" w:rsidP="006C36D6">
            <w:pPr>
              <w:ind w:firstLine="0"/>
              <w:jc w:val="center"/>
              <w:rPr>
                <w:szCs w:val="20"/>
              </w:rPr>
            </w:pPr>
            <w:r w:rsidRPr="007B5BE8">
              <w:rPr>
                <w:szCs w:val="20"/>
              </w:rPr>
              <w:t>Lesní a nelesní mezofilní</w:t>
            </w:r>
          </w:p>
          <w:p w14:paraId="40EA25E6" w14:textId="77777777" w:rsidR="002274D2" w:rsidRPr="007B5BE8" w:rsidRDefault="002274D2" w:rsidP="006C36D6">
            <w:pPr>
              <w:ind w:firstLine="0"/>
              <w:jc w:val="center"/>
              <w:rPr>
                <w:szCs w:val="20"/>
              </w:rPr>
            </w:pPr>
            <w:r w:rsidRPr="007B5BE8">
              <w:t>Mokřadní a vodní</w:t>
            </w:r>
          </w:p>
        </w:tc>
      </w:tr>
    </w:tbl>
    <w:p w14:paraId="71357177" w14:textId="77777777" w:rsidR="00522559" w:rsidRPr="007B5BE8" w:rsidRDefault="00522559" w:rsidP="00522559">
      <w:pPr>
        <w:rPr>
          <w:i/>
        </w:rPr>
      </w:pPr>
    </w:p>
    <w:p w14:paraId="2A4ED1F3" w14:textId="77777777" w:rsidR="00522559" w:rsidRPr="007B5BE8" w:rsidRDefault="00522559" w:rsidP="00522559">
      <w:r w:rsidRPr="007B5BE8">
        <w:t>Lesními mezofilními společenstvy jsou myšleny lesní porosty, souvislé nelesní porosty dřevin, příp. až společenstva lesostepního charakteru na stanovištích, která nejsou významněji ovlivněna podzemní vodou.</w:t>
      </w:r>
    </w:p>
    <w:p w14:paraId="2CD92A86" w14:textId="77777777" w:rsidR="00522559" w:rsidRPr="007B5BE8" w:rsidRDefault="00522559" w:rsidP="00522559">
      <w:r w:rsidRPr="007B5BE8">
        <w:t>Nelesními mezofilními společenstvy jsou myšleny různé typy ekologicky cenných nelesních společenstev na stanovištích, která nejsou významněji ovlivněna podzemní vodou.</w:t>
      </w:r>
    </w:p>
    <w:p w14:paraId="224128F4" w14:textId="77777777" w:rsidR="00522559" w:rsidRPr="007B5BE8" w:rsidRDefault="00522559" w:rsidP="00522559">
      <w:r w:rsidRPr="007B5BE8">
        <w:t>Mokřadními společenstvy jsou myšleny různé typy ekologicky cenných společenstev na podmáčených stanovištích (včetně lesních společenstev a extenzivně využívaných trvalých travních porostů).</w:t>
      </w:r>
    </w:p>
    <w:p w14:paraId="38CCDD0D" w14:textId="77777777" w:rsidR="00522559" w:rsidRPr="007B5BE8" w:rsidRDefault="00522559" w:rsidP="00522559">
      <w:r w:rsidRPr="007B5BE8">
        <w:t>Vodními společenstvy jsou myšlena společenstva tekoucích i stojatých vod.</w:t>
      </w:r>
    </w:p>
    <w:p w14:paraId="26490F58" w14:textId="77777777" w:rsidR="00522559" w:rsidRPr="007B5BE8" w:rsidRDefault="00522559" w:rsidP="00522559"/>
    <w:p w14:paraId="5BDE71B8" w14:textId="77777777" w:rsidR="00522559" w:rsidRPr="007B5BE8" w:rsidRDefault="00522559" w:rsidP="00522559">
      <w:pPr>
        <w:pStyle w:val="Odrkov"/>
        <w:spacing w:before="0"/>
        <w:rPr>
          <w:b/>
          <w:caps/>
        </w:rPr>
      </w:pPr>
      <w:r w:rsidRPr="007B5BE8">
        <w:rPr>
          <w:b/>
          <w:caps/>
        </w:rPr>
        <w:lastRenderedPageBreak/>
        <w:t>Podmínky pro využití ploch ÚSES</w:t>
      </w:r>
    </w:p>
    <w:p w14:paraId="7FBD7602" w14:textId="77777777" w:rsidR="00522559" w:rsidRPr="007B5BE8" w:rsidRDefault="00522559" w:rsidP="00522559">
      <w:pPr>
        <w:rPr>
          <w:i/>
        </w:rPr>
      </w:pPr>
    </w:p>
    <w:p w14:paraId="22652696" w14:textId="77777777" w:rsidR="00522559" w:rsidRPr="007B5BE8" w:rsidRDefault="00522559" w:rsidP="00522559">
      <w:r w:rsidRPr="007B5BE8">
        <w:t xml:space="preserve">Všechna místní biocentra jsou v ÚP vymezena jako plochy přírodní NP, pro které jsou v kapitole „I.F. STANOVENÍ PODMÍNEK PRO VYUŽITÍ PLOCH </w:t>
      </w:r>
      <w:proofErr w:type="gramStart"/>
      <w:r w:rsidRPr="007B5BE8">
        <w:t>„ definovány</w:t>
      </w:r>
      <w:proofErr w:type="gramEnd"/>
      <w:r w:rsidRPr="007B5BE8">
        <w:t xml:space="preserve"> funkční regulativy jejich využití. </w:t>
      </w:r>
    </w:p>
    <w:p w14:paraId="1D8605B6" w14:textId="77777777" w:rsidR="00522559" w:rsidRPr="007B5BE8" w:rsidRDefault="00522559" w:rsidP="00522559">
      <w:pPr>
        <w:ind w:firstLine="0"/>
      </w:pPr>
    </w:p>
    <w:p w14:paraId="3995D9F4" w14:textId="77777777" w:rsidR="00522559" w:rsidRPr="007B5BE8" w:rsidRDefault="00522559" w:rsidP="00522559"/>
    <w:p w14:paraId="44D74061" w14:textId="77777777" w:rsidR="00522559" w:rsidRPr="007B5BE8" w:rsidRDefault="00522559" w:rsidP="00522559">
      <w:r w:rsidRPr="007B5BE8">
        <w:t xml:space="preserve">Pro všechny části ploch s rozdílným způsobem využití začleněné do biokoridorů ÚSES platí místo podmínek využití stanovených pro příslušné typy ploch s rozdílným způsobem využití následující podmínky: </w:t>
      </w:r>
    </w:p>
    <w:p w14:paraId="10CDA1CF" w14:textId="77777777" w:rsidR="00522559" w:rsidRPr="007B5BE8" w:rsidRDefault="00522559" w:rsidP="00522559">
      <w:pPr>
        <w:ind w:firstLine="360"/>
        <w:rPr>
          <w:b/>
        </w:rPr>
      </w:pPr>
      <w:r w:rsidRPr="007B5BE8">
        <w:rPr>
          <w:b/>
        </w:rPr>
        <w:t>Hlavní</w:t>
      </w:r>
      <w:r w:rsidRPr="007B5BE8">
        <w:t xml:space="preserve"> je využití sloužící k posílení či zachování funkčnosti ÚSES.</w:t>
      </w:r>
    </w:p>
    <w:p w14:paraId="3BC52A23" w14:textId="77777777" w:rsidR="00522559" w:rsidRPr="007B5BE8" w:rsidRDefault="00522559" w:rsidP="00522559">
      <w:pPr>
        <w:ind w:left="720" w:hanging="360"/>
        <w:rPr>
          <w:b/>
        </w:rPr>
      </w:pPr>
      <w:r w:rsidRPr="007B5BE8">
        <w:rPr>
          <w:b/>
        </w:rPr>
        <w:t>Podmíněně přípustné</w:t>
      </w:r>
      <w:r w:rsidRPr="007B5BE8">
        <w:t xml:space="preserve"> je takové využití, které je uvedeno v podmínkách využití daného typu plochy s rozdílným způsobem využití jako hlavní, přípustné či podmíněně přípustné, pokud nenaruší nevratně přirozené podmínky stanoviště a nesníží aktuální míru ekologické stability území.</w:t>
      </w:r>
    </w:p>
    <w:p w14:paraId="15EE5370" w14:textId="77777777" w:rsidR="00522559" w:rsidRPr="007B5BE8" w:rsidRDefault="00522559" w:rsidP="00522559">
      <w:pPr>
        <w:ind w:firstLine="360"/>
      </w:pPr>
      <w:r w:rsidRPr="007B5BE8">
        <w:rPr>
          <w:b/>
        </w:rPr>
        <w:t xml:space="preserve">Nepřípustné </w:t>
      </w:r>
      <w:r w:rsidRPr="007B5BE8">
        <w:t>je jakékoliv využití, podstatně omezující aktuální či potenciální funkčnost ÚSES.</w:t>
      </w:r>
    </w:p>
    <w:p w14:paraId="7303B78A" w14:textId="77777777" w:rsidR="00522559" w:rsidRPr="007B5BE8" w:rsidRDefault="00522559" w:rsidP="00522559"/>
    <w:p w14:paraId="70A530C0" w14:textId="77777777" w:rsidR="00522559" w:rsidRPr="007B5BE8" w:rsidRDefault="00522559" w:rsidP="00522559">
      <w:pPr>
        <w:rPr>
          <w:szCs w:val="22"/>
        </w:rPr>
      </w:pPr>
      <w:r w:rsidRPr="007B5BE8">
        <w:rPr>
          <w:szCs w:val="22"/>
        </w:rPr>
        <w:t xml:space="preserve">Do vymezených biokoridorů ÚSES nelze umisťovat budovy. Z jiných typů staveb lze do </w:t>
      </w:r>
      <w:proofErr w:type="gramStart"/>
      <w:r w:rsidRPr="007B5BE8">
        <w:rPr>
          <w:szCs w:val="22"/>
        </w:rPr>
        <w:t>biokoridorů  umisťovat</w:t>
      </w:r>
      <w:proofErr w:type="gramEnd"/>
      <w:r w:rsidRPr="007B5BE8">
        <w:rPr>
          <w:szCs w:val="22"/>
        </w:rPr>
        <w:t xml:space="preserve"> podmíněně:</w:t>
      </w:r>
    </w:p>
    <w:p w14:paraId="0C4C2D44" w14:textId="77777777" w:rsidR="00522559" w:rsidRPr="007B5BE8" w:rsidRDefault="00522559" w:rsidP="00522559">
      <w:pPr>
        <w:pStyle w:val="Odsazentext"/>
        <w:rPr>
          <w:rFonts w:ascii="Times New Roman" w:hAnsi="Times New Roman"/>
          <w:szCs w:val="22"/>
          <w:lang w:eastAsia="cs-CZ"/>
        </w:rPr>
      </w:pPr>
      <w:r w:rsidRPr="007B5BE8">
        <w:rPr>
          <w:rFonts w:ascii="Times New Roman" w:hAnsi="Times New Roman"/>
          <w:szCs w:val="22"/>
          <w:lang w:eastAsia="cs-CZ"/>
        </w:rPr>
        <w:t>stavby pro vodní hospodářství (včetně staveb protierozní či protipovodňové ochrany), pokud jde o stavby ve veřejném zájmu, za předpokladu minimalizace jejich negativního vlivu na funkčnost ÚSES;</w:t>
      </w:r>
    </w:p>
    <w:p w14:paraId="61713263" w14:textId="77777777" w:rsidR="00522559" w:rsidRPr="007B5BE8" w:rsidRDefault="00522559" w:rsidP="00522559">
      <w:pPr>
        <w:pStyle w:val="Odsazentext"/>
        <w:rPr>
          <w:rFonts w:ascii="Times New Roman" w:hAnsi="Times New Roman"/>
          <w:szCs w:val="22"/>
          <w:lang w:eastAsia="cs-CZ"/>
        </w:rPr>
      </w:pPr>
      <w:r w:rsidRPr="007B5BE8">
        <w:rPr>
          <w:rFonts w:ascii="Times New Roman" w:hAnsi="Times New Roman"/>
          <w:szCs w:val="22"/>
          <w:lang w:eastAsia="cs-CZ"/>
        </w:rPr>
        <w:t>stavby dopravní infrastruktury, které nelze v rámci systému dopravní infrastruktury umístit jinde, za předpokladu minimalizace jejich plošného a prostorového střetu s plochami ÚSES a negativního vlivu na funkčnost ÚSES;</w:t>
      </w:r>
    </w:p>
    <w:p w14:paraId="4EA6F201" w14:textId="77777777" w:rsidR="00522559" w:rsidRPr="007B5BE8" w:rsidRDefault="00522559" w:rsidP="00522559">
      <w:pPr>
        <w:pStyle w:val="Odsazentext"/>
        <w:rPr>
          <w:rFonts w:ascii="Times New Roman" w:hAnsi="Times New Roman"/>
          <w:szCs w:val="22"/>
          <w:lang w:eastAsia="cs-CZ"/>
        </w:rPr>
      </w:pPr>
      <w:r w:rsidRPr="007B5BE8">
        <w:rPr>
          <w:rFonts w:ascii="Times New Roman" w:hAnsi="Times New Roman"/>
          <w:szCs w:val="22"/>
          <w:lang w:eastAsia="cs-CZ"/>
        </w:rPr>
        <w:t>stavby technické infrastruktury, které nelze v rámci systému technické infrastruktury umístit jinde, za předpokladu minimalizace jejich plošného a prostorového střetu s plochami ÚSES a negativního vlivu na funkčnost ÚSES.</w:t>
      </w:r>
    </w:p>
    <w:p w14:paraId="759EFBBC" w14:textId="77777777" w:rsidR="00522559" w:rsidRPr="007B5BE8" w:rsidRDefault="00522559" w:rsidP="00522559">
      <w:pPr>
        <w:ind w:firstLine="0"/>
        <w:rPr>
          <w:szCs w:val="22"/>
        </w:rPr>
      </w:pPr>
      <w:r w:rsidRPr="007B5BE8">
        <w:rPr>
          <w:szCs w:val="22"/>
        </w:rPr>
        <w:t>Přípustnost využití v případě možného negativního ovlivnění funkčnosti ÚSES je třeba posuzovat vždy ve spolupráci s příslušným orgánem ochrany přírody.</w:t>
      </w:r>
    </w:p>
    <w:p w14:paraId="6F2C404C" w14:textId="77777777" w:rsidR="00522559" w:rsidRPr="007B5BE8" w:rsidRDefault="00522559" w:rsidP="00522559">
      <w:pPr>
        <w:pStyle w:val="Zkladntextodsazen"/>
        <w:rPr>
          <w:i/>
          <w:lang w:val="cs-CZ"/>
        </w:rPr>
      </w:pPr>
    </w:p>
    <w:p w14:paraId="0FAB9E1F" w14:textId="77777777" w:rsidR="00522559" w:rsidRPr="007B5BE8" w:rsidRDefault="00522559" w:rsidP="00522559">
      <w:pPr>
        <w:pStyle w:val="Zkladntextodsazen"/>
      </w:pPr>
      <w:r w:rsidRPr="007B5BE8">
        <w:t>Dojde-li při následném zpracování pozemkových úprav (plánu společných zařízení) k upřesnění vymezení navrhovaného prvku ÚSES, které bude respektovat metodické principy ÚSES a koncepci řešení územního plánu (soulad ÚSES s ostatními funkcemi území), není to důvodem k zadání změn územního plánu.</w:t>
      </w:r>
    </w:p>
    <w:p w14:paraId="45DDBE23" w14:textId="77777777" w:rsidR="00606718" w:rsidRPr="007B5BE8" w:rsidRDefault="00606718" w:rsidP="00794FA6">
      <w:pPr>
        <w:pStyle w:val="Zkladntextodsazen"/>
        <w:rPr>
          <w:i/>
        </w:rPr>
      </w:pPr>
    </w:p>
    <w:p w14:paraId="66D42B5D" w14:textId="77777777" w:rsidR="009C41BF" w:rsidRPr="007B5BE8" w:rsidRDefault="009C41BF" w:rsidP="000531E4">
      <w:pPr>
        <w:pStyle w:val="Nadpis3"/>
      </w:pPr>
      <w:bookmarkStart w:id="42" w:name="_Toc517101663"/>
      <w:r w:rsidRPr="007B5BE8">
        <w:t>Prostupnost krajiny</w:t>
      </w:r>
      <w:bookmarkEnd w:id="42"/>
    </w:p>
    <w:p w14:paraId="74908924" w14:textId="77777777" w:rsidR="00444920" w:rsidRPr="007B5BE8" w:rsidRDefault="009C41BF" w:rsidP="009C41BF">
      <w:pPr>
        <w:pStyle w:val="Zkladntextodsazen"/>
      </w:pPr>
      <w:r w:rsidRPr="007B5BE8">
        <w:t xml:space="preserve">Prostupnost krajiny: územní plán respektuje </w:t>
      </w:r>
      <w:r w:rsidR="00360DDE" w:rsidRPr="007B5BE8">
        <w:t xml:space="preserve">a stabilizuje </w:t>
      </w:r>
      <w:r w:rsidRPr="007B5BE8">
        <w:t>stávající místní a účelové ko</w:t>
      </w:r>
      <w:r w:rsidR="00444920" w:rsidRPr="007B5BE8">
        <w:t>munikace v krajině</w:t>
      </w:r>
      <w:r w:rsidRPr="007B5BE8">
        <w:t xml:space="preserve">. </w:t>
      </w:r>
    </w:p>
    <w:p w14:paraId="67EA1BAB" w14:textId="77777777" w:rsidR="00611941" w:rsidRPr="007B5BE8" w:rsidRDefault="00611941" w:rsidP="00611941">
      <w:pPr>
        <w:pStyle w:val="Zkladntextodsazen"/>
      </w:pPr>
      <w:r w:rsidRPr="007B5BE8">
        <w:t xml:space="preserve">Další cesty je možné zřizovat v nezastavěném území v rámci stanovených podmínek pro využití ploch s rozdílným způsobem využití. </w:t>
      </w:r>
    </w:p>
    <w:p w14:paraId="1B34570D" w14:textId="77777777" w:rsidR="00611941" w:rsidRPr="007B5BE8" w:rsidRDefault="00611941" w:rsidP="00611941">
      <w:pPr>
        <w:pStyle w:val="Zkladntextodsazen"/>
        <w:rPr>
          <w:lang w:val="cs-CZ"/>
        </w:rPr>
      </w:pPr>
      <w:r w:rsidRPr="007B5BE8">
        <w:t xml:space="preserve">Prostupnost krajiny nesmí být narušena oplocováním pozemků ve volné krajině. Oplocení jako stavba může </w:t>
      </w:r>
      <w:r w:rsidRPr="007B5BE8">
        <w:rPr>
          <w:lang w:val="cs-CZ"/>
        </w:rPr>
        <w:t xml:space="preserve">mimo zastavěné území </w:t>
      </w:r>
      <w:r w:rsidRPr="007B5BE8">
        <w:t>být realizováno pouze v </w:t>
      </w:r>
      <w:r w:rsidRPr="007B5BE8">
        <w:rPr>
          <w:lang w:val="cs-CZ"/>
        </w:rPr>
        <w:t>souladu s podmínkami využití ploch nezastavěného území.</w:t>
      </w:r>
    </w:p>
    <w:p w14:paraId="41FC3EBA" w14:textId="77777777" w:rsidR="00D0106D" w:rsidRPr="007B5BE8" w:rsidRDefault="00D0106D" w:rsidP="00611941">
      <w:pPr>
        <w:pStyle w:val="Zkladntextodsazen"/>
        <w:rPr>
          <w:lang w:val="cs-CZ"/>
        </w:rPr>
      </w:pPr>
      <w:r w:rsidRPr="007B5BE8">
        <w:rPr>
          <w:szCs w:val="22"/>
        </w:rPr>
        <w:t>Nebudovat v území nové bariéry významně bránící migraci živočichů, případně zajistit zachování průchodnosti krajiny vytvořením náhradních migračních cest kolem nově vymezených ploch výstavby.</w:t>
      </w:r>
    </w:p>
    <w:p w14:paraId="04FF3779" w14:textId="77777777" w:rsidR="009C41BF" w:rsidRPr="007B5BE8" w:rsidRDefault="009C41BF" w:rsidP="009C41BF">
      <w:pPr>
        <w:pStyle w:val="Zkladntextodsazen"/>
        <w:rPr>
          <w:i/>
        </w:rPr>
      </w:pPr>
    </w:p>
    <w:p w14:paraId="4DFFBE86" w14:textId="77777777" w:rsidR="00794FA6" w:rsidRPr="007B5BE8" w:rsidRDefault="00D63417" w:rsidP="000531E4">
      <w:pPr>
        <w:pStyle w:val="Nadpis3"/>
      </w:pPr>
      <w:bookmarkStart w:id="43" w:name="_Toc517101664"/>
      <w:r w:rsidRPr="007B5BE8">
        <w:t>R</w:t>
      </w:r>
      <w:r w:rsidR="00794FA6" w:rsidRPr="007B5BE8">
        <w:t>ekreační využívání krajiny</w:t>
      </w:r>
      <w:bookmarkEnd w:id="43"/>
    </w:p>
    <w:p w14:paraId="673D02E7" w14:textId="77777777" w:rsidR="0021164F" w:rsidRPr="007B5BE8" w:rsidRDefault="00E53B21" w:rsidP="00E53B21">
      <w:pPr>
        <w:pStyle w:val="Zkladntextodsazen"/>
      </w:pPr>
      <w:r w:rsidRPr="007B5BE8">
        <w:t>Územní plán nevymezuje plochy rekreace.</w:t>
      </w:r>
    </w:p>
    <w:p w14:paraId="2AA54B29" w14:textId="77777777" w:rsidR="00F675DC" w:rsidRPr="007B5BE8" w:rsidRDefault="00F675DC" w:rsidP="00F675DC">
      <w:pPr>
        <w:pStyle w:val="Zkladntextodsazen"/>
      </w:pPr>
      <w:r w:rsidRPr="007B5BE8">
        <w:lastRenderedPageBreak/>
        <w:t>Dílčími změnami v oblasti cyklotras a cyklostezek se zlepší využitelnost území obce pro cykloturistiku.</w:t>
      </w:r>
    </w:p>
    <w:p w14:paraId="2241254F" w14:textId="77777777" w:rsidR="00794FA6" w:rsidRPr="007B5BE8" w:rsidRDefault="00794FA6" w:rsidP="00794FA6">
      <w:pPr>
        <w:pStyle w:val="Zkladntextodsazen"/>
        <w:rPr>
          <w:i/>
        </w:rPr>
      </w:pPr>
    </w:p>
    <w:p w14:paraId="38411121" w14:textId="77777777" w:rsidR="00922554" w:rsidRPr="007B5BE8" w:rsidRDefault="00922554" w:rsidP="000531E4">
      <w:pPr>
        <w:pStyle w:val="Nadpis3"/>
      </w:pPr>
      <w:bookmarkStart w:id="44" w:name="_Toc448997531"/>
      <w:bookmarkStart w:id="45" w:name="_Toc517101665"/>
      <w:r w:rsidRPr="007B5BE8">
        <w:t>Plochy vodní a vodohospodářské</w:t>
      </w:r>
      <w:bookmarkEnd w:id="44"/>
      <w:r w:rsidR="00090501" w:rsidRPr="007B5BE8">
        <w:t>, ochrana před povodněmi</w:t>
      </w:r>
      <w:bookmarkEnd w:id="45"/>
    </w:p>
    <w:p w14:paraId="333AF921" w14:textId="77777777" w:rsidR="00922554" w:rsidRPr="007B5BE8" w:rsidRDefault="00922554" w:rsidP="00922554"/>
    <w:p w14:paraId="78742E2B" w14:textId="77777777" w:rsidR="00922554" w:rsidRPr="007B5BE8" w:rsidRDefault="00922554" w:rsidP="00172767">
      <w:pPr>
        <w:pStyle w:val="Zkladntextodsazen"/>
      </w:pPr>
      <w:r w:rsidRPr="007B5BE8">
        <w:t>Plochy vodní a vodohospodářské</w:t>
      </w:r>
      <w:r w:rsidR="00172767" w:rsidRPr="007B5BE8">
        <w:t xml:space="preserve"> (NV)</w:t>
      </w:r>
      <w:r w:rsidRPr="007B5BE8">
        <w:t xml:space="preserve"> </w:t>
      </w:r>
      <w:r w:rsidR="00172767" w:rsidRPr="007B5BE8">
        <w:t>nejsou podrobněji členěny.</w:t>
      </w:r>
    </w:p>
    <w:p w14:paraId="1C1C16E4" w14:textId="77777777" w:rsidR="00090501" w:rsidRPr="007B5BE8" w:rsidRDefault="00090501" w:rsidP="00172767">
      <w:pPr>
        <w:pStyle w:val="Zkladntextodsazen"/>
        <w:rPr>
          <w:lang w:val="cs-CZ"/>
        </w:rPr>
      </w:pPr>
      <w:r w:rsidRPr="007B5BE8">
        <w:t xml:space="preserve">Plochy NV jsou územně stabilizovány. </w:t>
      </w:r>
      <w:r w:rsidR="00172767" w:rsidRPr="007B5BE8">
        <w:rPr>
          <w:lang w:val="cs-CZ"/>
        </w:rPr>
        <w:t xml:space="preserve">Jihozápadně od zastavěného území </w:t>
      </w:r>
      <w:proofErr w:type="spellStart"/>
      <w:r w:rsidR="00172767" w:rsidRPr="007B5BE8">
        <w:rPr>
          <w:lang w:val="cs-CZ"/>
        </w:rPr>
        <w:t>Obramovice</w:t>
      </w:r>
      <w:proofErr w:type="spellEnd"/>
      <w:r w:rsidR="00172767" w:rsidRPr="007B5BE8">
        <w:rPr>
          <w:lang w:val="cs-CZ"/>
        </w:rPr>
        <w:t xml:space="preserve"> je vymezena vodní plocha, které je ale zařazena do ÚSES jako místní biocentrum, tedy plocha přírodní (NP 11).</w:t>
      </w:r>
    </w:p>
    <w:p w14:paraId="7CA6F8A0" w14:textId="77777777" w:rsidR="00F151DB" w:rsidRPr="007B5BE8" w:rsidRDefault="00F151DB" w:rsidP="00172767">
      <w:pPr>
        <w:pStyle w:val="Zkladntextodsazen"/>
        <w:rPr>
          <w:lang w:val="cs-CZ"/>
        </w:rPr>
      </w:pPr>
      <w:r w:rsidRPr="007B5BE8">
        <w:rPr>
          <w:lang w:val="cs-CZ"/>
        </w:rPr>
        <w:t>V navazujícím řízení budou uplatňovány tyto podmínky:</w:t>
      </w:r>
    </w:p>
    <w:p w14:paraId="2C9CFD20" w14:textId="77777777" w:rsidR="00F151DB" w:rsidRPr="007B5BE8" w:rsidRDefault="00F151DB" w:rsidP="00F151DB">
      <w:pPr>
        <w:pStyle w:val="Odstavecseseznamem"/>
        <w:widowControl/>
        <w:numPr>
          <w:ilvl w:val="0"/>
          <w:numId w:val="40"/>
        </w:numPr>
        <w:adjustRightInd/>
        <w:spacing w:line="240" w:lineRule="auto"/>
        <w:textAlignment w:val="auto"/>
        <w:rPr>
          <w:szCs w:val="22"/>
        </w:rPr>
      </w:pPr>
      <w:r w:rsidRPr="007B5BE8">
        <w:rPr>
          <w:szCs w:val="22"/>
        </w:rPr>
        <w:t>Při realizaci navržené zástavby omezit zrychlení odtoku dešťových vod ze zastavěných a zpevněných ploch s použitím zasakování (je-li možná) nebo retence.</w:t>
      </w:r>
    </w:p>
    <w:p w14:paraId="1DA776CA" w14:textId="77777777" w:rsidR="00F151DB" w:rsidRPr="007B5BE8" w:rsidRDefault="00F151DB" w:rsidP="00F151DB">
      <w:pPr>
        <w:pStyle w:val="Odstavecseseznamem"/>
        <w:widowControl/>
        <w:numPr>
          <w:ilvl w:val="0"/>
          <w:numId w:val="40"/>
        </w:numPr>
        <w:adjustRightInd/>
        <w:spacing w:line="240" w:lineRule="auto"/>
        <w:textAlignment w:val="auto"/>
      </w:pPr>
      <w:r w:rsidRPr="007B5BE8">
        <w:rPr>
          <w:szCs w:val="22"/>
        </w:rPr>
        <w:t>Zajistit koordinaci případných změn v krajině tak, aby funkčnost protipovodňových opatření zůstala zachována.</w:t>
      </w:r>
    </w:p>
    <w:p w14:paraId="3C84E5C5" w14:textId="77777777" w:rsidR="00A46F0F" w:rsidRPr="007B5BE8" w:rsidRDefault="00A46F0F" w:rsidP="00A46F0F">
      <w:pPr>
        <w:pStyle w:val="Default"/>
        <w:jc w:val="both"/>
        <w:rPr>
          <w:i/>
          <w:sz w:val="23"/>
          <w:szCs w:val="23"/>
        </w:rPr>
      </w:pPr>
    </w:p>
    <w:p w14:paraId="516F8DDB" w14:textId="77777777" w:rsidR="00A46F0F" w:rsidRPr="007B5BE8" w:rsidRDefault="00A46F0F" w:rsidP="000531E4">
      <w:pPr>
        <w:pStyle w:val="Nadpis3"/>
      </w:pPr>
      <w:bookmarkStart w:id="46" w:name="_Toc517101666"/>
      <w:r w:rsidRPr="007B5BE8">
        <w:t>Protierozní opatření</w:t>
      </w:r>
      <w:bookmarkEnd w:id="46"/>
    </w:p>
    <w:p w14:paraId="3FA1FBDA" w14:textId="77777777" w:rsidR="006877CF" w:rsidRPr="00C115BA" w:rsidRDefault="00A46F0F" w:rsidP="00680FB8">
      <w:pPr>
        <w:pStyle w:val="Zkladntextodsazen"/>
        <w:rPr>
          <w:lang w:val="cs-CZ"/>
        </w:rPr>
      </w:pPr>
      <w:r w:rsidRPr="00C115BA">
        <w:rPr>
          <w:lang w:val="cs-CZ"/>
        </w:rPr>
        <w:t xml:space="preserve">K omezení působení </w:t>
      </w:r>
      <w:r w:rsidR="00680FB8" w:rsidRPr="00C115BA">
        <w:rPr>
          <w:lang w:val="cs-CZ"/>
        </w:rPr>
        <w:t xml:space="preserve">vodní a </w:t>
      </w:r>
      <w:r w:rsidRPr="00C115BA">
        <w:rPr>
          <w:lang w:val="cs-CZ"/>
        </w:rPr>
        <w:t xml:space="preserve">větrné </w:t>
      </w:r>
      <w:r w:rsidR="00680FB8" w:rsidRPr="00C115BA">
        <w:rPr>
          <w:lang w:val="cs-CZ"/>
        </w:rPr>
        <w:t xml:space="preserve">eroze </w:t>
      </w:r>
      <w:r w:rsidRPr="00C115BA">
        <w:rPr>
          <w:lang w:val="cs-CZ"/>
        </w:rPr>
        <w:t>budou sloužit navrhované biokoridory a biocentra místního ÚSES</w:t>
      </w:r>
      <w:r w:rsidR="00680FB8" w:rsidRPr="00C115BA">
        <w:rPr>
          <w:lang w:val="cs-CZ"/>
        </w:rPr>
        <w:t xml:space="preserve"> a interakční prvky vymezené územním plánem.</w:t>
      </w:r>
      <w:r w:rsidRPr="00C115BA">
        <w:rPr>
          <w:lang w:val="cs-CZ"/>
        </w:rPr>
        <w:t xml:space="preserve"> </w:t>
      </w:r>
    </w:p>
    <w:p w14:paraId="4447A63F" w14:textId="77777777" w:rsidR="006877CF" w:rsidRPr="00C115BA" w:rsidRDefault="006877CF" w:rsidP="006877CF">
      <w:pPr>
        <w:pStyle w:val="Zkladntextodsazen"/>
        <w:rPr>
          <w:lang w:val="cs-CZ"/>
        </w:rPr>
      </w:pPr>
      <w:r w:rsidRPr="00C115BA">
        <w:rPr>
          <w:lang w:val="cs-CZ"/>
        </w:rPr>
        <w:t xml:space="preserve">ÚP Olbramovice vymezuje plochy NK 1, NK </w:t>
      </w:r>
      <w:proofErr w:type="gramStart"/>
      <w:r w:rsidRPr="00C115BA">
        <w:rPr>
          <w:lang w:val="cs-CZ"/>
        </w:rPr>
        <w:t>2,NK</w:t>
      </w:r>
      <w:proofErr w:type="gramEnd"/>
      <w:r w:rsidRPr="00C115BA">
        <w:rPr>
          <w:lang w:val="cs-CZ"/>
        </w:rPr>
        <w:t xml:space="preserve"> 3, NK 4, NK 5, NK 6, NK 7, NK 8, NK 9, NK 10, NK 11, NK 12, NK 13, NK 14, NK 15, NK 16, NK 17, NK 18, NK 19, NK 20, NK 21, určené k umístění větrolamů.</w:t>
      </w:r>
    </w:p>
    <w:p w14:paraId="0BC1A6BE" w14:textId="77777777" w:rsidR="00E11C0C" w:rsidRPr="00C115BA" w:rsidRDefault="00E11C0C" w:rsidP="006877CF">
      <w:pPr>
        <w:pStyle w:val="Zkladntextodsazen"/>
        <w:rPr>
          <w:lang w:val="cs-CZ"/>
        </w:rPr>
      </w:pPr>
      <w:r w:rsidRPr="00C115BA">
        <w:rPr>
          <w:lang w:val="cs-CZ"/>
        </w:rPr>
        <w:t>ÚP dále vymezuje polohu protierozních a protipovodňových záchytných příkopů.</w:t>
      </w:r>
    </w:p>
    <w:p w14:paraId="1F26710F" w14:textId="77777777" w:rsidR="00E11C0C" w:rsidRPr="00C115BA" w:rsidRDefault="00E11C0C" w:rsidP="006877CF">
      <w:pPr>
        <w:pStyle w:val="Zkladntextodsazen"/>
        <w:rPr>
          <w:lang w:val="cs-CZ"/>
        </w:rPr>
      </w:pPr>
    </w:p>
    <w:p w14:paraId="20CC2278" w14:textId="77777777" w:rsidR="00A46F0F" w:rsidRPr="007B5BE8" w:rsidRDefault="00A46F0F" w:rsidP="00680FB8">
      <w:pPr>
        <w:pStyle w:val="Zkladntextodsazen"/>
        <w:rPr>
          <w:lang w:val="cs-CZ"/>
        </w:rPr>
      </w:pPr>
      <w:r w:rsidRPr="007B5BE8">
        <w:rPr>
          <w:lang w:val="cs-CZ"/>
        </w:rPr>
        <w:t xml:space="preserve">Protierozní opatření </w:t>
      </w:r>
      <w:r w:rsidR="006877CF">
        <w:rPr>
          <w:lang w:val="cs-CZ"/>
        </w:rPr>
        <w:t>budou upřesněna</w:t>
      </w:r>
      <w:r w:rsidRPr="007B5BE8">
        <w:rPr>
          <w:lang w:val="cs-CZ"/>
        </w:rPr>
        <w:t xml:space="preserve"> v pozemkových úpravách.</w:t>
      </w:r>
    </w:p>
    <w:p w14:paraId="52531D26" w14:textId="77777777" w:rsidR="00A46F0F" w:rsidRPr="007B5BE8" w:rsidRDefault="00A46F0F" w:rsidP="00A46F0F">
      <w:pPr>
        <w:pStyle w:val="Default"/>
        <w:jc w:val="both"/>
        <w:rPr>
          <w:i/>
          <w:sz w:val="23"/>
          <w:szCs w:val="23"/>
        </w:rPr>
      </w:pPr>
    </w:p>
    <w:p w14:paraId="5992268D" w14:textId="77777777" w:rsidR="00090501" w:rsidRPr="007B5BE8" w:rsidRDefault="00090501" w:rsidP="00090501">
      <w:pPr>
        <w:pStyle w:val="Default"/>
        <w:jc w:val="both"/>
        <w:rPr>
          <w:sz w:val="23"/>
          <w:szCs w:val="23"/>
        </w:rPr>
      </w:pPr>
    </w:p>
    <w:p w14:paraId="56DDD0B4" w14:textId="77777777" w:rsidR="00794FA6" w:rsidRPr="007B5BE8" w:rsidRDefault="00B861A1" w:rsidP="000531E4">
      <w:pPr>
        <w:pStyle w:val="Nadpis3"/>
      </w:pPr>
      <w:bookmarkStart w:id="47" w:name="_Toc517101667"/>
      <w:r w:rsidRPr="007B5BE8">
        <w:t>P</w:t>
      </w:r>
      <w:r w:rsidR="00794FA6" w:rsidRPr="007B5BE8">
        <w:t>loch</w:t>
      </w:r>
      <w:r w:rsidR="00953365" w:rsidRPr="007B5BE8">
        <w:t>y</w:t>
      </w:r>
      <w:r w:rsidR="00794FA6" w:rsidRPr="007B5BE8">
        <w:t xml:space="preserve"> </w:t>
      </w:r>
      <w:r w:rsidR="00F13A1A" w:rsidRPr="007B5BE8">
        <w:t>těžby</w:t>
      </w:r>
      <w:r w:rsidR="00794FA6" w:rsidRPr="007B5BE8">
        <w:t xml:space="preserve"> nerostů</w:t>
      </w:r>
      <w:bookmarkEnd w:id="47"/>
    </w:p>
    <w:p w14:paraId="169C6F4C" w14:textId="77777777" w:rsidR="00166B1D" w:rsidRPr="007B5BE8" w:rsidRDefault="00166B1D" w:rsidP="00166B1D">
      <w:pPr>
        <w:autoSpaceDE w:val="0"/>
        <w:autoSpaceDN w:val="0"/>
        <w:adjustRightInd w:val="0"/>
        <w:spacing w:before="14"/>
        <w:ind w:firstLine="720"/>
        <w:rPr>
          <w:szCs w:val="22"/>
        </w:rPr>
      </w:pPr>
      <w:r w:rsidRPr="007B5BE8">
        <w:rPr>
          <w:szCs w:val="22"/>
        </w:rPr>
        <w:t>Územní plán zohledňuje stávající dobývací prostory stanovené dle § 27 odst. l zákona č. 44/1988 Sb., o ochraně a využití nerostného bohatství</w:t>
      </w:r>
      <w:r w:rsidR="00EB477F" w:rsidRPr="007B5BE8">
        <w:rPr>
          <w:szCs w:val="22"/>
        </w:rPr>
        <w:t xml:space="preserve"> (horní zákon), v platném znění a vymezuje nad dobývacím prostorem plochu těžby nerostů NT (Z33).</w:t>
      </w:r>
    </w:p>
    <w:p w14:paraId="0A666B4A" w14:textId="77777777" w:rsidR="00EB477F" w:rsidRPr="007B5BE8" w:rsidRDefault="00EB477F" w:rsidP="00166B1D">
      <w:pPr>
        <w:autoSpaceDE w:val="0"/>
        <w:autoSpaceDN w:val="0"/>
        <w:adjustRightInd w:val="0"/>
        <w:spacing w:before="14"/>
        <w:ind w:firstLine="720"/>
        <w:rPr>
          <w:szCs w:val="22"/>
        </w:rPr>
      </w:pPr>
      <w:r w:rsidRPr="007B5BE8">
        <w:rPr>
          <w:szCs w:val="22"/>
        </w:rPr>
        <w:t xml:space="preserve">K zajištění prostorových podmínek pro těžbu (umístění </w:t>
      </w:r>
      <w:r w:rsidR="00680FB8" w:rsidRPr="007B5BE8">
        <w:rPr>
          <w:szCs w:val="22"/>
        </w:rPr>
        <w:t xml:space="preserve">staveb a </w:t>
      </w:r>
      <w:r w:rsidRPr="007B5BE8">
        <w:rPr>
          <w:szCs w:val="22"/>
        </w:rPr>
        <w:t>technologických linek</w:t>
      </w:r>
      <w:r w:rsidR="00680FB8" w:rsidRPr="007B5BE8">
        <w:rPr>
          <w:szCs w:val="22"/>
        </w:rPr>
        <w:t xml:space="preserve"> pro těžbu, výsypek, odvalů a kališť</w:t>
      </w:r>
      <w:r w:rsidRPr="007B5BE8">
        <w:rPr>
          <w:szCs w:val="22"/>
        </w:rPr>
        <w:t xml:space="preserve">) </w:t>
      </w:r>
      <w:r w:rsidR="00886835" w:rsidRPr="007B5BE8">
        <w:rPr>
          <w:szCs w:val="22"/>
        </w:rPr>
        <w:t xml:space="preserve">územní plán </w:t>
      </w:r>
      <w:r w:rsidRPr="007B5BE8">
        <w:rPr>
          <w:szCs w:val="22"/>
        </w:rPr>
        <w:t xml:space="preserve">dále vymezuje </w:t>
      </w:r>
      <w:r w:rsidR="00A722CD" w:rsidRPr="007B5BE8">
        <w:rPr>
          <w:szCs w:val="22"/>
        </w:rPr>
        <w:t>další</w:t>
      </w:r>
      <w:r w:rsidRPr="007B5BE8">
        <w:rPr>
          <w:szCs w:val="22"/>
        </w:rPr>
        <w:t xml:space="preserve"> plochy NT i mimo dobývací prostor, a to plochy Z34, Z35, Z36.</w:t>
      </w:r>
    </w:p>
    <w:p w14:paraId="162E9D99" w14:textId="77777777" w:rsidR="0010165F" w:rsidRPr="007B5BE8" w:rsidRDefault="0010165F" w:rsidP="0010165F">
      <w:r w:rsidRPr="007B5BE8">
        <w:t>Stanovení podmínek pro realizaci navrhovaných funkcí ve vybraných návrhových plochách:</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1"/>
        <w:gridCol w:w="3210"/>
        <w:gridCol w:w="5387"/>
      </w:tblGrid>
      <w:tr w:rsidR="0010165F" w:rsidRPr="007B5BE8" w14:paraId="110E7A0F" w14:textId="77777777" w:rsidTr="0062134E">
        <w:tc>
          <w:tcPr>
            <w:tcW w:w="971" w:type="dxa"/>
          </w:tcPr>
          <w:p w14:paraId="1560B467" w14:textId="77777777" w:rsidR="0010165F" w:rsidRPr="007B5BE8" w:rsidRDefault="0010165F" w:rsidP="0062134E">
            <w:pPr>
              <w:ind w:firstLine="0"/>
              <w:rPr>
                <w:iCs/>
                <w:szCs w:val="22"/>
              </w:rPr>
            </w:pPr>
            <w:r w:rsidRPr="007B5BE8">
              <w:rPr>
                <w:iCs/>
                <w:szCs w:val="22"/>
              </w:rPr>
              <w:t>Označení</w:t>
            </w:r>
          </w:p>
          <w:p w14:paraId="39F58146" w14:textId="77777777" w:rsidR="0010165F" w:rsidRPr="007B5BE8" w:rsidRDefault="0010165F" w:rsidP="0062134E">
            <w:pPr>
              <w:ind w:firstLine="0"/>
              <w:rPr>
                <w:iCs/>
                <w:szCs w:val="22"/>
              </w:rPr>
            </w:pPr>
            <w:r w:rsidRPr="007B5BE8">
              <w:rPr>
                <w:iCs/>
                <w:szCs w:val="22"/>
              </w:rPr>
              <w:t>plochy</w:t>
            </w:r>
          </w:p>
        </w:tc>
        <w:tc>
          <w:tcPr>
            <w:tcW w:w="3210" w:type="dxa"/>
            <w:vAlign w:val="center"/>
          </w:tcPr>
          <w:p w14:paraId="1A6D3A91" w14:textId="77777777" w:rsidR="0010165F" w:rsidRPr="007B5BE8" w:rsidRDefault="0010165F" w:rsidP="0062134E">
            <w:pPr>
              <w:ind w:firstLine="0"/>
              <w:rPr>
                <w:iCs/>
                <w:szCs w:val="22"/>
              </w:rPr>
            </w:pPr>
            <w:r w:rsidRPr="007B5BE8">
              <w:rPr>
                <w:iCs/>
                <w:szCs w:val="22"/>
              </w:rPr>
              <w:t>Kód plochy</w:t>
            </w:r>
          </w:p>
          <w:p w14:paraId="6B6C81DF" w14:textId="77777777" w:rsidR="0010165F" w:rsidRPr="007B5BE8" w:rsidRDefault="0010165F" w:rsidP="0062134E">
            <w:pPr>
              <w:ind w:firstLine="0"/>
              <w:rPr>
                <w:iCs/>
                <w:szCs w:val="22"/>
              </w:rPr>
            </w:pPr>
            <w:r w:rsidRPr="007B5BE8">
              <w:rPr>
                <w:iCs/>
                <w:szCs w:val="22"/>
              </w:rPr>
              <w:t>Funkční využití plochy</w:t>
            </w:r>
          </w:p>
        </w:tc>
        <w:tc>
          <w:tcPr>
            <w:tcW w:w="5387" w:type="dxa"/>
            <w:vAlign w:val="center"/>
          </w:tcPr>
          <w:p w14:paraId="3CBF46DE" w14:textId="77777777" w:rsidR="0010165F" w:rsidRPr="007B5BE8" w:rsidRDefault="0010165F" w:rsidP="0062134E">
            <w:pPr>
              <w:ind w:firstLine="0"/>
              <w:rPr>
                <w:szCs w:val="22"/>
              </w:rPr>
            </w:pPr>
            <w:r w:rsidRPr="007B5BE8">
              <w:rPr>
                <w:iCs/>
                <w:szCs w:val="22"/>
              </w:rPr>
              <w:t>Opatření a specifické koncepční podmínky pro využití plochy</w:t>
            </w:r>
          </w:p>
        </w:tc>
      </w:tr>
      <w:tr w:rsidR="00C115BA" w:rsidRPr="00C115BA" w14:paraId="668CF2F1" w14:textId="77777777" w:rsidTr="0062134E">
        <w:tc>
          <w:tcPr>
            <w:tcW w:w="971" w:type="dxa"/>
            <w:vAlign w:val="center"/>
          </w:tcPr>
          <w:p w14:paraId="736D48E5" w14:textId="77777777" w:rsidR="0010165F" w:rsidRPr="00C115BA" w:rsidRDefault="0010165F" w:rsidP="0062134E">
            <w:pPr>
              <w:pStyle w:val="Neodsazen"/>
              <w:jc w:val="center"/>
              <w:rPr>
                <w:snapToGrid w:val="0"/>
                <w:szCs w:val="22"/>
              </w:rPr>
            </w:pPr>
            <w:r w:rsidRPr="00C115BA">
              <w:rPr>
                <w:snapToGrid w:val="0"/>
                <w:szCs w:val="22"/>
              </w:rPr>
              <w:t>Z33</w:t>
            </w:r>
          </w:p>
        </w:tc>
        <w:tc>
          <w:tcPr>
            <w:tcW w:w="3210" w:type="dxa"/>
            <w:vAlign w:val="center"/>
          </w:tcPr>
          <w:p w14:paraId="429262EA" w14:textId="77777777" w:rsidR="0010165F" w:rsidRPr="00C115BA" w:rsidRDefault="0010165F" w:rsidP="0062134E">
            <w:pPr>
              <w:pStyle w:val="Neodsazen"/>
              <w:jc w:val="left"/>
            </w:pPr>
            <w:r w:rsidRPr="00C115BA">
              <w:t>NT – Plochy těžby nerostů</w:t>
            </w:r>
          </w:p>
        </w:tc>
        <w:tc>
          <w:tcPr>
            <w:tcW w:w="5387" w:type="dxa"/>
            <w:vAlign w:val="center"/>
          </w:tcPr>
          <w:p w14:paraId="04E9903D" w14:textId="77777777" w:rsidR="0010165F" w:rsidRPr="00C115BA" w:rsidRDefault="0010165F" w:rsidP="0062134E">
            <w:pPr>
              <w:ind w:firstLine="0"/>
              <w:rPr>
                <w:szCs w:val="22"/>
              </w:rPr>
            </w:pPr>
            <w:r w:rsidRPr="00C115BA">
              <w:rPr>
                <w:szCs w:val="22"/>
              </w:rPr>
              <w:t>Prostorová struktura zástavby: individuálně stanovená.</w:t>
            </w:r>
          </w:p>
          <w:p w14:paraId="0F4F36DA" w14:textId="77777777" w:rsidR="0010165F" w:rsidRPr="00C115BA" w:rsidRDefault="0010165F" w:rsidP="0062134E">
            <w:pPr>
              <w:ind w:firstLine="0"/>
              <w:rPr>
                <w:szCs w:val="22"/>
              </w:rPr>
            </w:pPr>
            <w:r w:rsidRPr="00C115BA">
              <w:rPr>
                <w:szCs w:val="22"/>
              </w:rPr>
              <w:t>V </w:t>
            </w:r>
            <w:r w:rsidRPr="00C115BA">
              <w:t>navazujícím</w:t>
            </w:r>
            <w:r w:rsidRPr="00C115BA">
              <w:rPr>
                <w:szCs w:val="22"/>
              </w:rPr>
              <w:t xml:space="preserve"> řízení budou uplatněny tyto podmínky:</w:t>
            </w:r>
          </w:p>
          <w:p w14:paraId="6CF7EFA2" w14:textId="77777777" w:rsidR="0010165F" w:rsidRPr="00C115BA" w:rsidRDefault="0010165F" w:rsidP="0062134E">
            <w:pPr>
              <w:numPr>
                <w:ilvl w:val="0"/>
                <w:numId w:val="26"/>
              </w:numPr>
              <w:rPr>
                <w:szCs w:val="22"/>
              </w:rPr>
            </w:pPr>
            <w:r w:rsidRPr="00C115BA">
              <w:rPr>
                <w:szCs w:val="22"/>
              </w:rPr>
              <w:t>Konkrétní budoucí záměr rozšíření těžby je nutné posoudit procesem EIA, ve kterém budou definovány konkrétní podmínky případné realizace a posouzena celá škála potenciálně negativních vlivů záměru na složky životního prostředí. Zvýšenou pozornost bude v rámci procesu EIA nutné věnovat vlivu záměru na krajinný ráz, veřejné zdraví, ochranu přírody (včetně biologického průzkumu území) a vlivu na památkovou péči.</w:t>
            </w:r>
          </w:p>
          <w:p w14:paraId="7EB0FAA8" w14:textId="77777777" w:rsidR="00CF2242" w:rsidRPr="00C115BA" w:rsidRDefault="00CF2242" w:rsidP="0062134E">
            <w:pPr>
              <w:numPr>
                <w:ilvl w:val="0"/>
                <w:numId w:val="26"/>
              </w:numPr>
              <w:rPr>
                <w:szCs w:val="22"/>
              </w:rPr>
            </w:pPr>
            <w:r w:rsidRPr="00C115BA">
              <w:rPr>
                <w:szCs w:val="22"/>
              </w:rPr>
              <w:lastRenderedPageBreak/>
              <w:t>Před realizací konkrétních záměrů na ploše provést biologický průzkum dotčeného území, ve spolupráci s dotčeným orgánem ochrany přírody.</w:t>
            </w:r>
          </w:p>
        </w:tc>
      </w:tr>
      <w:tr w:rsidR="0010165F" w:rsidRPr="007B5BE8" w14:paraId="183FDEC2" w14:textId="77777777" w:rsidTr="0062134E">
        <w:tc>
          <w:tcPr>
            <w:tcW w:w="971" w:type="dxa"/>
            <w:vAlign w:val="center"/>
          </w:tcPr>
          <w:p w14:paraId="485107C1" w14:textId="77777777" w:rsidR="0010165F" w:rsidRPr="007B5BE8" w:rsidRDefault="0010165F" w:rsidP="0062134E">
            <w:pPr>
              <w:pStyle w:val="Neodsazen"/>
              <w:jc w:val="center"/>
              <w:rPr>
                <w:snapToGrid w:val="0"/>
                <w:szCs w:val="22"/>
              </w:rPr>
            </w:pPr>
            <w:r w:rsidRPr="007B5BE8">
              <w:rPr>
                <w:snapToGrid w:val="0"/>
                <w:szCs w:val="22"/>
              </w:rPr>
              <w:lastRenderedPageBreak/>
              <w:t>Z34</w:t>
            </w:r>
          </w:p>
        </w:tc>
        <w:tc>
          <w:tcPr>
            <w:tcW w:w="3210" w:type="dxa"/>
            <w:vAlign w:val="center"/>
          </w:tcPr>
          <w:p w14:paraId="67A348C8" w14:textId="77777777" w:rsidR="0010165F" w:rsidRPr="007B5BE8" w:rsidRDefault="0010165F" w:rsidP="0062134E">
            <w:pPr>
              <w:pStyle w:val="Neodsazen"/>
              <w:jc w:val="left"/>
            </w:pPr>
            <w:r w:rsidRPr="007B5BE8">
              <w:t>NT – Plochy těžby nerostů</w:t>
            </w:r>
          </w:p>
        </w:tc>
        <w:tc>
          <w:tcPr>
            <w:tcW w:w="5387" w:type="dxa"/>
            <w:vAlign w:val="center"/>
          </w:tcPr>
          <w:p w14:paraId="7E2C2068" w14:textId="77777777" w:rsidR="0010165F" w:rsidRPr="007B5BE8" w:rsidRDefault="0010165F" w:rsidP="0010165F">
            <w:pPr>
              <w:ind w:firstLine="0"/>
              <w:rPr>
                <w:szCs w:val="22"/>
              </w:rPr>
            </w:pPr>
            <w:r w:rsidRPr="007B5BE8">
              <w:rPr>
                <w:szCs w:val="22"/>
              </w:rPr>
              <w:t>Prostorová struktura zástavby: individuálně stanovená.</w:t>
            </w:r>
          </w:p>
          <w:p w14:paraId="7DE42A5E" w14:textId="77777777" w:rsidR="0010165F" w:rsidRPr="007B5BE8" w:rsidRDefault="0010165F" w:rsidP="0010165F">
            <w:pPr>
              <w:ind w:firstLine="0"/>
              <w:rPr>
                <w:szCs w:val="22"/>
              </w:rPr>
            </w:pPr>
            <w:r w:rsidRPr="007B5BE8">
              <w:rPr>
                <w:szCs w:val="22"/>
              </w:rPr>
              <w:t>V </w:t>
            </w:r>
            <w:r w:rsidRPr="007B5BE8">
              <w:t>navazujícím</w:t>
            </w:r>
            <w:r w:rsidRPr="007B5BE8">
              <w:rPr>
                <w:szCs w:val="22"/>
              </w:rPr>
              <w:t xml:space="preserve"> řízení budou uplatněny tyto podmínky:</w:t>
            </w:r>
          </w:p>
          <w:p w14:paraId="353A4A44" w14:textId="77777777" w:rsidR="00CF2242" w:rsidRPr="00CF2242" w:rsidRDefault="0010165F" w:rsidP="00CF2242">
            <w:pPr>
              <w:numPr>
                <w:ilvl w:val="0"/>
                <w:numId w:val="26"/>
              </w:numPr>
              <w:rPr>
                <w:szCs w:val="22"/>
              </w:rPr>
            </w:pPr>
            <w:r w:rsidRPr="007B5BE8">
              <w:rPr>
                <w:szCs w:val="22"/>
              </w:rPr>
              <w:t xml:space="preserve">Před budoucí realizací konkrétních záměrů na ploše je žádoucí po projednání s dotčeným orgánem ochrany přírody provést biologický průzkum dotčeného území. Dle výsledků biologického průzkumu lze následně přijmout konkrétní opatření k ochraně či podpoře </w:t>
            </w:r>
            <w:proofErr w:type="gramStart"/>
            <w:r w:rsidRPr="007B5BE8">
              <w:rPr>
                <w:szCs w:val="22"/>
              </w:rPr>
              <w:t>obecně</w:t>
            </w:r>
            <w:proofErr w:type="gramEnd"/>
            <w:r w:rsidRPr="007B5BE8">
              <w:rPr>
                <w:szCs w:val="22"/>
              </w:rPr>
              <w:t xml:space="preserve"> a zvláště chráněných druhů bioty.</w:t>
            </w:r>
          </w:p>
        </w:tc>
      </w:tr>
    </w:tbl>
    <w:p w14:paraId="655179F6" w14:textId="77777777" w:rsidR="00680FB8" w:rsidRPr="007B5BE8" w:rsidRDefault="00680FB8" w:rsidP="00166B1D">
      <w:pPr>
        <w:autoSpaceDE w:val="0"/>
        <w:autoSpaceDN w:val="0"/>
        <w:adjustRightInd w:val="0"/>
        <w:spacing w:before="14"/>
        <w:ind w:firstLine="720"/>
        <w:rPr>
          <w:szCs w:val="22"/>
        </w:rPr>
      </w:pPr>
    </w:p>
    <w:p w14:paraId="01C0C922" w14:textId="77777777" w:rsidR="003B0BA3" w:rsidRPr="007B5BE8" w:rsidRDefault="003B0BA3" w:rsidP="00794FA6">
      <w:pPr>
        <w:pStyle w:val="Zkladntextodsazen"/>
        <w:rPr>
          <w:i/>
          <w:lang w:val="cs-CZ"/>
        </w:rPr>
      </w:pPr>
    </w:p>
    <w:p w14:paraId="5BF0CD01" w14:textId="77777777" w:rsidR="003B0BA3" w:rsidRPr="007B5BE8" w:rsidRDefault="003B0BA3" w:rsidP="000531E4">
      <w:pPr>
        <w:pStyle w:val="Nadpis3"/>
      </w:pPr>
      <w:bookmarkStart w:id="48" w:name="_Toc457551320"/>
      <w:bookmarkStart w:id="49" w:name="_Toc458182414"/>
      <w:bookmarkStart w:id="50" w:name="_Toc517101668"/>
      <w:r w:rsidRPr="007B5BE8">
        <w:t>Ochrana půdy, povrchových a podzemních vod</w:t>
      </w:r>
      <w:bookmarkEnd w:id="48"/>
      <w:bookmarkEnd w:id="49"/>
      <w:bookmarkEnd w:id="50"/>
    </w:p>
    <w:p w14:paraId="3FF58D49" w14:textId="77777777" w:rsidR="003B0BA3" w:rsidRPr="007B5BE8" w:rsidRDefault="003B0BA3" w:rsidP="00556420">
      <w:pPr>
        <w:pStyle w:val="Seznam2"/>
        <w:numPr>
          <w:ilvl w:val="0"/>
          <w:numId w:val="39"/>
        </w:numPr>
        <w:suppressAutoHyphens w:val="0"/>
        <w:rPr>
          <w:szCs w:val="22"/>
        </w:rPr>
      </w:pPr>
      <w:r w:rsidRPr="007B5BE8">
        <w:t>Při povolování zástavby v návrhových plochách postupovat tak, aby byla zachována kompaktnost zemědělských ploch, jejich obslužnost, a aby bylo zamezeno vodní a větrné erozi nezpevněných pozemků nebo zvýšenému riziku negativních dopadů bořivých větrů na okrajové části lesních porostů.</w:t>
      </w:r>
    </w:p>
    <w:p w14:paraId="4A3A05E8" w14:textId="77777777" w:rsidR="00FB6F45" w:rsidRPr="007B5BE8" w:rsidRDefault="00FB6F45" w:rsidP="00556420">
      <w:pPr>
        <w:pStyle w:val="Seznam2"/>
        <w:numPr>
          <w:ilvl w:val="0"/>
          <w:numId w:val="39"/>
        </w:numPr>
        <w:suppressAutoHyphens w:val="0"/>
        <w:rPr>
          <w:szCs w:val="22"/>
        </w:rPr>
      </w:pPr>
      <w:r w:rsidRPr="007B5BE8">
        <w:rPr>
          <w:szCs w:val="22"/>
        </w:rPr>
        <w:t>Skrývku pozemků realizovat vždy jen v nezbytném rozsahu v souladu s postupem výstavby, a to v mimoprodukčním období říjen-březen.</w:t>
      </w:r>
    </w:p>
    <w:p w14:paraId="2F016DB3" w14:textId="77777777" w:rsidR="00F151DB" w:rsidRPr="007B5BE8" w:rsidRDefault="00F151DB" w:rsidP="00F151DB">
      <w:pPr>
        <w:pStyle w:val="Odstavecseseznamem"/>
        <w:widowControl/>
        <w:numPr>
          <w:ilvl w:val="0"/>
          <w:numId w:val="39"/>
        </w:numPr>
        <w:adjustRightInd/>
        <w:spacing w:line="240" w:lineRule="auto"/>
        <w:textAlignment w:val="auto"/>
        <w:rPr>
          <w:szCs w:val="22"/>
        </w:rPr>
      </w:pPr>
      <w:r w:rsidRPr="007B5BE8">
        <w:rPr>
          <w:szCs w:val="22"/>
        </w:rPr>
        <w:t>U staveb v záplavových územích volit takové technické řešení a zabezpečení, aby nedošlo ke zhoršení průchodu případné povodňové vlny a k rozplavení případně ukládaných sypkých materiálů.</w:t>
      </w:r>
    </w:p>
    <w:p w14:paraId="64DA2C64" w14:textId="77777777" w:rsidR="003B0BA3" w:rsidRPr="007B5BE8" w:rsidRDefault="003B0BA3" w:rsidP="00680FB8">
      <w:pPr>
        <w:pStyle w:val="Seznam2"/>
        <w:numPr>
          <w:ilvl w:val="0"/>
          <w:numId w:val="39"/>
        </w:numPr>
        <w:suppressAutoHyphens w:val="0"/>
      </w:pPr>
      <w:r w:rsidRPr="007B5BE8">
        <w:t xml:space="preserve">U ploch vymezených v blízkosti vodních toků je nutné zachovat pásmo o šířce 6 m od </w:t>
      </w:r>
      <w:r w:rsidR="00680FB8" w:rsidRPr="007B5BE8">
        <w:t>břehové čáry zcela bez zástavby</w:t>
      </w:r>
      <w:r w:rsidRPr="007B5BE8">
        <w:t>.</w:t>
      </w:r>
    </w:p>
    <w:p w14:paraId="20E5D34B" w14:textId="77777777" w:rsidR="00794FA6" w:rsidRPr="007B5BE8" w:rsidRDefault="00794FA6">
      <w:pPr>
        <w:pStyle w:val="Zkladntextodsazen"/>
        <w:rPr>
          <w:i/>
          <w:color w:val="FF0000"/>
          <w:szCs w:val="24"/>
        </w:rPr>
      </w:pPr>
    </w:p>
    <w:p w14:paraId="2BE7AB5B" w14:textId="77777777" w:rsidR="004E2157" w:rsidRPr="007B5BE8" w:rsidRDefault="00874A9E" w:rsidP="00725264">
      <w:pPr>
        <w:pStyle w:val="Nadpis2"/>
      </w:pPr>
      <w:bookmarkStart w:id="51" w:name="_STANOVENÍ_PODMÍNEK_PRO"/>
      <w:bookmarkEnd w:id="51"/>
      <w:r w:rsidRPr="007B5BE8">
        <w:t xml:space="preserve"> </w:t>
      </w:r>
      <w:bookmarkStart w:id="52" w:name="_Toc517101669"/>
      <w:r w:rsidR="004E2157" w:rsidRPr="007B5BE8">
        <w:t>STA</w:t>
      </w:r>
      <w:bookmarkStart w:id="53" w:name="aaa"/>
      <w:bookmarkEnd w:id="53"/>
      <w:r w:rsidR="004E2157" w:rsidRPr="007B5BE8">
        <w:t xml:space="preserve">NOVENÍ PODMÍNEK PRO VYUŽITÍ PLOCH </w:t>
      </w:r>
      <w:r w:rsidR="00D21A68" w:rsidRPr="007B5BE8">
        <w:rPr>
          <w:lang w:val="cs-CZ"/>
        </w:rPr>
        <w:t>S ROZDÍLNÝM ZPŮSOBEM VYUŽITÍ</w:t>
      </w:r>
      <w:bookmarkEnd w:id="52"/>
    </w:p>
    <w:p w14:paraId="71A583FE" w14:textId="77777777" w:rsidR="004E2157" w:rsidRPr="007B5BE8" w:rsidRDefault="004E2157">
      <w:pPr>
        <w:pStyle w:val="Zkladntextodsazen"/>
        <w:rPr>
          <w:szCs w:val="24"/>
        </w:rPr>
      </w:pPr>
      <w:r w:rsidRPr="007B5BE8">
        <w:rPr>
          <w:szCs w:val="24"/>
        </w:rPr>
        <w:t>Stanovení podmínek pro využití ploch s rozdílným způsobem využití s určením převažujícího účelu využití (hlavní využití), pokud je možné jej stanovit, přípustné využití, nepřípustné využití, popřípadě podmíněně přípustného využití těchto ploch a stanovení podmínek prostorového uspořádání, včetně podmínek ochrany krajinného rázu (například výškové regulace zástavby, intenzity využití pozemků v plochách).</w:t>
      </w:r>
    </w:p>
    <w:p w14:paraId="75C5A17B" w14:textId="77777777" w:rsidR="00504C70" w:rsidRPr="007B5BE8" w:rsidRDefault="00504C70" w:rsidP="00504C70">
      <w:pPr>
        <w:pStyle w:val="Zkladntextodsazen3"/>
        <w:spacing w:before="60" w:after="60"/>
        <w:rPr>
          <w:i w:val="0"/>
        </w:rPr>
      </w:pPr>
      <w:r w:rsidRPr="007B5BE8">
        <w:rPr>
          <w:i w:val="0"/>
        </w:rPr>
        <w:t xml:space="preserve">K naplnění cílů územního plánu bylo řešené území rozděleno na plochy s rozdílnými nároky na prostředí. Územní plán dále stanoví podmínky pro využití ploch s rozdílným způsobem využití: </w:t>
      </w:r>
    </w:p>
    <w:p w14:paraId="39D0CF6A" w14:textId="77777777" w:rsidR="00552B28" w:rsidRPr="007B5BE8" w:rsidRDefault="00552B28" w:rsidP="00556420">
      <w:pPr>
        <w:numPr>
          <w:ilvl w:val="0"/>
          <w:numId w:val="12"/>
        </w:numPr>
      </w:pPr>
      <w:r w:rsidRPr="007B5BE8">
        <w:rPr>
          <w:u w:val="single"/>
        </w:rPr>
        <w:t>Hlavní využití</w:t>
      </w:r>
      <w:r w:rsidRPr="007B5BE8">
        <w:t xml:space="preserve">: jedná se o hlavní funkci, pro kterou je daná plocha určena. Je-li u plochy stanoveno více různých hlavních využití, lze za určující považovat kterékoli z nich. </w:t>
      </w:r>
    </w:p>
    <w:p w14:paraId="1AB1E65C" w14:textId="77777777" w:rsidR="00552B28" w:rsidRPr="007B5BE8" w:rsidRDefault="00552B28" w:rsidP="00556420">
      <w:pPr>
        <w:numPr>
          <w:ilvl w:val="0"/>
          <w:numId w:val="12"/>
        </w:numPr>
      </w:pPr>
      <w:r w:rsidRPr="007B5BE8">
        <w:rPr>
          <w:u w:val="single"/>
        </w:rPr>
        <w:t>Přípustné využití</w:t>
      </w:r>
      <w:r w:rsidRPr="007B5BE8">
        <w:t>: jedná se o výčet využití, která jsou v dané ploše přípustná. Zpravidla bezprostředně souvisí s hlavním využitím a slouží v jeho prospěch.</w:t>
      </w:r>
    </w:p>
    <w:p w14:paraId="35DF0A86" w14:textId="77777777" w:rsidR="00552B28" w:rsidRPr="007B5BE8" w:rsidRDefault="00552B28" w:rsidP="00556420">
      <w:pPr>
        <w:numPr>
          <w:ilvl w:val="0"/>
          <w:numId w:val="12"/>
        </w:numPr>
      </w:pPr>
      <w:r w:rsidRPr="007B5BE8">
        <w:rPr>
          <w:u w:val="single"/>
        </w:rPr>
        <w:t>Nepřípustné využití</w:t>
      </w:r>
      <w:r w:rsidRPr="007B5BE8">
        <w:t xml:space="preserve">: výčet funkcí, které nejsou v dané ploše přípustné. Pokud takovéto využití v ploše existuje, je nutné podnikat kroky k ukončení jeho existence nebo k transformaci na využití hlavní, přípustné či podmíněně přípustné. </w:t>
      </w:r>
    </w:p>
    <w:p w14:paraId="48A38BDF" w14:textId="77777777" w:rsidR="00552B28" w:rsidRPr="007B5BE8" w:rsidRDefault="00552B28" w:rsidP="00556420">
      <w:pPr>
        <w:numPr>
          <w:ilvl w:val="0"/>
          <w:numId w:val="12"/>
        </w:numPr>
      </w:pPr>
      <w:r w:rsidRPr="007B5BE8">
        <w:rPr>
          <w:u w:val="single"/>
        </w:rPr>
        <w:t>Podmíněně přípustné využití</w:t>
      </w:r>
      <w:r w:rsidRPr="007B5BE8">
        <w:t xml:space="preserve">: nemusí bezprostředně souviset s hlavním využitím, avšak musí s ním být slučitelné; slučitelnost je nutno prokázat splněním stanovených podmínek. Nejsou-li podmínky splněny, jde o nepřípustné využití. </w:t>
      </w:r>
    </w:p>
    <w:p w14:paraId="4539D802" w14:textId="77777777" w:rsidR="00552B28" w:rsidRPr="007B5BE8" w:rsidRDefault="00552B28" w:rsidP="00552B28">
      <w:pPr>
        <w:ind w:firstLine="0"/>
      </w:pPr>
    </w:p>
    <w:p w14:paraId="57209114" w14:textId="77777777" w:rsidR="00552B28" w:rsidRPr="007B5BE8" w:rsidRDefault="00552B28" w:rsidP="00556420">
      <w:pPr>
        <w:numPr>
          <w:ilvl w:val="0"/>
          <w:numId w:val="12"/>
        </w:numPr>
      </w:pPr>
      <w:r w:rsidRPr="007B5BE8">
        <w:rPr>
          <w:u w:val="single"/>
        </w:rPr>
        <w:lastRenderedPageBreak/>
        <w:t>Podmínky prostorového uspořádání</w:t>
      </w:r>
      <w:r w:rsidRPr="007B5BE8">
        <w:t>: u vybraných zastavitelných ploch stanovuje územní plán podmínky prostorového uspořádání sloužící k ochraně krajinného rázu, k ochraně obrazu sídla a k ochraně kulturních a civilizačních hodnot území, aby nedošlo k narušení urbanistických a architektonických hodnot stávající zástavby a architektonické jednoty celku (například souvislé zástavby v ulici). Územní plán proto v těchto případech stanovuje např. koeficient využití pozemku a maximální výšku, resp. podlažnost staveb.</w:t>
      </w:r>
    </w:p>
    <w:p w14:paraId="176A89A1" w14:textId="77777777" w:rsidR="00552B28" w:rsidRPr="007B5BE8" w:rsidRDefault="00552B28" w:rsidP="00552B28">
      <w:pPr>
        <w:pStyle w:val="Default"/>
        <w:rPr>
          <w:sz w:val="23"/>
          <w:szCs w:val="23"/>
        </w:rPr>
      </w:pPr>
      <w:r w:rsidRPr="007B5BE8">
        <w:rPr>
          <w:sz w:val="23"/>
          <w:szCs w:val="23"/>
        </w:rPr>
        <w:t xml:space="preserve">Pro podmínky prostorového uspořádání platí: </w:t>
      </w:r>
    </w:p>
    <w:p w14:paraId="6D2EA566" w14:textId="77777777" w:rsidR="00552B28" w:rsidRPr="007B5BE8" w:rsidRDefault="00552B28" w:rsidP="00556420">
      <w:pPr>
        <w:pStyle w:val="Default"/>
        <w:numPr>
          <w:ilvl w:val="0"/>
          <w:numId w:val="12"/>
        </w:numPr>
        <w:spacing w:after="27"/>
        <w:rPr>
          <w:sz w:val="23"/>
          <w:szCs w:val="23"/>
        </w:rPr>
      </w:pPr>
      <w:r w:rsidRPr="007B5BE8">
        <w:rPr>
          <w:bCs/>
          <w:sz w:val="23"/>
          <w:szCs w:val="23"/>
        </w:rPr>
        <w:t xml:space="preserve">Novostavby </w:t>
      </w:r>
      <w:r w:rsidRPr="007B5BE8">
        <w:rPr>
          <w:sz w:val="23"/>
          <w:szCs w:val="23"/>
        </w:rPr>
        <w:t xml:space="preserve">musí být s podmínkami prostorového uspořádání v souladu. </w:t>
      </w:r>
    </w:p>
    <w:p w14:paraId="318C37EF" w14:textId="77777777" w:rsidR="00552B28" w:rsidRPr="007B5BE8" w:rsidRDefault="00552B28" w:rsidP="00556420">
      <w:pPr>
        <w:pStyle w:val="Default"/>
        <w:numPr>
          <w:ilvl w:val="0"/>
          <w:numId w:val="12"/>
        </w:numPr>
        <w:spacing w:after="27"/>
        <w:rPr>
          <w:sz w:val="23"/>
          <w:szCs w:val="23"/>
        </w:rPr>
      </w:pPr>
      <w:r w:rsidRPr="007B5BE8">
        <w:rPr>
          <w:bCs/>
          <w:sz w:val="23"/>
          <w:szCs w:val="23"/>
        </w:rPr>
        <w:t xml:space="preserve">Změny </w:t>
      </w:r>
      <w:proofErr w:type="gramStart"/>
      <w:r w:rsidRPr="007B5BE8">
        <w:rPr>
          <w:bCs/>
          <w:sz w:val="23"/>
          <w:szCs w:val="23"/>
        </w:rPr>
        <w:t xml:space="preserve">staveb  </w:t>
      </w:r>
      <w:r w:rsidRPr="007B5BE8">
        <w:rPr>
          <w:sz w:val="23"/>
          <w:szCs w:val="23"/>
        </w:rPr>
        <w:t>lze</w:t>
      </w:r>
      <w:proofErr w:type="gramEnd"/>
      <w:r w:rsidRPr="007B5BE8">
        <w:rPr>
          <w:sz w:val="23"/>
          <w:szCs w:val="23"/>
        </w:rPr>
        <w:t xml:space="preserve"> rovněž provádět pouze v souladu s podmínkami prostorového uspořádání. </w:t>
      </w:r>
    </w:p>
    <w:p w14:paraId="6B4AABA8" w14:textId="77777777" w:rsidR="00552B28" w:rsidRPr="007B5BE8" w:rsidRDefault="00552B28" w:rsidP="00556420">
      <w:pPr>
        <w:pStyle w:val="Default"/>
        <w:numPr>
          <w:ilvl w:val="0"/>
          <w:numId w:val="12"/>
        </w:numPr>
        <w:spacing w:after="27"/>
        <w:jc w:val="both"/>
        <w:rPr>
          <w:sz w:val="23"/>
          <w:szCs w:val="23"/>
        </w:rPr>
      </w:pPr>
      <w:r w:rsidRPr="007B5BE8">
        <w:rPr>
          <w:bCs/>
          <w:sz w:val="23"/>
          <w:szCs w:val="23"/>
        </w:rPr>
        <w:t>Stávající stavby</w:t>
      </w:r>
      <w:r w:rsidRPr="007B5BE8">
        <w:rPr>
          <w:sz w:val="23"/>
          <w:szCs w:val="23"/>
        </w:rPr>
        <w:t xml:space="preserve">, které podmínkám prostorového uspořádání nevyhoví, lze bez omezení udržovat. Případné </w:t>
      </w:r>
      <w:r w:rsidRPr="007B5BE8">
        <w:rPr>
          <w:bCs/>
          <w:sz w:val="23"/>
          <w:szCs w:val="23"/>
        </w:rPr>
        <w:t xml:space="preserve">změny staveb </w:t>
      </w:r>
      <w:r w:rsidRPr="007B5BE8">
        <w:rPr>
          <w:sz w:val="23"/>
          <w:szCs w:val="23"/>
        </w:rPr>
        <w:t xml:space="preserve">však musí být s podmínkami prostorového uspořádání v souladu. </w:t>
      </w:r>
    </w:p>
    <w:p w14:paraId="2AA83216" w14:textId="77777777" w:rsidR="00504C70" w:rsidRPr="007B5BE8" w:rsidRDefault="00504C70">
      <w:pPr>
        <w:pStyle w:val="Zkladntextodsazen"/>
        <w:rPr>
          <w:i/>
          <w:szCs w:val="24"/>
        </w:rPr>
      </w:pPr>
    </w:p>
    <w:p w14:paraId="119638C2" w14:textId="77777777" w:rsidR="005F4629" w:rsidRPr="007B5BE8" w:rsidRDefault="005F4629" w:rsidP="000531E4">
      <w:pPr>
        <w:pStyle w:val="Nadpis3"/>
      </w:pPr>
      <w:bookmarkStart w:id="54" w:name="_Toc517101670"/>
      <w:r w:rsidRPr="007B5BE8">
        <w:t>Základní pojmy</w:t>
      </w:r>
      <w:bookmarkEnd w:id="54"/>
    </w:p>
    <w:p w14:paraId="4B0C17E2" w14:textId="77777777" w:rsidR="00D9280E" w:rsidRPr="007B5BE8" w:rsidRDefault="00D9280E" w:rsidP="00556420">
      <w:pPr>
        <w:numPr>
          <w:ilvl w:val="0"/>
          <w:numId w:val="13"/>
        </w:numPr>
        <w:autoSpaceDE w:val="0"/>
        <w:autoSpaceDN w:val="0"/>
        <w:rPr>
          <w:b/>
          <w:bCs/>
          <w:szCs w:val="22"/>
        </w:rPr>
      </w:pPr>
      <w:r w:rsidRPr="007B5BE8">
        <w:rPr>
          <w:b/>
          <w:bCs/>
          <w:szCs w:val="22"/>
        </w:rPr>
        <w:t xml:space="preserve">Limity znečištění prostředí: </w:t>
      </w:r>
      <w:r w:rsidRPr="007B5BE8">
        <w:rPr>
          <w:bCs/>
          <w:szCs w:val="22"/>
        </w:rPr>
        <w:t xml:space="preserve">jsou </w:t>
      </w:r>
      <w:proofErr w:type="gramStart"/>
      <w:r w:rsidRPr="007B5BE8">
        <w:rPr>
          <w:bCs/>
          <w:szCs w:val="22"/>
        </w:rPr>
        <w:t>nepřekročitelné  limity</w:t>
      </w:r>
      <w:proofErr w:type="gramEnd"/>
      <w:r w:rsidRPr="007B5BE8">
        <w:rPr>
          <w:bCs/>
          <w:szCs w:val="22"/>
        </w:rPr>
        <w:t xml:space="preserve"> stanovené obecně platnými právními předpisy (zákony, vyhláškami, normami) pro chráněný venkovní prostor, chráněný venkovní prostor staveb a chráněný vnitřní prostor staveb (např. staveb pro bydlení a staveb občanského vybavení). Tyto limitní hodnoty vyjadřují přípustnou míru obtěžování </w:t>
      </w:r>
      <w:proofErr w:type="gramStart"/>
      <w:r w:rsidRPr="007B5BE8">
        <w:rPr>
          <w:bCs/>
          <w:szCs w:val="22"/>
        </w:rPr>
        <w:t>hlukem,</w:t>
      </w:r>
      <w:proofErr w:type="gramEnd"/>
      <w:r w:rsidRPr="007B5BE8">
        <w:rPr>
          <w:bCs/>
          <w:szCs w:val="22"/>
        </w:rPr>
        <w:t xml:space="preserve"> apod.</w:t>
      </w:r>
    </w:p>
    <w:p w14:paraId="29FD15CA" w14:textId="77777777" w:rsidR="00D9280E" w:rsidRPr="007B5BE8" w:rsidRDefault="00D9280E" w:rsidP="00556420">
      <w:pPr>
        <w:numPr>
          <w:ilvl w:val="0"/>
          <w:numId w:val="13"/>
        </w:numPr>
        <w:autoSpaceDE w:val="0"/>
        <w:autoSpaceDN w:val="0"/>
        <w:rPr>
          <w:b/>
          <w:bCs/>
          <w:szCs w:val="22"/>
        </w:rPr>
      </w:pPr>
      <w:r w:rsidRPr="007B5BE8">
        <w:rPr>
          <w:b/>
          <w:bCs/>
          <w:szCs w:val="22"/>
        </w:rPr>
        <w:t xml:space="preserve">Nadlimitní stavby, zařízení a činnosti: </w:t>
      </w:r>
      <w:r w:rsidRPr="007B5BE8">
        <w:rPr>
          <w:bCs/>
          <w:szCs w:val="22"/>
        </w:rPr>
        <w:t xml:space="preserve">jsou stavby, </w:t>
      </w:r>
      <w:r w:rsidRPr="007B5BE8">
        <w:rPr>
          <w:szCs w:val="22"/>
        </w:rPr>
        <w:t>zařízení a činnosti, jejichž negativní účinky na veřejné zdraví a životní prostředí v souhrnu překračují nad přípustnou mez limity stanovené v souvisejících právních předpisech nebo takové důsledky vyvolávají druhotně (tj. vlivy vyplývající z provozu jednotlivých záměrů na předmětných plochách v souhrnu jednotlivých areálů nesmí zasahovat mimo vymezenou plochu, resp. vlivy záměrů umístěných v ploše nesmí zasahovat mimo hranice vymezené plochy, a to ani v součtu kumulativních účinků všech záměrů v ploše umístěných).</w:t>
      </w:r>
    </w:p>
    <w:p w14:paraId="6D39B44E" w14:textId="77777777" w:rsidR="005F4629" w:rsidRPr="007B5BE8" w:rsidRDefault="005F4629" w:rsidP="00556420">
      <w:pPr>
        <w:numPr>
          <w:ilvl w:val="0"/>
          <w:numId w:val="13"/>
        </w:numPr>
        <w:autoSpaceDE w:val="0"/>
        <w:autoSpaceDN w:val="0"/>
        <w:rPr>
          <w:b/>
          <w:bCs/>
          <w:szCs w:val="22"/>
        </w:rPr>
      </w:pPr>
      <w:r w:rsidRPr="007B5BE8">
        <w:rPr>
          <w:b/>
          <w:bCs/>
          <w:szCs w:val="22"/>
        </w:rPr>
        <w:t xml:space="preserve">Občanské vybavení místního významu: </w:t>
      </w:r>
      <w:r w:rsidRPr="007B5BE8">
        <w:rPr>
          <w:bCs/>
          <w:szCs w:val="22"/>
        </w:rPr>
        <w:t>jedná se o občanské vybavení, které</w:t>
      </w:r>
    </w:p>
    <w:p w14:paraId="59C710F1" w14:textId="77777777" w:rsidR="005F4629" w:rsidRPr="007B5BE8" w:rsidRDefault="005F4629" w:rsidP="00556420">
      <w:pPr>
        <w:numPr>
          <w:ilvl w:val="0"/>
          <w:numId w:val="14"/>
        </w:numPr>
        <w:autoSpaceDE w:val="0"/>
        <w:autoSpaceDN w:val="0"/>
        <w:rPr>
          <w:bCs/>
          <w:szCs w:val="22"/>
        </w:rPr>
      </w:pPr>
      <w:r w:rsidRPr="007B5BE8">
        <w:rPr>
          <w:bCs/>
          <w:szCs w:val="22"/>
        </w:rPr>
        <w:t xml:space="preserve">slouží převážně obyvatelům přilehlého území (maloobchodní a stravovací služby, zařízení péče o děti, </w:t>
      </w:r>
      <w:r w:rsidR="004F4790" w:rsidRPr="007B5BE8">
        <w:rPr>
          <w:bCs/>
          <w:szCs w:val="22"/>
        </w:rPr>
        <w:t xml:space="preserve">předškolní zařízení, </w:t>
      </w:r>
      <w:r w:rsidRPr="007B5BE8">
        <w:rPr>
          <w:bCs/>
          <w:szCs w:val="22"/>
        </w:rPr>
        <w:t xml:space="preserve">sportovní a relaxační zařízení). Přitom plocha </w:t>
      </w:r>
      <w:r w:rsidR="008E5D8B" w:rsidRPr="007B5BE8">
        <w:rPr>
          <w:bCs/>
          <w:szCs w:val="22"/>
        </w:rPr>
        <w:t xml:space="preserve">stavebního </w:t>
      </w:r>
      <w:r w:rsidRPr="007B5BE8">
        <w:rPr>
          <w:bCs/>
          <w:szCs w:val="22"/>
        </w:rPr>
        <w:t>pozemku maloobchodních zařízení nesmí přesáhnout 1000 m2</w:t>
      </w:r>
      <w:r w:rsidR="008E5D8B" w:rsidRPr="007B5BE8">
        <w:rPr>
          <w:bCs/>
          <w:szCs w:val="22"/>
        </w:rPr>
        <w:t>.</w:t>
      </w:r>
    </w:p>
    <w:p w14:paraId="44E1CA16" w14:textId="77777777" w:rsidR="005F4629" w:rsidRPr="007B5BE8" w:rsidRDefault="005F4629" w:rsidP="00556420">
      <w:pPr>
        <w:numPr>
          <w:ilvl w:val="0"/>
          <w:numId w:val="14"/>
        </w:numPr>
        <w:autoSpaceDE w:val="0"/>
        <w:autoSpaceDN w:val="0"/>
        <w:rPr>
          <w:bCs/>
          <w:szCs w:val="22"/>
        </w:rPr>
      </w:pPr>
      <w:r w:rsidRPr="007B5BE8">
        <w:rPr>
          <w:bCs/>
          <w:szCs w:val="22"/>
        </w:rPr>
        <w:t>slouží obyvatelům širšího území, ale nemá negativní vliv na pohodu prostředí (</w:t>
      </w:r>
      <w:r w:rsidR="00CB0A0E" w:rsidRPr="007B5BE8">
        <w:rPr>
          <w:bCs/>
          <w:szCs w:val="22"/>
        </w:rPr>
        <w:t>ubytovací penziony</w:t>
      </w:r>
      <w:r w:rsidRPr="007B5BE8">
        <w:rPr>
          <w:bCs/>
          <w:szCs w:val="22"/>
        </w:rPr>
        <w:t xml:space="preserve">, </w:t>
      </w:r>
      <w:r w:rsidR="00FC0424" w:rsidRPr="007B5BE8">
        <w:rPr>
          <w:bCs/>
          <w:szCs w:val="22"/>
        </w:rPr>
        <w:t xml:space="preserve">stavby pro </w:t>
      </w:r>
      <w:r w:rsidRPr="007B5BE8">
        <w:rPr>
          <w:bCs/>
          <w:szCs w:val="22"/>
        </w:rPr>
        <w:t xml:space="preserve">sociální služby, </w:t>
      </w:r>
      <w:r w:rsidR="004F4790" w:rsidRPr="007B5BE8">
        <w:rPr>
          <w:bCs/>
          <w:szCs w:val="22"/>
        </w:rPr>
        <w:t xml:space="preserve">školská zařízení, zdravotnická zařízení, </w:t>
      </w:r>
      <w:r w:rsidRPr="007B5BE8">
        <w:rPr>
          <w:bCs/>
          <w:szCs w:val="22"/>
        </w:rPr>
        <w:t xml:space="preserve">stavby a zařízení pro kulturu a církevní </w:t>
      </w:r>
      <w:proofErr w:type="gramStart"/>
      <w:r w:rsidRPr="007B5BE8">
        <w:rPr>
          <w:bCs/>
          <w:szCs w:val="22"/>
        </w:rPr>
        <w:t>účely</w:t>
      </w:r>
      <w:r w:rsidR="0002577B" w:rsidRPr="007B5BE8">
        <w:rPr>
          <w:bCs/>
          <w:szCs w:val="22"/>
        </w:rPr>
        <w:t>,  služby</w:t>
      </w:r>
      <w:proofErr w:type="gramEnd"/>
      <w:r w:rsidRPr="007B5BE8">
        <w:rPr>
          <w:bCs/>
          <w:szCs w:val="22"/>
        </w:rPr>
        <w:t>).</w:t>
      </w:r>
    </w:p>
    <w:p w14:paraId="25129459" w14:textId="77777777" w:rsidR="005F4629" w:rsidRPr="007B5BE8" w:rsidRDefault="005F4629" w:rsidP="00556420">
      <w:pPr>
        <w:numPr>
          <w:ilvl w:val="0"/>
          <w:numId w:val="13"/>
        </w:numPr>
        <w:autoSpaceDE w:val="0"/>
        <w:autoSpaceDN w:val="0"/>
        <w:rPr>
          <w:bCs/>
          <w:szCs w:val="22"/>
        </w:rPr>
      </w:pPr>
      <w:r w:rsidRPr="007B5BE8">
        <w:rPr>
          <w:b/>
          <w:bCs/>
          <w:szCs w:val="22"/>
        </w:rPr>
        <w:t xml:space="preserve">Občanské vybavení vyššího významu: </w:t>
      </w:r>
      <w:r w:rsidRPr="007B5BE8">
        <w:rPr>
          <w:bCs/>
          <w:szCs w:val="22"/>
        </w:rPr>
        <w:t xml:space="preserve">jedná se o občanské vybavení, které má nadmístní význam (např. hotely, motely, motoresty, maloobchodní zařízení o ploše </w:t>
      </w:r>
      <w:r w:rsidR="008E5D8B" w:rsidRPr="007B5BE8">
        <w:rPr>
          <w:bCs/>
          <w:szCs w:val="22"/>
        </w:rPr>
        <w:t xml:space="preserve">stavebního </w:t>
      </w:r>
      <w:r w:rsidRPr="007B5BE8">
        <w:rPr>
          <w:bCs/>
          <w:szCs w:val="22"/>
        </w:rPr>
        <w:t>pozemku nad 1000 m</w:t>
      </w:r>
      <w:r w:rsidRPr="007B5BE8">
        <w:rPr>
          <w:bCs/>
          <w:szCs w:val="22"/>
          <w:vertAlign w:val="superscript"/>
        </w:rPr>
        <w:t>2</w:t>
      </w:r>
      <w:r w:rsidRPr="007B5BE8">
        <w:rPr>
          <w:bCs/>
          <w:szCs w:val="22"/>
        </w:rPr>
        <w:t xml:space="preserve">, velkoobchodní zařízení, pozemky pro sportovní činnost o velikosti </w:t>
      </w:r>
      <w:r w:rsidR="008E5D8B" w:rsidRPr="007B5BE8">
        <w:rPr>
          <w:bCs/>
          <w:szCs w:val="22"/>
        </w:rPr>
        <w:t xml:space="preserve">stavebního pozemku </w:t>
      </w:r>
      <w:r w:rsidRPr="007B5BE8">
        <w:rPr>
          <w:bCs/>
          <w:szCs w:val="22"/>
        </w:rPr>
        <w:t>nad 1000 m</w:t>
      </w:r>
      <w:r w:rsidRPr="007B5BE8">
        <w:rPr>
          <w:bCs/>
          <w:szCs w:val="22"/>
          <w:vertAlign w:val="superscript"/>
        </w:rPr>
        <w:t>2</w:t>
      </w:r>
      <w:r w:rsidRPr="007B5BE8">
        <w:rPr>
          <w:bCs/>
          <w:szCs w:val="22"/>
        </w:rPr>
        <w:t>)</w:t>
      </w:r>
      <w:r w:rsidR="00665C75" w:rsidRPr="007B5BE8">
        <w:rPr>
          <w:bCs/>
          <w:szCs w:val="22"/>
        </w:rPr>
        <w:t xml:space="preserve"> a</w:t>
      </w:r>
      <w:r w:rsidRPr="007B5BE8">
        <w:rPr>
          <w:bCs/>
          <w:szCs w:val="22"/>
        </w:rPr>
        <w:t xml:space="preserve"> občanské vybavení náročné na dopravní obsluhu.</w:t>
      </w:r>
    </w:p>
    <w:p w14:paraId="54D1D274" w14:textId="77777777" w:rsidR="001E6EFC" w:rsidRPr="007B5BE8" w:rsidRDefault="001E6EFC" w:rsidP="00556420">
      <w:pPr>
        <w:numPr>
          <w:ilvl w:val="0"/>
          <w:numId w:val="13"/>
        </w:numPr>
        <w:autoSpaceDE w:val="0"/>
        <w:autoSpaceDN w:val="0"/>
        <w:rPr>
          <w:bCs/>
          <w:szCs w:val="22"/>
        </w:rPr>
      </w:pPr>
      <w:r w:rsidRPr="007B5BE8">
        <w:rPr>
          <w:b/>
          <w:bCs/>
          <w:szCs w:val="22"/>
        </w:rPr>
        <w:t xml:space="preserve">Nerušící výroba: </w:t>
      </w:r>
      <w:r w:rsidRPr="007B5BE8">
        <w:rPr>
          <w:bCs/>
          <w:szCs w:val="22"/>
        </w:rPr>
        <w:t xml:space="preserve">drobné výrobní činnosti, především řemeslného charakteru, výrobní </w:t>
      </w:r>
      <w:r w:rsidR="00A6531A" w:rsidRPr="007B5BE8">
        <w:rPr>
          <w:bCs/>
          <w:szCs w:val="22"/>
        </w:rPr>
        <w:t>a nevýrobní služby (např. autoservisy) a</w:t>
      </w:r>
      <w:r w:rsidRPr="007B5BE8">
        <w:rPr>
          <w:bCs/>
          <w:szCs w:val="22"/>
        </w:rPr>
        <w:t xml:space="preserve"> drobné chovatelské a pěstitelské činnosti, </w:t>
      </w:r>
      <w:r w:rsidRPr="007B5BE8">
        <w:rPr>
          <w:szCs w:val="22"/>
        </w:rPr>
        <w:t>které svým provozováním a technickým zařízením nenarušují užívání staveb a zařízení ve svém okolí a nesnižují kvalitu prostředí souvisejícího území, tj.</w:t>
      </w:r>
      <w:r w:rsidRPr="007B5BE8">
        <w:rPr>
          <w:bCs/>
          <w:szCs w:val="22"/>
        </w:rPr>
        <w:t xml:space="preserve"> jejichž vliv na životní prostředí nepřesahuje na hranicích jejich pozemku hygienické limity.</w:t>
      </w:r>
    </w:p>
    <w:p w14:paraId="108387DB" w14:textId="77777777" w:rsidR="00F72987" w:rsidRPr="007B5BE8" w:rsidRDefault="00F72987" w:rsidP="00556420">
      <w:pPr>
        <w:numPr>
          <w:ilvl w:val="0"/>
          <w:numId w:val="13"/>
        </w:numPr>
        <w:autoSpaceDE w:val="0"/>
        <w:autoSpaceDN w:val="0"/>
        <w:rPr>
          <w:bCs/>
          <w:szCs w:val="22"/>
        </w:rPr>
      </w:pPr>
      <w:r w:rsidRPr="007B5BE8">
        <w:rPr>
          <w:b/>
          <w:bCs/>
          <w:szCs w:val="22"/>
        </w:rPr>
        <w:t>Rušící výroba:</w:t>
      </w:r>
      <w:r w:rsidRPr="007B5BE8">
        <w:rPr>
          <w:bCs/>
          <w:szCs w:val="22"/>
        </w:rPr>
        <w:t xml:space="preserve"> </w:t>
      </w:r>
      <w:r w:rsidRPr="007B5BE8">
        <w:rPr>
          <w:szCs w:val="22"/>
        </w:rPr>
        <w:t>stavby pro výrobu a skladován</w:t>
      </w:r>
      <w:r w:rsidR="00E738E4" w:rsidRPr="007B5BE8">
        <w:rPr>
          <w:szCs w:val="22"/>
        </w:rPr>
        <w:t>í</w:t>
      </w:r>
      <w:r w:rsidRPr="007B5BE8">
        <w:rPr>
          <w:szCs w:val="22"/>
        </w:rPr>
        <w:t xml:space="preserve"> a zemědělské stavby, které svým provozováním a technickým zařízením mohou potenciálně snížit kvalitu prostředí souvisejícího území, ale</w:t>
      </w:r>
      <w:r w:rsidRPr="007B5BE8">
        <w:rPr>
          <w:bCs/>
          <w:szCs w:val="22"/>
        </w:rPr>
        <w:t xml:space="preserve"> jejichž vliv na životní prostředí nepřesahuje na hranicích maximálních ochranných pásem vymezených v územním plánu limity</w:t>
      </w:r>
      <w:r w:rsidR="00D97126" w:rsidRPr="007B5BE8">
        <w:rPr>
          <w:bCs/>
          <w:szCs w:val="22"/>
        </w:rPr>
        <w:t xml:space="preserve"> znečištění prostředí</w:t>
      </w:r>
      <w:r w:rsidRPr="007B5BE8">
        <w:rPr>
          <w:bCs/>
          <w:szCs w:val="22"/>
        </w:rPr>
        <w:t>.</w:t>
      </w:r>
      <w:r w:rsidR="00636A97" w:rsidRPr="007B5BE8">
        <w:rPr>
          <w:bCs/>
          <w:szCs w:val="22"/>
        </w:rPr>
        <w:t xml:space="preserve"> Posuzovány přitom musí být i kumulativní vlivy s dalšími (stávajícími i navrhovanými) stavbami.</w:t>
      </w:r>
    </w:p>
    <w:p w14:paraId="20FF9CA0" w14:textId="77777777" w:rsidR="00DF7C90" w:rsidRPr="007B5BE8" w:rsidRDefault="00DF7C90" w:rsidP="00556420">
      <w:pPr>
        <w:numPr>
          <w:ilvl w:val="0"/>
          <w:numId w:val="13"/>
        </w:numPr>
      </w:pPr>
      <w:r w:rsidRPr="007B5BE8">
        <w:rPr>
          <w:b/>
          <w:bCs/>
          <w:szCs w:val="22"/>
        </w:rPr>
        <w:t>Rodinné vinné sklepy:</w:t>
      </w:r>
      <w:r w:rsidRPr="007B5BE8">
        <w:rPr>
          <w:bCs/>
          <w:szCs w:val="22"/>
        </w:rPr>
        <w:t xml:space="preserve"> jsou převážně podzemní objekty pro malovýrobní zpracování a skladování vína, jejichž kapacita nemůže negativně ovlivnit chráněný venkovní prostor, chráněný venkovní prostor staveb a chráněný vnitřní prostor staveb (např. staveb pro bydlení a staveb občanského vybavení). Tyto podmínky splňují objekty pro zpracování vinné révy a uchování vína, jejichž </w:t>
      </w:r>
      <w:r w:rsidRPr="007B5BE8">
        <w:rPr>
          <w:bCs/>
          <w:szCs w:val="22"/>
        </w:rPr>
        <w:lastRenderedPageBreak/>
        <w:t xml:space="preserve">zastavěná plocha nadzemní částí objektu nepřesahuje </w:t>
      </w:r>
      <w:proofErr w:type="gramStart"/>
      <w:r w:rsidRPr="007B5BE8">
        <w:rPr>
          <w:bCs/>
          <w:szCs w:val="22"/>
        </w:rPr>
        <w:t>80m2</w:t>
      </w:r>
      <w:proofErr w:type="gramEnd"/>
      <w:r w:rsidRPr="007B5BE8">
        <w:rPr>
          <w:bCs/>
          <w:szCs w:val="22"/>
        </w:rPr>
        <w:t xml:space="preserve"> a celková zastavěná plocha, včetně podzemní části, nepřesahuje 300 m2. </w:t>
      </w:r>
      <w:r w:rsidR="00BF748C" w:rsidRPr="007B5BE8">
        <w:rPr>
          <w:bCs/>
          <w:szCs w:val="22"/>
        </w:rPr>
        <w:t>Rodinné vinné sklepy mohou mít, pokud to umožňuje maximální podlažnost stanovená pro danou plochu, rekreační nástavbu umožňující ubytování. Trvalé bydlení je v nástavbě rodinných vinných sklepů přípustné jen výjimečně, při splnění podmínek obsažených v kap. I.F.2. Dále mohou rodinné vinné sklepy obsahovat místnost určenou k posezení a degustaci vína, jejíž velikost a kapacita ale musí zohlednit polohu sklepa ve vztahu k nejbližším obytným objektům a objektům občanského vybavení, aby se zamezilo hlukovému obtěžování</w:t>
      </w:r>
      <w:r w:rsidRPr="007B5BE8">
        <w:rPr>
          <w:bCs/>
          <w:szCs w:val="22"/>
        </w:rPr>
        <w:t>.</w:t>
      </w:r>
    </w:p>
    <w:p w14:paraId="09286538" w14:textId="77777777" w:rsidR="00F04666" w:rsidRPr="007B5BE8" w:rsidRDefault="00F04666" w:rsidP="00556420">
      <w:pPr>
        <w:numPr>
          <w:ilvl w:val="0"/>
          <w:numId w:val="13"/>
        </w:numPr>
        <w:autoSpaceDE w:val="0"/>
        <w:autoSpaceDN w:val="0"/>
        <w:rPr>
          <w:szCs w:val="22"/>
        </w:rPr>
      </w:pPr>
      <w:r w:rsidRPr="007B5BE8">
        <w:rPr>
          <w:b/>
          <w:szCs w:val="22"/>
        </w:rPr>
        <w:t xml:space="preserve">Vinařské provozovny </w:t>
      </w:r>
      <w:r w:rsidRPr="007B5BE8">
        <w:rPr>
          <w:szCs w:val="22"/>
        </w:rPr>
        <w:t>jsou objekty pro zpracování vinné révy a uchování vína, které nevyhovují podmínkám uvedeným pro „rodinné vinné sklepy“ – viz výše.</w:t>
      </w:r>
    </w:p>
    <w:p w14:paraId="6DBFC692" w14:textId="77777777" w:rsidR="00767F3A" w:rsidRPr="007B5BE8" w:rsidRDefault="00767F3A" w:rsidP="00556420">
      <w:pPr>
        <w:numPr>
          <w:ilvl w:val="0"/>
          <w:numId w:val="13"/>
        </w:numPr>
        <w:autoSpaceDE w:val="0"/>
        <w:autoSpaceDN w:val="0"/>
        <w:rPr>
          <w:b/>
          <w:bCs/>
          <w:szCs w:val="22"/>
        </w:rPr>
      </w:pPr>
      <w:r w:rsidRPr="007B5BE8">
        <w:rPr>
          <w:b/>
          <w:bCs/>
          <w:szCs w:val="22"/>
        </w:rPr>
        <w:t xml:space="preserve">Agroturistika: </w:t>
      </w:r>
      <w:r w:rsidRPr="007B5BE8">
        <w:rPr>
          <w:szCs w:val="22"/>
        </w:rPr>
        <w:t xml:space="preserve">představuje víceúčelové využití rodinného domu se zemědělským hospodářstvím, </w:t>
      </w:r>
      <w:r w:rsidR="00085481" w:rsidRPr="007B5BE8">
        <w:rPr>
          <w:szCs w:val="22"/>
        </w:rPr>
        <w:t xml:space="preserve">nebo zemědělské farmy, </w:t>
      </w:r>
      <w:r w:rsidRPr="007B5BE8">
        <w:rPr>
          <w:szCs w:val="22"/>
        </w:rPr>
        <w:t>pro účely cestovního ruchu. Zahrnuje možnost výstavby penzionů, ubytoven, skupin chat.</w:t>
      </w:r>
    </w:p>
    <w:p w14:paraId="7131B5D7" w14:textId="77777777" w:rsidR="007A4BB0" w:rsidRPr="007B5BE8" w:rsidRDefault="00603C16" w:rsidP="00556420">
      <w:pPr>
        <w:numPr>
          <w:ilvl w:val="0"/>
          <w:numId w:val="13"/>
        </w:numPr>
        <w:autoSpaceDE w:val="0"/>
        <w:autoSpaceDN w:val="0"/>
        <w:rPr>
          <w:szCs w:val="22"/>
        </w:rPr>
      </w:pPr>
      <w:r w:rsidRPr="007B5BE8">
        <w:rPr>
          <w:b/>
          <w:bCs/>
          <w:szCs w:val="22"/>
        </w:rPr>
        <w:t>Centra</w:t>
      </w:r>
      <w:r w:rsidR="007A4BB0" w:rsidRPr="007B5BE8">
        <w:rPr>
          <w:b/>
          <w:bCs/>
          <w:szCs w:val="22"/>
        </w:rPr>
        <w:t xml:space="preserve"> dopravních služeb</w:t>
      </w:r>
      <w:r w:rsidRPr="007B5BE8">
        <w:rPr>
          <w:szCs w:val="22"/>
        </w:rPr>
        <w:t>: zahrnují</w:t>
      </w:r>
      <w:r w:rsidR="007A4BB0" w:rsidRPr="007B5BE8">
        <w:rPr>
          <w:szCs w:val="22"/>
        </w:rPr>
        <w:t xml:space="preserve"> stavby obchodů a služeb pro motoristy, například prodejny motorových vozidel, autobazary, autoopravny, pneuservisy, autolakovny, </w:t>
      </w:r>
      <w:proofErr w:type="spellStart"/>
      <w:r w:rsidR="007A4BB0" w:rsidRPr="007B5BE8">
        <w:rPr>
          <w:szCs w:val="22"/>
        </w:rPr>
        <w:t>autoumývárny</w:t>
      </w:r>
      <w:proofErr w:type="spellEnd"/>
      <w:r w:rsidR="007A4BB0" w:rsidRPr="007B5BE8">
        <w:rPr>
          <w:szCs w:val="22"/>
        </w:rPr>
        <w:t>, půjčovny motorových vozidel a strojů, parkoviště pro osobní a nákladní automobily a stroje.</w:t>
      </w:r>
    </w:p>
    <w:p w14:paraId="1B19DB0A" w14:textId="77777777" w:rsidR="006A46D8" w:rsidRPr="007B5BE8" w:rsidRDefault="006A46D8" w:rsidP="00556420">
      <w:pPr>
        <w:numPr>
          <w:ilvl w:val="0"/>
          <w:numId w:val="13"/>
        </w:numPr>
        <w:autoSpaceDE w:val="0"/>
        <w:autoSpaceDN w:val="0"/>
        <w:rPr>
          <w:b/>
          <w:bCs/>
          <w:szCs w:val="22"/>
        </w:rPr>
      </w:pPr>
      <w:r w:rsidRPr="007B5BE8">
        <w:rPr>
          <w:b/>
          <w:bCs/>
          <w:szCs w:val="22"/>
        </w:rPr>
        <w:t>Malé stavby odpadového hospodářství:</w:t>
      </w:r>
      <w:r w:rsidRPr="007B5BE8">
        <w:rPr>
          <w:szCs w:val="22"/>
        </w:rPr>
        <w:t xml:space="preserve"> stavby určené ke shromažďování a třídění </w:t>
      </w:r>
      <w:r w:rsidR="00665C75" w:rsidRPr="007B5BE8">
        <w:rPr>
          <w:szCs w:val="22"/>
        </w:rPr>
        <w:t>komunálních</w:t>
      </w:r>
      <w:r w:rsidRPr="007B5BE8">
        <w:rPr>
          <w:szCs w:val="22"/>
        </w:rPr>
        <w:t xml:space="preserve"> </w:t>
      </w:r>
      <w:proofErr w:type="gramStart"/>
      <w:r w:rsidRPr="007B5BE8">
        <w:rPr>
          <w:szCs w:val="22"/>
        </w:rPr>
        <w:t>odpadů - sběrné</w:t>
      </w:r>
      <w:proofErr w:type="gramEnd"/>
      <w:r w:rsidRPr="007B5BE8">
        <w:rPr>
          <w:szCs w:val="22"/>
        </w:rPr>
        <w:t xml:space="preserve"> odpadové dvory, o velikosti plochy do 2000 m</w:t>
      </w:r>
      <w:r w:rsidRPr="007B5BE8">
        <w:rPr>
          <w:szCs w:val="22"/>
          <w:vertAlign w:val="superscript"/>
        </w:rPr>
        <w:t xml:space="preserve">2 </w:t>
      </w:r>
      <w:r w:rsidRPr="007B5BE8">
        <w:rPr>
          <w:szCs w:val="22"/>
        </w:rPr>
        <w:t>včetně. V těchto stavbách nelze provádět jinou činnost s odpady, např. jejich zpracování, kompostování, mletí.</w:t>
      </w:r>
    </w:p>
    <w:p w14:paraId="49F4D1B1" w14:textId="77777777" w:rsidR="006A46D8" w:rsidRPr="007B5BE8" w:rsidRDefault="006A46D8" w:rsidP="00556420">
      <w:pPr>
        <w:numPr>
          <w:ilvl w:val="0"/>
          <w:numId w:val="13"/>
        </w:numPr>
        <w:autoSpaceDE w:val="0"/>
        <w:autoSpaceDN w:val="0"/>
        <w:rPr>
          <w:b/>
          <w:bCs/>
          <w:szCs w:val="22"/>
        </w:rPr>
      </w:pPr>
      <w:r w:rsidRPr="007B5BE8">
        <w:rPr>
          <w:b/>
          <w:bCs/>
          <w:szCs w:val="22"/>
        </w:rPr>
        <w:t>Velké stavby odpadového hospodářství:</w:t>
      </w:r>
      <w:r w:rsidRPr="007B5BE8">
        <w:rPr>
          <w:szCs w:val="22"/>
        </w:rPr>
        <w:t xml:space="preserve"> odpadové dvory o zastavěné ploše nad 2000 m</w:t>
      </w:r>
      <w:r w:rsidRPr="007B5BE8">
        <w:rPr>
          <w:szCs w:val="22"/>
          <w:vertAlign w:val="superscript"/>
        </w:rPr>
        <w:t>2</w:t>
      </w:r>
      <w:r w:rsidRPr="007B5BE8">
        <w:rPr>
          <w:szCs w:val="22"/>
        </w:rPr>
        <w:t>, skládky městských a průmyslových odpadů, kompostárny, recyklační linky zpracovávající stavební odpad, spalovny odpadů apod.</w:t>
      </w:r>
    </w:p>
    <w:p w14:paraId="501D62F1" w14:textId="77777777" w:rsidR="00456344" w:rsidRPr="007B5BE8" w:rsidRDefault="001746AE" w:rsidP="00556420">
      <w:pPr>
        <w:numPr>
          <w:ilvl w:val="0"/>
          <w:numId w:val="13"/>
        </w:numPr>
        <w:autoSpaceDE w:val="0"/>
        <w:autoSpaceDN w:val="0"/>
        <w:rPr>
          <w:szCs w:val="22"/>
        </w:rPr>
      </w:pPr>
      <w:r w:rsidRPr="007B5BE8">
        <w:rPr>
          <w:b/>
          <w:szCs w:val="22"/>
        </w:rPr>
        <w:t xml:space="preserve">Koeficient </w:t>
      </w:r>
      <w:r w:rsidRPr="007B5BE8">
        <w:rPr>
          <w:b/>
          <w:bCs/>
          <w:szCs w:val="22"/>
        </w:rPr>
        <w:t>zastavění</w:t>
      </w:r>
      <w:r w:rsidRPr="007B5BE8">
        <w:rPr>
          <w:b/>
          <w:szCs w:val="22"/>
        </w:rPr>
        <w:t xml:space="preserve"> plochy (KZP) </w:t>
      </w:r>
      <w:r w:rsidRPr="007B5BE8">
        <w:rPr>
          <w:szCs w:val="22"/>
        </w:rPr>
        <w:t>je poměr mezi součtem výměr zastavěných částí ploch (</w:t>
      </w:r>
      <w:r w:rsidR="004B2781" w:rsidRPr="007B5BE8">
        <w:rPr>
          <w:szCs w:val="22"/>
        </w:rPr>
        <w:t>u nadzemních staveb se jedná o součet zastavěných ploch pozemku dle § 2 odst. 7 stavebního zákona a</w:t>
      </w:r>
      <w:r w:rsidRPr="007B5BE8">
        <w:rPr>
          <w:szCs w:val="22"/>
        </w:rPr>
        <w:t xml:space="preserve"> </w:t>
      </w:r>
      <w:r w:rsidR="004B2781" w:rsidRPr="007B5BE8">
        <w:rPr>
          <w:szCs w:val="22"/>
        </w:rPr>
        <w:t xml:space="preserve">výměry dalších </w:t>
      </w:r>
      <w:r w:rsidRPr="007B5BE8">
        <w:rPr>
          <w:szCs w:val="22"/>
        </w:rPr>
        <w:t>zpevněn</w:t>
      </w:r>
      <w:r w:rsidR="004B2781" w:rsidRPr="007B5BE8">
        <w:rPr>
          <w:szCs w:val="22"/>
        </w:rPr>
        <w:t>ých</w:t>
      </w:r>
      <w:r w:rsidRPr="007B5BE8">
        <w:rPr>
          <w:szCs w:val="22"/>
        </w:rPr>
        <w:t xml:space="preserve"> ploch) k celkové výměře ploch. Vyjadřuje nejvýše přípustný podíl zastavění plochy. Nezastavěný zbytek plochy bude využit pro výsadbu izolační, okrasné a užitkové zeleně. Důvodem k regulaci intenzity zastavění plochy je ochrana krajinného rázu a životního (pracovního) prostředí, tj. zajištění optimální hustoty zastavění v zemědělské krajině a zajištění dostatečných volných ploch kolem výrobních staveb. </w:t>
      </w:r>
      <w:r w:rsidR="0003209B" w:rsidRPr="007B5BE8">
        <w:rPr>
          <w:szCs w:val="22"/>
        </w:rPr>
        <w:t xml:space="preserve">KZP se uplatní u plochy jako celku, a z důvodu proporcionality i u jednotlivých dílčích ploch ve vlastnictví odlišných vlastníků. </w:t>
      </w:r>
      <w:r w:rsidRPr="007B5BE8">
        <w:rPr>
          <w:szCs w:val="22"/>
        </w:rPr>
        <w:t xml:space="preserve">Poznámka: do zastavěných </w:t>
      </w:r>
      <w:r w:rsidR="001900A8" w:rsidRPr="007B5BE8">
        <w:rPr>
          <w:szCs w:val="22"/>
        </w:rPr>
        <w:t xml:space="preserve">částí </w:t>
      </w:r>
      <w:r w:rsidRPr="007B5BE8">
        <w:rPr>
          <w:szCs w:val="22"/>
        </w:rPr>
        <w:t>ploch se</w:t>
      </w:r>
      <w:r w:rsidR="0079539F" w:rsidRPr="007B5BE8">
        <w:rPr>
          <w:szCs w:val="22"/>
        </w:rPr>
        <w:t xml:space="preserve"> pro účely výpočtu KZP </w:t>
      </w:r>
      <w:r w:rsidRPr="007B5BE8">
        <w:rPr>
          <w:szCs w:val="22"/>
        </w:rPr>
        <w:t xml:space="preserve">započítávají i všechny zpevněné plochy (komunikace, parkoviště, nádvoří), kromě komunikací veřejných (místních komunikací). </w:t>
      </w:r>
      <w:r w:rsidR="00456344" w:rsidRPr="007B5BE8">
        <w:rPr>
          <w:szCs w:val="22"/>
        </w:rPr>
        <w:t xml:space="preserve"> </w:t>
      </w:r>
    </w:p>
    <w:p w14:paraId="1269AA1F" w14:textId="77777777" w:rsidR="002810D1" w:rsidRPr="007B5BE8" w:rsidRDefault="002810D1" w:rsidP="00556420">
      <w:pPr>
        <w:numPr>
          <w:ilvl w:val="0"/>
          <w:numId w:val="13"/>
        </w:numPr>
        <w:autoSpaceDE w:val="0"/>
        <w:autoSpaceDN w:val="0"/>
        <w:rPr>
          <w:szCs w:val="22"/>
        </w:rPr>
      </w:pPr>
      <w:r w:rsidRPr="007B5BE8">
        <w:rPr>
          <w:b/>
          <w:szCs w:val="22"/>
        </w:rPr>
        <w:t xml:space="preserve">Podlažím </w:t>
      </w:r>
      <w:r w:rsidRPr="007B5BE8">
        <w:rPr>
          <w:szCs w:val="22"/>
        </w:rPr>
        <w:t>se v úz</w:t>
      </w:r>
      <w:r w:rsidR="00F82614" w:rsidRPr="007B5BE8">
        <w:rPr>
          <w:szCs w:val="22"/>
        </w:rPr>
        <w:t>emním plánu rozumí část stavby</w:t>
      </w:r>
      <w:r w:rsidRPr="007B5BE8">
        <w:rPr>
          <w:szCs w:val="22"/>
        </w:rPr>
        <w:t xml:space="preserve">, upravená k účelovému využití, vymezená podlahou, stropem nebo konstrukcí krovu. </w:t>
      </w:r>
    </w:p>
    <w:p w14:paraId="7AB01052" w14:textId="77777777" w:rsidR="00CB0A0E" w:rsidRPr="007B5BE8" w:rsidRDefault="002810D1" w:rsidP="00556420">
      <w:pPr>
        <w:numPr>
          <w:ilvl w:val="0"/>
          <w:numId w:val="13"/>
        </w:numPr>
        <w:autoSpaceDE w:val="0"/>
        <w:autoSpaceDN w:val="0"/>
        <w:rPr>
          <w:szCs w:val="22"/>
        </w:rPr>
      </w:pPr>
      <w:r w:rsidRPr="007B5BE8">
        <w:rPr>
          <w:b/>
          <w:szCs w:val="22"/>
        </w:rPr>
        <w:t xml:space="preserve">Nadzemním podlažím </w:t>
      </w:r>
      <w:r w:rsidRPr="007B5BE8">
        <w:rPr>
          <w:szCs w:val="22"/>
        </w:rPr>
        <w:t xml:space="preserve">se v územním plánu rozumí </w:t>
      </w:r>
      <w:bookmarkStart w:id="55" w:name="definice"/>
      <w:r w:rsidR="00CB0A0E" w:rsidRPr="007B5BE8">
        <w:rPr>
          <w:szCs w:val="22"/>
        </w:rPr>
        <w:t>každé podlaží, které ne</w:t>
      </w:r>
      <w:r w:rsidR="0001724E" w:rsidRPr="007B5BE8">
        <w:rPr>
          <w:szCs w:val="22"/>
        </w:rPr>
        <w:t>lze</w:t>
      </w:r>
      <w:r w:rsidR="00CB0A0E" w:rsidRPr="007B5BE8">
        <w:rPr>
          <w:szCs w:val="22"/>
        </w:rPr>
        <w:t xml:space="preserve"> pokládat za podzemní.</w:t>
      </w:r>
      <w:bookmarkEnd w:id="55"/>
      <w:r w:rsidR="00CB0A0E" w:rsidRPr="007B5BE8">
        <w:rPr>
          <w:szCs w:val="22"/>
        </w:rPr>
        <w:t xml:space="preserve"> </w:t>
      </w:r>
      <w:r w:rsidR="0001724E" w:rsidRPr="007B5BE8">
        <w:rPr>
          <w:szCs w:val="22"/>
        </w:rPr>
        <w:t>Podzemní podlaží</w:t>
      </w:r>
      <w:r w:rsidR="00CB0A0E" w:rsidRPr="007B5BE8">
        <w:rPr>
          <w:szCs w:val="22"/>
        </w:rPr>
        <w:t xml:space="preserve"> má úroveň podlahy nebo její větší části níže než 0,8 m pod nejvyšším bodem přilehlého terénu v pásmu širokém 3 m po obvodu stavby. </w:t>
      </w:r>
    </w:p>
    <w:p w14:paraId="4F6F084F" w14:textId="77777777" w:rsidR="002810D1" w:rsidRPr="007B5BE8" w:rsidRDefault="00CB0A0E" w:rsidP="00556420">
      <w:pPr>
        <w:numPr>
          <w:ilvl w:val="0"/>
          <w:numId w:val="13"/>
        </w:numPr>
        <w:autoSpaceDE w:val="0"/>
        <w:autoSpaceDN w:val="0"/>
        <w:rPr>
          <w:szCs w:val="22"/>
        </w:rPr>
      </w:pPr>
      <w:r w:rsidRPr="007B5BE8">
        <w:rPr>
          <w:b/>
          <w:szCs w:val="22"/>
        </w:rPr>
        <w:t>Počet nadzemních podlaží</w:t>
      </w:r>
      <w:r w:rsidRPr="007B5BE8">
        <w:rPr>
          <w:szCs w:val="22"/>
        </w:rPr>
        <w:t xml:space="preserve"> se počítá po hlavní římsu, tj. nezahrnuje podkroví.</w:t>
      </w:r>
    </w:p>
    <w:p w14:paraId="719E958A" w14:textId="77777777" w:rsidR="005F152F" w:rsidRPr="007B5BE8" w:rsidRDefault="005F152F" w:rsidP="00556420">
      <w:pPr>
        <w:numPr>
          <w:ilvl w:val="0"/>
          <w:numId w:val="13"/>
        </w:numPr>
        <w:autoSpaceDE w:val="0"/>
        <w:autoSpaceDN w:val="0"/>
        <w:rPr>
          <w:szCs w:val="22"/>
        </w:rPr>
      </w:pPr>
      <w:r w:rsidRPr="007B5BE8">
        <w:rPr>
          <w:b/>
          <w:bCs/>
          <w:szCs w:val="22"/>
        </w:rPr>
        <w:t>Maximální podlažnost zástavby</w:t>
      </w:r>
      <w:r w:rsidRPr="007B5BE8">
        <w:rPr>
          <w:bCs/>
          <w:szCs w:val="22"/>
        </w:rPr>
        <w:t xml:space="preserve"> je definovaná nepřekročitelná maximální podlažnost stavby určená počtem nadzemních podlaží. Zjišťuje se v místě stavby přilehlé k sousedícímu veřejnému prostranství od úrovně terénu v tomto místě. Pro účely stanovení podlažnosti stavby se za podlaží počítají i ustoupená podlaží.</w:t>
      </w:r>
    </w:p>
    <w:p w14:paraId="6BDBBCFA" w14:textId="757E3B21" w:rsidR="002810D1" w:rsidRDefault="002810D1" w:rsidP="00556420">
      <w:pPr>
        <w:numPr>
          <w:ilvl w:val="0"/>
          <w:numId w:val="13"/>
        </w:numPr>
        <w:autoSpaceDE w:val="0"/>
        <w:autoSpaceDN w:val="0"/>
        <w:rPr>
          <w:szCs w:val="22"/>
        </w:rPr>
      </w:pPr>
      <w:r w:rsidRPr="007B5BE8">
        <w:rPr>
          <w:b/>
          <w:szCs w:val="22"/>
        </w:rPr>
        <w:t>Podkroví</w:t>
      </w:r>
      <w:r w:rsidRPr="007B5BE8">
        <w:rPr>
          <w:szCs w:val="22"/>
        </w:rPr>
        <w:t xml:space="preserve"> je přístupný prostor</w:t>
      </w:r>
      <w:r w:rsidR="00F82614" w:rsidRPr="007B5BE8">
        <w:rPr>
          <w:szCs w:val="22"/>
        </w:rPr>
        <w:t xml:space="preserve"> nad nadzemním podlažím,</w:t>
      </w:r>
      <w:r w:rsidRPr="007B5BE8">
        <w:rPr>
          <w:szCs w:val="22"/>
        </w:rPr>
        <w:t xml:space="preserve"> stavebně upravený k účelovému využití. Jeho světlá výška na uliční straně objektu přitom nesmí přesáhnout 1,30 m, jinak se tento prostor považuje za podlaží</w:t>
      </w:r>
      <w:r w:rsidR="00FC1811">
        <w:rPr>
          <w:szCs w:val="22"/>
        </w:rPr>
        <w:t>.</w:t>
      </w:r>
    </w:p>
    <w:p w14:paraId="06AF555B" w14:textId="77B97945" w:rsidR="00FC1811" w:rsidRPr="00C115BA" w:rsidRDefault="00FC1811" w:rsidP="00556420">
      <w:pPr>
        <w:numPr>
          <w:ilvl w:val="0"/>
          <w:numId w:val="13"/>
        </w:numPr>
        <w:autoSpaceDE w:val="0"/>
        <w:autoSpaceDN w:val="0"/>
        <w:rPr>
          <w:color w:val="FF0000"/>
          <w:szCs w:val="22"/>
        </w:rPr>
      </w:pPr>
      <w:bookmarkStart w:id="56" w:name="_Hlk67235775"/>
      <w:ins w:id="57" w:author="Milan Hučík" w:date="2021-03-21T15:40:00Z">
        <w:r w:rsidRPr="00C115BA">
          <w:rPr>
            <w:b/>
            <w:bCs/>
            <w:color w:val="FF0000"/>
            <w:szCs w:val="22"/>
          </w:rPr>
          <w:t>Maximální výška zástavby</w:t>
        </w:r>
        <w:r w:rsidRPr="00C115BA">
          <w:rPr>
            <w:color w:val="FF0000"/>
            <w:szCs w:val="22"/>
          </w:rPr>
          <w:t xml:space="preserve"> je </w:t>
        </w:r>
      </w:ins>
      <w:ins w:id="58" w:author="Milan Hučík" w:date="2021-03-21T15:41:00Z">
        <w:r w:rsidRPr="00C115BA">
          <w:rPr>
            <w:color w:val="FF0000"/>
            <w:szCs w:val="22"/>
          </w:rPr>
          <w:t xml:space="preserve">u některých ploch </w:t>
        </w:r>
      </w:ins>
      <w:ins w:id="59" w:author="Milan Hučík" w:date="2021-03-21T15:40:00Z">
        <w:r w:rsidRPr="00C115BA">
          <w:rPr>
            <w:color w:val="FF0000"/>
            <w:szCs w:val="22"/>
          </w:rPr>
          <w:t xml:space="preserve">definovaná jako nepřekročitelná </w:t>
        </w:r>
        <w:r w:rsidRPr="00C115BA">
          <w:rPr>
            <w:b/>
            <w:bCs/>
            <w:color w:val="FF0000"/>
            <w:szCs w:val="22"/>
          </w:rPr>
          <w:t>výšková hladina</w:t>
        </w:r>
        <w:r w:rsidRPr="00C115BA">
          <w:rPr>
            <w:color w:val="FF0000"/>
            <w:szCs w:val="22"/>
          </w:rPr>
          <w:t xml:space="preserve"> zástavby určená výškou stavby v metrech. </w:t>
        </w:r>
      </w:ins>
      <w:ins w:id="60" w:author="Milan Hučík" w:date="2021-03-21T15:46:00Z">
        <w:r w:rsidR="006B0F29" w:rsidRPr="00C115BA">
          <w:rPr>
            <w:color w:val="FF0000"/>
            <w:szCs w:val="22"/>
          </w:rPr>
          <w:t xml:space="preserve">Výška stavby udávaná v metrech je měřena od upraveného terénu po hřeben střechy. </w:t>
        </w:r>
      </w:ins>
      <w:ins w:id="61" w:author="Milan Hučík" w:date="2021-03-21T15:40:00Z">
        <w:r w:rsidRPr="00C115BA">
          <w:rPr>
            <w:color w:val="FF0000"/>
            <w:szCs w:val="22"/>
          </w:rPr>
          <w:t xml:space="preserve">Výška stavby se zjišťuje v místě stavby přilehlé k sousedícímu veřejnému prostranství, </w:t>
        </w:r>
      </w:ins>
      <w:ins w:id="62" w:author="Milan Hučík" w:date="2021-03-21T15:44:00Z">
        <w:r w:rsidR="006B0F29" w:rsidRPr="00C115BA">
          <w:rPr>
            <w:color w:val="FF0000"/>
            <w:szCs w:val="22"/>
          </w:rPr>
          <w:t>u staveb nesousedících s veřejným prostranstvím</w:t>
        </w:r>
      </w:ins>
      <w:ins w:id="63" w:author="Milan Hučík" w:date="2021-03-21T15:45:00Z">
        <w:r w:rsidR="006B0F29" w:rsidRPr="00C115BA">
          <w:rPr>
            <w:color w:val="FF0000"/>
            <w:szCs w:val="22"/>
          </w:rPr>
          <w:t xml:space="preserve"> se zjišťuje ve všech rozích objektu a vypočítá se aritmetický průměr naměřených hodnot</w:t>
        </w:r>
      </w:ins>
      <w:ins w:id="64" w:author="Milan Hučík" w:date="2021-03-21T15:40:00Z">
        <w:r w:rsidRPr="00C115BA">
          <w:rPr>
            <w:color w:val="FF0000"/>
            <w:szCs w:val="22"/>
          </w:rPr>
          <w:t xml:space="preserve">. </w:t>
        </w:r>
      </w:ins>
      <w:ins w:id="65" w:author="Milan Hučík" w:date="2021-03-21T15:42:00Z">
        <w:r w:rsidR="006B0F29" w:rsidRPr="00C115BA">
          <w:rPr>
            <w:color w:val="FF0000"/>
            <w:szCs w:val="22"/>
          </w:rPr>
          <w:t>Tato výška nesmí překročit stanovenou výškovou hladinu zástavby v ploše.</w:t>
        </w:r>
      </w:ins>
    </w:p>
    <w:p w14:paraId="67EDA7BF" w14:textId="77777777" w:rsidR="00341E35" w:rsidRPr="007B5BE8" w:rsidRDefault="00341E35" w:rsidP="00556420">
      <w:pPr>
        <w:numPr>
          <w:ilvl w:val="0"/>
          <w:numId w:val="13"/>
        </w:numPr>
        <w:autoSpaceDE w:val="0"/>
        <w:autoSpaceDN w:val="0"/>
        <w:rPr>
          <w:szCs w:val="22"/>
        </w:rPr>
      </w:pPr>
      <w:r w:rsidRPr="007B5BE8">
        <w:rPr>
          <w:b/>
          <w:szCs w:val="22"/>
        </w:rPr>
        <w:lastRenderedPageBreak/>
        <w:t>Cyklostezkou</w:t>
      </w:r>
      <w:r w:rsidRPr="007B5BE8">
        <w:rPr>
          <w:szCs w:val="22"/>
        </w:rPr>
        <w:t xml:space="preserve"> územní p</w:t>
      </w:r>
      <w:bookmarkEnd w:id="56"/>
      <w:r w:rsidRPr="007B5BE8">
        <w:rPr>
          <w:szCs w:val="22"/>
        </w:rPr>
        <w:t xml:space="preserve">lán rozumí pozemní komunikaci nebo její </w:t>
      </w:r>
      <w:hyperlink r:id="rId9" w:tooltip="Jízdní pás (stránka neexistuje)" w:history="1">
        <w:r w:rsidRPr="007B5BE8">
          <w:rPr>
            <w:szCs w:val="22"/>
          </w:rPr>
          <w:t>jízdní pás</w:t>
        </w:r>
      </w:hyperlink>
      <w:r w:rsidRPr="007B5BE8">
        <w:rPr>
          <w:szCs w:val="22"/>
        </w:rPr>
        <w:t xml:space="preserve"> (nikoliv jen </w:t>
      </w:r>
      <w:hyperlink r:id="rId10" w:tooltip="Jízdní pruh (stránka neexistuje)" w:history="1">
        <w:r w:rsidRPr="007B5BE8">
          <w:rPr>
            <w:szCs w:val="22"/>
          </w:rPr>
          <w:t>jízdní pruh</w:t>
        </w:r>
      </w:hyperlink>
      <w:r w:rsidRPr="007B5BE8">
        <w:rPr>
          <w:szCs w:val="22"/>
        </w:rPr>
        <w:t xml:space="preserve">) vyhrazenou </w:t>
      </w:r>
      <w:hyperlink r:id="rId11" w:tooltip="Dopravní značka" w:history="1">
        <w:r w:rsidRPr="007B5BE8">
          <w:rPr>
            <w:szCs w:val="22"/>
          </w:rPr>
          <w:t>dopravní značkou</w:t>
        </w:r>
      </w:hyperlink>
      <w:r w:rsidRPr="007B5BE8">
        <w:rPr>
          <w:szCs w:val="22"/>
        </w:rPr>
        <w:t xml:space="preserve"> pro jízdu na </w:t>
      </w:r>
      <w:hyperlink r:id="rId12" w:tooltip="Jízdní kolo" w:history="1">
        <w:r w:rsidRPr="007B5BE8">
          <w:rPr>
            <w:szCs w:val="22"/>
          </w:rPr>
          <w:t>jízdním kole</w:t>
        </w:r>
      </w:hyperlink>
      <w:r w:rsidRPr="007B5BE8">
        <w:rPr>
          <w:szCs w:val="22"/>
        </w:rPr>
        <w:t xml:space="preserve">. Je určena pouze pro </w:t>
      </w:r>
      <w:hyperlink r:id="rId13" w:tooltip="Cyklistika" w:history="1">
        <w:r w:rsidRPr="007B5BE8">
          <w:rPr>
            <w:szCs w:val="22"/>
          </w:rPr>
          <w:t>cyklistickou dopravu</w:t>
        </w:r>
      </w:hyperlink>
      <w:r w:rsidRPr="007B5BE8">
        <w:rPr>
          <w:szCs w:val="22"/>
        </w:rPr>
        <w:t xml:space="preserve">, jezdcům na kolečkových bruslích případně chodcům. </w:t>
      </w:r>
      <w:hyperlink r:id="rId14" w:tooltip="Automobil" w:history="1">
        <w:r w:rsidRPr="007B5BE8">
          <w:rPr>
            <w:szCs w:val="22"/>
          </w:rPr>
          <w:t>Automobilová</w:t>
        </w:r>
      </w:hyperlink>
      <w:r w:rsidRPr="007B5BE8">
        <w:rPr>
          <w:szCs w:val="22"/>
        </w:rPr>
        <w:t xml:space="preserve"> a </w:t>
      </w:r>
      <w:hyperlink r:id="rId15" w:tooltip="Motocykl" w:history="1">
        <w:r w:rsidRPr="007B5BE8">
          <w:rPr>
            <w:szCs w:val="22"/>
          </w:rPr>
          <w:t>motocyklová</w:t>
        </w:r>
      </w:hyperlink>
      <w:r w:rsidRPr="007B5BE8">
        <w:rPr>
          <w:szCs w:val="22"/>
        </w:rPr>
        <w:t xml:space="preserve"> doprava je z ní vyloučena.</w:t>
      </w:r>
    </w:p>
    <w:p w14:paraId="23493E01" w14:textId="77777777" w:rsidR="00341E35" w:rsidRPr="007B5BE8" w:rsidRDefault="00341E35" w:rsidP="00556420">
      <w:pPr>
        <w:numPr>
          <w:ilvl w:val="0"/>
          <w:numId w:val="13"/>
        </w:numPr>
        <w:autoSpaceDE w:val="0"/>
        <w:autoSpaceDN w:val="0"/>
        <w:rPr>
          <w:szCs w:val="22"/>
        </w:rPr>
      </w:pPr>
      <w:r w:rsidRPr="007B5BE8">
        <w:rPr>
          <w:b/>
          <w:szCs w:val="22"/>
        </w:rPr>
        <w:t>Cyklotrasou</w:t>
      </w:r>
      <w:r w:rsidRPr="007B5BE8">
        <w:rPr>
          <w:szCs w:val="22"/>
        </w:rPr>
        <w:t xml:space="preserve"> územní plán rozumí ty veřejně přístupné pozemní komunikace se smíšeným provozem (motoristickým i cyklistickým), kde je trasa pro cyklisty označená orientačním dopravním značením.</w:t>
      </w:r>
    </w:p>
    <w:p w14:paraId="4BDC6A41" w14:textId="77777777" w:rsidR="001B00D8" w:rsidRPr="007B5BE8" w:rsidRDefault="001B00D8" w:rsidP="00556420">
      <w:pPr>
        <w:numPr>
          <w:ilvl w:val="0"/>
          <w:numId w:val="13"/>
        </w:numPr>
        <w:suppressAutoHyphens/>
        <w:autoSpaceDE w:val="0"/>
      </w:pPr>
      <w:r w:rsidRPr="007B5BE8">
        <w:rPr>
          <w:b/>
          <w:szCs w:val="22"/>
        </w:rPr>
        <w:t>Sakrální stavba</w:t>
      </w:r>
      <w:r w:rsidRPr="007B5BE8">
        <w:rPr>
          <w:szCs w:val="22"/>
        </w:rPr>
        <w:t xml:space="preserve"> </w:t>
      </w:r>
      <w:r w:rsidRPr="007B5BE8">
        <w:rPr>
          <w:bCs/>
          <w:szCs w:val="22"/>
        </w:rPr>
        <w:t>je </w:t>
      </w:r>
      <w:hyperlink r:id="rId16" w:tooltip="Stavba" w:history="1">
        <w:r w:rsidRPr="007B5BE8">
          <w:rPr>
            <w:bCs/>
            <w:szCs w:val="22"/>
          </w:rPr>
          <w:t>stavba</w:t>
        </w:r>
      </w:hyperlink>
      <w:r w:rsidRPr="007B5BE8">
        <w:rPr>
          <w:bCs/>
          <w:szCs w:val="22"/>
        </w:rPr>
        <w:t> sloužící pro </w:t>
      </w:r>
      <w:hyperlink r:id="rId17" w:tooltip="Náboženství" w:history="1">
        <w:r w:rsidRPr="007B5BE8">
          <w:rPr>
            <w:bCs/>
            <w:szCs w:val="22"/>
          </w:rPr>
          <w:t>náboženské</w:t>
        </w:r>
      </w:hyperlink>
      <w:r w:rsidRPr="007B5BE8">
        <w:rPr>
          <w:bCs/>
          <w:szCs w:val="22"/>
        </w:rPr>
        <w:t> úkony, např.</w:t>
      </w:r>
      <w:r w:rsidRPr="007B5BE8">
        <w:rPr>
          <w:rFonts w:ascii="Arial" w:hAnsi="Arial" w:cs="Arial"/>
          <w:sz w:val="19"/>
          <w:szCs w:val="19"/>
          <w:shd w:val="clear" w:color="auto" w:fill="FFFFFF"/>
        </w:rPr>
        <w:t xml:space="preserve"> kostel, kaple, zvonice </w:t>
      </w:r>
      <w:proofErr w:type="gramStart"/>
      <w:r w:rsidRPr="007B5BE8">
        <w:rPr>
          <w:rFonts w:ascii="Arial" w:hAnsi="Arial" w:cs="Arial"/>
          <w:sz w:val="19"/>
          <w:szCs w:val="19"/>
          <w:shd w:val="clear" w:color="auto" w:fill="FFFFFF"/>
        </w:rPr>
        <w:t>a pod.</w:t>
      </w:r>
      <w:proofErr w:type="gramEnd"/>
      <w:r w:rsidRPr="007B5BE8">
        <w:rPr>
          <w:rFonts w:ascii="Arial" w:hAnsi="Arial" w:cs="Arial"/>
          <w:sz w:val="19"/>
          <w:szCs w:val="19"/>
          <w:shd w:val="clear" w:color="auto" w:fill="FFFFFF"/>
        </w:rPr>
        <w:t xml:space="preserve"> </w:t>
      </w:r>
    </w:p>
    <w:p w14:paraId="61E51ACD" w14:textId="77777777" w:rsidR="001B00D8" w:rsidRPr="007B5BE8" w:rsidRDefault="001B00D8" w:rsidP="00556420">
      <w:pPr>
        <w:numPr>
          <w:ilvl w:val="0"/>
          <w:numId w:val="13"/>
        </w:numPr>
        <w:suppressAutoHyphens/>
        <w:autoSpaceDE w:val="0"/>
      </w:pPr>
      <w:r w:rsidRPr="007B5BE8">
        <w:rPr>
          <w:b/>
          <w:bCs/>
          <w:szCs w:val="22"/>
        </w:rPr>
        <w:t>Souvislá uliční zástavba</w:t>
      </w:r>
      <w:r w:rsidRPr="007B5BE8">
        <w:rPr>
          <w:bCs/>
          <w:szCs w:val="22"/>
        </w:rPr>
        <w:t xml:space="preserve"> je zástavba řadovými domy, dvojdomy, nebo samostatně stojícími domy v souvislé řadě pozemků v ulici nebo na návsi či náměstí.</w:t>
      </w:r>
    </w:p>
    <w:p w14:paraId="2D42067C" w14:textId="77777777" w:rsidR="003D615C" w:rsidRPr="007B5BE8" w:rsidRDefault="003D615C" w:rsidP="00556420">
      <w:pPr>
        <w:numPr>
          <w:ilvl w:val="0"/>
          <w:numId w:val="13"/>
        </w:numPr>
        <w:suppressAutoHyphens/>
        <w:autoSpaceDE w:val="0"/>
      </w:pPr>
      <w:r w:rsidRPr="007B5BE8">
        <w:rPr>
          <w:b/>
          <w:bCs/>
          <w:szCs w:val="22"/>
        </w:rPr>
        <w:t xml:space="preserve">Hospodářská zvířata </w:t>
      </w:r>
      <w:r w:rsidRPr="007B5BE8">
        <w:rPr>
          <w:bCs/>
          <w:szCs w:val="22"/>
        </w:rPr>
        <w:t>jsou zvířata, která přináší přímý hospodářský užitek (</w:t>
      </w:r>
      <w:r w:rsidR="00EA1CAE" w:rsidRPr="007B5BE8">
        <w:rPr>
          <w:bCs/>
          <w:szCs w:val="22"/>
        </w:rPr>
        <w:t>např. skot, prasata, drůbež, ovce, kozy, koně, králíci).</w:t>
      </w:r>
    </w:p>
    <w:p w14:paraId="58FF9EFC" w14:textId="77777777" w:rsidR="00906461" w:rsidRPr="007B5BE8" w:rsidRDefault="00906461" w:rsidP="00556420">
      <w:pPr>
        <w:numPr>
          <w:ilvl w:val="0"/>
          <w:numId w:val="13"/>
        </w:numPr>
        <w:suppressAutoHyphens/>
        <w:autoSpaceDE w:val="0"/>
      </w:pPr>
      <w:r w:rsidRPr="007B5BE8">
        <w:rPr>
          <w:b/>
          <w:bCs/>
          <w:szCs w:val="22"/>
        </w:rPr>
        <w:t xml:space="preserve">Související dopravní </w:t>
      </w:r>
      <w:r w:rsidR="002E24E2" w:rsidRPr="007B5BE8">
        <w:rPr>
          <w:b/>
          <w:bCs/>
          <w:szCs w:val="22"/>
        </w:rPr>
        <w:t xml:space="preserve">a </w:t>
      </w:r>
      <w:r w:rsidRPr="007B5BE8">
        <w:rPr>
          <w:b/>
          <w:bCs/>
          <w:szCs w:val="22"/>
        </w:rPr>
        <w:t>technická infrastruktura</w:t>
      </w:r>
      <w:r w:rsidRPr="007B5BE8">
        <w:rPr>
          <w:bCs/>
          <w:szCs w:val="22"/>
        </w:rPr>
        <w:t xml:space="preserve"> jsou vedení a stavby a s nimi provozně související zařízení dopravního a technického vybavení, např. účelové komunikace, vodovody, vodojemy, kanalizace, ČOV, trafostanice, energetické vedení, komunikační </w:t>
      </w:r>
      <w:proofErr w:type="gramStart"/>
      <w:r w:rsidRPr="007B5BE8">
        <w:rPr>
          <w:bCs/>
          <w:szCs w:val="22"/>
        </w:rPr>
        <w:t>vedení,</w:t>
      </w:r>
      <w:proofErr w:type="gramEnd"/>
      <w:r w:rsidRPr="007B5BE8">
        <w:rPr>
          <w:bCs/>
          <w:szCs w:val="22"/>
        </w:rPr>
        <w:t xml:space="preserve"> atd., související s funkčním využitím dané plochy, anebo ploch navazujících.</w:t>
      </w:r>
    </w:p>
    <w:p w14:paraId="6182FE84" w14:textId="77777777" w:rsidR="004E2157" w:rsidRPr="007B5BE8" w:rsidRDefault="004E2157">
      <w:pPr>
        <w:pStyle w:val="Zkladntextodsazen"/>
        <w:rPr>
          <w:i/>
          <w:szCs w:val="24"/>
        </w:rPr>
      </w:pPr>
    </w:p>
    <w:p w14:paraId="796AE70A" w14:textId="77777777" w:rsidR="004E2157" w:rsidRPr="007B5BE8" w:rsidRDefault="00F15263" w:rsidP="000531E4">
      <w:pPr>
        <w:pStyle w:val="Nadpis3"/>
      </w:pPr>
      <w:bookmarkStart w:id="66" w:name="_Toc157915626"/>
      <w:bookmarkStart w:id="67" w:name="_Toc517101671"/>
      <w:r w:rsidRPr="007B5BE8">
        <w:t xml:space="preserve">Podmínky pro </w:t>
      </w:r>
      <w:r w:rsidR="004E2157" w:rsidRPr="007B5BE8">
        <w:t>využití ploch</w:t>
      </w:r>
      <w:bookmarkEnd w:id="66"/>
      <w:bookmarkEnd w:id="67"/>
    </w:p>
    <w:p w14:paraId="152E69B7" w14:textId="77777777" w:rsidR="00464042" w:rsidRPr="007B5BE8" w:rsidRDefault="00464042" w:rsidP="00464042">
      <w:pPr>
        <w:rPr>
          <w:i/>
        </w:rPr>
      </w:pPr>
      <w:r w:rsidRPr="007B5BE8">
        <w:t xml:space="preserve">Stavby, záměry a způsob využití ploch, neuvedené v následujících podmínkách, </w:t>
      </w:r>
      <w:r w:rsidRPr="007B5BE8">
        <w:rPr>
          <w:b/>
        </w:rPr>
        <w:t>které nejsou slučitelné s hlavním využitím</w:t>
      </w:r>
      <w:r w:rsidRPr="007B5BE8">
        <w:t xml:space="preserve"> uváděným u jednotlivých ploch s rozdílným způsobem využití, jsou nepřípustné.</w:t>
      </w:r>
    </w:p>
    <w:p w14:paraId="309A475B" w14:textId="77777777" w:rsidR="001C6A35" w:rsidRPr="007B5BE8" w:rsidRDefault="001C6A35" w:rsidP="001C6A35">
      <w:pPr>
        <w:rPr>
          <w:i/>
        </w:rPr>
      </w:pP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08"/>
        <w:gridCol w:w="2922"/>
        <w:gridCol w:w="5400"/>
      </w:tblGrid>
      <w:tr w:rsidR="008E018F" w:rsidRPr="007B5BE8" w14:paraId="45401986" w14:textId="77777777">
        <w:tc>
          <w:tcPr>
            <w:tcW w:w="1108" w:type="dxa"/>
            <w:vAlign w:val="center"/>
          </w:tcPr>
          <w:p w14:paraId="29B0388A" w14:textId="77777777" w:rsidR="008E018F" w:rsidRPr="007B5BE8" w:rsidRDefault="008E018F" w:rsidP="002B0324">
            <w:pPr>
              <w:ind w:firstLine="0"/>
              <w:jc w:val="center"/>
            </w:pPr>
            <w:r w:rsidRPr="007B5BE8">
              <w:t>Kód plochy</w:t>
            </w:r>
          </w:p>
        </w:tc>
        <w:tc>
          <w:tcPr>
            <w:tcW w:w="2922" w:type="dxa"/>
            <w:vAlign w:val="center"/>
          </w:tcPr>
          <w:p w14:paraId="6875CEBC" w14:textId="77777777" w:rsidR="008E018F" w:rsidRPr="007B5BE8" w:rsidRDefault="008E018F" w:rsidP="002B0324">
            <w:pPr>
              <w:ind w:firstLine="0"/>
              <w:jc w:val="center"/>
            </w:pPr>
            <w:r w:rsidRPr="007B5BE8">
              <w:t>Název plochy s rozdílným způsobem využití</w:t>
            </w:r>
          </w:p>
        </w:tc>
        <w:tc>
          <w:tcPr>
            <w:tcW w:w="5400" w:type="dxa"/>
            <w:vAlign w:val="center"/>
          </w:tcPr>
          <w:p w14:paraId="0A8902E1" w14:textId="77777777" w:rsidR="008E018F" w:rsidRPr="007B5BE8" w:rsidRDefault="008E018F" w:rsidP="002B0324">
            <w:pPr>
              <w:ind w:firstLine="0"/>
              <w:jc w:val="center"/>
              <w:rPr>
                <w:szCs w:val="22"/>
              </w:rPr>
            </w:pPr>
            <w:r w:rsidRPr="007B5BE8">
              <w:rPr>
                <w:szCs w:val="22"/>
              </w:rPr>
              <w:t>Podmínky využití ploch s rozdílným způsobem využití</w:t>
            </w:r>
          </w:p>
        </w:tc>
      </w:tr>
      <w:tr w:rsidR="008E018F" w:rsidRPr="007B5BE8" w14:paraId="4BA90DE0" w14:textId="77777777">
        <w:tc>
          <w:tcPr>
            <w:tcW w:w="1108" w:type="dxa"/>
            <w:vAlign w:val="center"/>
          </w:tcPr>
          <w:p w14:paraId="472014D4" w14:textId="77777777" w:rsidR="008E018F" w:rsidRPr="007B5BE8" w:rsidRDefault="00770669" w:rsidP="00770669">
            <w:pPr>
              <w:ind w:firstLine="0"/>
              <w:jc w:val="center"/>
              <w:rPr>
                <w:b/>
                <w:szCs w:val="22"/>
              </w:rPr>
            </w:pPr>
            <w:r w:rsidRPr="007B5BE8">
              <w:rPr>
                <w:b/>
                <w:szCs w:val="22"/>
              </w:rPr>
              <w:t>B</w:t>
            </w:r>
            <w:r w:rsidR="00167CEE" w:rsidRPr="007B5BE8">
              <w:rPr>
                <w:b/>
                <w:szCs w:val="22"/>
              </w:rPr>
              <w:t>R</w:t>
            </w:r>
          </w:p>
        </w:tc>
        <w:tc>
          <w:tcPr>
            <w:tcW w:w="2922" w:type="dxa"/>
            <w:vAlign w:val="center"/>
          </w:tcPr>
          <w:p w14:paraId="34CBD91D" w14:textId="77777777" w:rsidR="00606BC4" w:rsidRPr="007B5BE8" w:rsidRDefault="00770669" w:rsidP="002B0324">
            <w:pPr>
              <w:ind w:firstLine="0"/>
              <w:jc w:val="left"/>
              <w:rPr>
                <w:caps/>
                <w:sz w:val="20"/>
                <w:szCs w:val="20"/>
              </w:rPr>
            </w:pPr>
            <w:r w:rsidRPr="007B5BE8">
              <w:rPr>
                <w:caps/>
                <w:sz w:val="20"/>
                <w:szCs w:val="20"/>
              </w:rPr>
              <w:t xml:space="preserve">Plochy bydlení </w:t>
            </w:r>
          </w:p>
          <w:p w14:paraId="0B550E0C" w14:textId="77777777" w:rsidR="008E018F" w:rsidRPr="007B5BE8" w:rsidRDefault="00770669" w:rsidP="00556420">
            <w:pPr>
              <w:numPr>
                <w:ilvl w:val="0"/>
                <w:numId w:val="29"/>
              </w:numPr>
              <w:ind w:left="310" w:hanging="284"/>
              <w:jc w:val="left"/>
              <w:rPr>
                <w:bCs/>
              </w:rPr>
            </w:pPr>
            <w:r w:rsidRPr="007B5BE8">
              <w:rPr>
                <w:caps/>
                <w:sz w:val="20"/>
                <w:szCs w:val="20"/>
              </w:rPr>
              <w:t xml:space="preserve">v rodinných DOMECH </w:t>
            </w:r>
          </w:p>
        </w:tc>
        <w:tc>
          <w:tcPr>
            <w:tcW w:w="5400" w:type="dxa"/>
          </w:tcPr>
          <w:p w14:paraId="59089409" w14:textId="77777777" w:rsidR="00043287" w:rsidRPr="007B5BE8" w:rsidRDefault="00043287" w:rsidP="00043287">
            <w:pPr>
              <w:ind w:left="237" w:hanging="237"/>
              <w:rPr>
                <w:sz w:val="20"/>
                <w:szCs w:val="20"/>
              </w:rPr>
            </w:pPr>
            <w:r w:rsidRPr="007B5BE8">
              <w:rPr>
                <w:sz w:val="20"/>
                <w:szCs w:val="20"/>
                <w:u w:val="single"/>
              </w:rPr>
              <w:t>Hlavní využití</w:t>
            </w:r>
            <w:r w:rsidRPr="007B5BE8">
              <w:rPr>
                <w:sz w:val="20"/>
                <w:szCs w:val="20"/>
              </w:rPr>
              <w:t>: pozemky staveb pro bydlení v rodinných domech</w:t>
            </w:r>
            <w:r w:rsidR="00672E3F" w:rsidRPr="007B5BE8">
              <w:rPr>
                <w:sz w:val="20"/>
                <w:szCs w:val="20"/>
              </w:rPr>
              <w:t>, včetně bydlení pro seniory a osoby se zdravotním postižením</w:t>
            </w:r>
            <w:r w:rsidR="000871D3" w:rsidRPr="007B5BE8">
              <w:rPr>
                <w:sz w:val="20"/>
                <w:szCs w:val="20"/>
              </w:rPr>
              <w:t>.</w:t>
            </w:r>
          </w:p>
          <w:p w14:paraId="39240785" w14:textId="77777777" w:rsidR="00043287" w:rsidRPr="007B5BE8" w:rsidRDefault="00043287" w:rsidP="00043287">
            <w:pPr>
              <w:ind w:left="237" w:hanging="237"/>
              <w:rPr>
                <w:sz w:val="20"/>
                <w:szCs w:val="20"/>
              </w:rPr>
            </w:pPr>
            <w:r w:rsidRPr="007B5BE8">
              <w:rPr>
                <w:sz w:val="20"/>
                <w:szCs w:val="20"/>
              </w:rPr>
              <w:t xml:space="preserve"> </w:t>
            </w:r>
            <w:r w:rsidRPr="007B5BE8">
              <w:rPr>
                <w:sz w:val="20"/>
                <w:szCs w:val="20"/>
                <w:u w:val="single"/>
              </w:rPr>
              <w:t>Přípustné využití</w:t>
            </w:r>
            <w:r w:rsidRPr="007B5BE8">
              <w:rPr>
                <w:sz w:val="20"/>
                <w:szCs w:val="20"/>
              </w:rPr>
              <w:t xml:space="preserve">: občanské vybavení místního významu, objekty pro rodinnou rekreaci, </w:t>
            </w:r>
            <w:r w:rsidR="00685BDB" w:rsidRPr="007B5BE8">
              <w:rPr>
                <w:sz w:val="20"/>
                <w:szCs w:val="20"/>
              </w:rPr>
              <w:t xml:space="preserve">veřejná dopravní a technická infrastruktura, související dopravní a technická </w:t>
            </w:r>
            <w:proofErr w:type="gramStart"/>
            <w:r w:rsidR="00685BDB" w:rsidRPr="007B5BE8">
              <w:rPr>
                <w:sz w:val="20"/>
                <w:szCs w:val="20"/>
              </w:rPr>
              <w:t>infrastruktura</w:t>
            </w:r>
            <w:r w:rsidRPr="007B5BE8">
              <w:rPr>
                <w:sz w:val="20"/>
                <w:szCs w:val="20"/>
              </w:rPr>
              <w:t>,  veřejná</w:t>
            </w:r>
            <w:proofErr w:type="gramEnd"/>
            <w:r w:rsidRPr="007B5BE8">
              <w:rPr>
                <w:sz w:val="20"/>
                <w:szCs w:val="20"/>
              </w:rPr>
              <w:t xml:space="preserve"> prostranství a plochy okrasné a rekreační zeleně, </w:t>
            </w:r>
            <w:r w:rsidR="00685BDB" w:rsidRPr="007B5BE8">
              <w:rPr>
                <w:sz w:val="20"/>
                <w:szCs w:val="20"/>
              </w:rPr>
              <w:t>dětská hřiště</w:t>
            </w:r>
            <w:r w:rsidRPr="007B5BE8">
              <w:rPr>
                <w:sz w:val="20"/>
                <w:szCs w:val="20"/>
              </w:rPr>
              <w:t>, parkoviště pro osobní automobily o velikosti do 10 parkovacích míst, řadové garáže o úhrnné kapacitě do 10 míst.</w:t>
            </w:r>
          </w:p>
          <w:p w14:paraId="36414286" w14:textId="77777777" w:rsidR="00043287" w:rsidRPr="007B5BE8" w:rsidRDefault="00043287" w:rsidP="00043287">
            <w:pPr>
              <w:ind w:left="237" w:hanging="237"/>
              <w:rPr>
                <w:sz w:val="20"/>
                <w:szCs w:val="20"/>
              </w:rPr>
            </w:pPr>
            <w:r w:rsidRPr="007B5BE8">
              <w:rPr>
                <w:sz w:val="20"/>
                <w:u w:val="single"/>
              </w:rPr>
              <w:t>Podmíněně přípustné využití:</w:t>
            </w:r>
            <w:r w:rsidRPr="007B5BE8">
              <w:rPr>
                <w:sz w:val="20"/>
              </w:rPr>
              <w:t xml:space="preserve"> pozemky dalších staveb a zařízení, které nesnižují kvalitu prostředí a pohodu bydlení ve vymezené ploše, jsou slučitelné s bydlením a slouží zejména obyvatelům v ploše. R</w:t>
            </w:r>
            <w:r w:rsidRPr="007B5BE8">
              <w:rPr>
                <w:sz w:val="20"/>
                <w:szCs w:val="20"/>
              </w:rPr>
              <w:t>odinné vinné sklepy, pokud jsou součástí objektu pro bydlení (respektive pokud jsou související vedlejší stavbou rodinného domu).</w:t>
            </w:r>
          </w:p>
          <w:p w14:paraId="00A1D3EB" w14:textId="77777777" w:rsidR="00043287" w:rsidRPr="007B5BE8" w:rsidRDefault="00043287" w:rsidP="007541FD">
            <w:pPr>
              <w:ind w:left="237" w:hanging="14"/>
              <w:rPr>
                <w:bCs/>
                <w:sz w:val="20"/>
                <w:szCs w:val="20"/>
              </w:rPr>
            </w:pPr>
            <w:r w:rsidRPr="007B5BE8">
              <w:rPr>
                <w:bCs/>
                <w:sz w:val="20"/>
                <w:szCs w:val="20"/>
              </w:rPr>
              <w:t>Bytové domy, při respektování nejvyšší přípustné podlažnosti.</w:t>
            </w:r>
          </w:p>
          <w:p w14:paraId="5B4B8B8D" w14:textId="77777777" w:rsidR="00043287" w:rsidRPr="007B5BE8" w:rsidRDefault="00043287" w:rsidP="00043287">
            <w:pPr>
              <w:ind w:left="237" w:hanging="237"/>
              <w:rPr>
                <w:sz w:val="20"/>
                <w:szCs w:val="20"/>
              </w:rPr>
            </w:pPr>
            <w:r w:rsidRPr="007B5BE8">
              <w:rPr>
                <w:sz w:val="20"/>
                <w:szCs w:val="20"/>
                <w:u w:val="single"/>
              </w:rPr>
              <w:t>Nepřípustné využití</w:t>
            </w:r>
            <w:r w:rsidRPr="007B5BE8">
              <w:rPr>
                <w:sz w:val="20"/>
                <w:szCs w:val="20"/>
              </w:rPr>
              <w:t xml:space="preserve">: </w:t>
            </w:r>
            <w:r w:rsidR="00D9559C" w:rsidRPr="007B5BE8">
              <w:rPr>
                <w:sz w:val="20"/>
                <w:szCs w:val="20"/>
              </w:rPr>
              <w:t>nadlimitní stavby, zařízení a činnosti</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 zejména stavby pro výrobu, skladování a velkoobchod, občanské vybavení vyššího významu,  dopravní terminály a centra dopravních služeb, malé i velké stavby odpadového hospodářství,  čerpací stanice pohonných hmot.</w:t>
            </w:r>
          </w:p>
          <w:p w14:paraId="7C358E5D" w14:textId="77777777" w:rsidR="00D9280E" w:rsidRPr="007B5BE8" w:rsidRDefault="00D9280E" w:rsidP="00D9280E">
            <w:pPr>
              <w:ind w:left="237" w:hanging="237"/>
              <w:rPr>
                <w:sz w:val="20"/>
                <w:szCs w:val="20"/>
              </w:rPr>
            </w:pPr>
            <w:r w:rsidRPr="007B5BE8">
              <w:rPr>
                <w:sz w:val="20"/>
                <w:szCs w:val="20"/>
                <w:u w:val="single"/>
              </w:rPr>
              <w:t>Podmínky prostorového uspořádání</w:t>
            </w:r>
            <w:r w:rsidRPr="007B5BE8">
              <w:rPr>
                <w:sz w:val="20"/>
                <w:szCs w:val="20"/>
              </w:rPr>
              <w:t>: připouští se objekty o výšce do 2 nadzemních podlaží, pokud v kapitole I.C.4 není uvedeno jinak. Přitom u objektů v souvislé uliční zástavbě musí výška objektů (římsy) zohlednit výšku okolních staveb, aby nebyla narušena architektonická jednota ulice jako celku.</w:t>
            </w:r>
          </w:p>
          <w:p w14:paraId="2DA391E7" w14:textId="77777777" w:rsidR="00870267" w:rsidRPr="007B5BE8" w:rsidRDefault="00D9280E" w:rsidP="007541FD">
            <w:pPr>
              <w:ind w:left="237" w:hanging="14"/>
              <w:rPr>
                <w:bCs/>
                <w:sz w:val="20"/>
                <w:szCs w:val="20"/>
              </w:rPr>
            </w:pPr>
            <w:r w:rsidRPr="007B5BE8">
              <w:rPr>
                <w:bCs/>
                <w:sz w:val="20"/>
                <w:szCs w:val="20"/>
              </w:rPr>
              <w:t>Koeficient zastavění plochy se stanovuje pouze pr</w:t>
            </w:r>
            <w:r w:rsidR="007541FD" w:rsidRPr="007B5BE8">
              <w:rPr>
                <w:bCs/>
                <w:sz w:val="20"/>
                <w:szCs w:val="20"/>
              </w:rPr>
              <w:t xml:space="preserve">o </w:t>
            </w:r>
            <w:r w:rsidR="007541FD" w:rsidRPr="007B5BE8">
              <w:rPr>
                <w:bCs/>
                <w:sz w:val="20"/>
                <w:szCs w:val="20"/>
              </w:rPr>
              <w:lastRenderedPageBreak/>
              <w:t>zastavitelné plochy na KZP=0,6</w:t>
            </w:r>
            <w:r w:rsidRPr="007B5BE8">
              <w:rPr>
                <w:bCs/>
                <w:sz w:val="20"/>
                <w:szCs w:val="20"/>
              </w:rPr>
              <w:t>.</w:t>
            </w:r>
          </w:p>
          <w:p w14:paraId="7721182A" w14:textId="216E48AD" w:rsidR="00292DF8" w:rsidRPr="007B5BE8" w:rsidRDefault="007541FD" w:rsidP="007541FD">
            <w:pPr>
              <w:ind w:left="237" w:hanging="14"/>
              <w:rPr>
                <w:sz w:val="20"/>
                <w:szCs w:val="20"/>
              </w:rPr>
            </w:pPr>
            <w:r w:rsidRPr="007B5BE8">
              <w:rPr>
                <w:bCs/>
                <w:sz w:val="20"/>
                <w:szCs w:val="20"/>
              </w:rPr>
              <w:t xml:space="preserve">Stanovuje se rozmezí výměry pro vymezování stavebních pozemků pro rodinné domy: 500-1500 m2, pokud v kapitole I.C.4 není </w:t>
            </w:r>
            <w:r w:rsidR="00834392" w:rsidRPr="007B5BE8">
              <w:rPr>
                <w:bCs/>
                <w:sz w:val="20"/>
                <w:szCs w:val="20"/>
              </w:rPr>
              <w:t>pro ko</w:t>
            </w:r>
            <w:r w:rsidR="006B0F29">
              <w:rPr>
                <w:bCs/>
                <w:sz w:val="20"/>
                <w:szCs w:val="20"/>
              </w:rPr>
              <w:t>n</w:t>
            </w:r>
            <w:r w:rsidR="00834392" w:rsidRPr="007B5BE8">
              <w:rPr>
                <w:bCs/>
                <w:sz w:val="20"/>
                <w:szCs w:val="20"/>
              </w:rPr>
              <w:t xml:space="preserve">krétní zastavitelné plochy </w:t>
            </w:r>
            <w:r w:rsidRPr="007B5BE8">
              <w:rPr>
                <w:bCs/>
                <w:sz w:val="20"/>
                <w:szCs w:val="20"/>
              </w:rPr>
              <w:t>uvedeno jinak. Toto ustanovení se uplatňuje jen v zastavitelných plochách.</w:t>
            </w:r>
          </w:p>
        </w:tc>
      </w:tr>
      <w:tr w:rsidR="002810D1" w:rsidRPr="007B5BE8" w14:paraId="2756E6F9" w14:textId="77777777">
        <w:tc>
          <w:tcPr>
            <w:tcW w:w="1108" w:type="dxa"/>
            <w:vAlign w:val="center"/>
          </w:tcPr>
          <w:p w14:paraId="2F8625B7" w14:textId="77777777" w:rsidR="002810D1" w:rsidRPr="007B5BE8" w:rsidRDefault="002810D1" w:rsidP="00770669">
            <w:pPr>
              <w:ind w:firstLine="0"/>
              <w:jc w:val="center"/>
              <w:rPr>
                <w:b/>
                <w:szCs w:val="22"/>
              </w:rPr>
            </w:pPr>
            <w:r w:rsidRPr="007B5BE8">
              <w:rPr>
                <w:b/>
                <w:szCs w:val="22"/>
              </w:rPr>
              <w:lastRenderedPageBreak/>
              <w:t>BD</w:t>
            </w:r>
          </w:p>
        </w:tc>
        <w:tc>
          <w:tcPr>
            <w:tcW w:w="2922" w:type="dxa"/>
            <w:vAlign w:val="center"/>
          </w:tcPr>
          <w:p w14:paraId="4861A111" w14:textId="77777777" w:rsidR="00DB068F" w:rsidRPr="007B5BE8" w:rsidRDefault="002810D1" w:rsidP="00EB45CF">
            <w:pPr>
              <w:ind w:firstLine="0"/>
              <w:jc w:val="left"/>
              <w:rPr>
                <w:caps/>
                <w:sz w:val="20"/>
                <w:szCs w:val="20"/>
              </w:rPr>
            </w:pPr>
            <w:r w:rsidRPr="007B5BE8">
              <w:rPr>
                <w:caps/>
                <w:sz w:val="20"/>
                <w:szCs w:val="20"/>
              </w:rPr>
              <w:t xml:space="preserve">Plochy bydlení </w:t>
            </w:r>
          </w:p>
          <w:p w14:paraId="646CDCDE" w14:textId="77777777" w:rsidR="002810D1" w:rsidRPr="007B5BE8" w:rsidRDefault="00DB068F" w:rsidP="00EB45CF">
            <w:pPr>
              <w:ind w:firstLine="0"/>
              <w:jc w:val="left"/>
            </w:pPr>
            <w:r w:rsidRPr="007B5BE8">
              <w:rPr>
                <w:caps/>
                <w:sz w:val="20"/>
                <w:szCs w:val="20"/>
              </w:rPr>
              <w:t xml:space="preserve">- </w:t>
            </w:r>
            <w:r w:rsidR="002810D1" w:rsidRPr="007B5BE8">
              <w:rPr>
                <w:caps/>
                <w:sz w:val="20"/>
                <w:szCs w:val="20"/>
              </w:rPr>
              <w:t>v BYTOVých domech</w:t>
            </w:r>
          </w:p>
        </w:tc>
        <w:tc>
          <w:tcPr>
            <w:tcW w:w="5400" w:type="dxa"/>
          </w:tcPr>
          <w:p w14:paraId="3F622CBB" w14:textId="77777777" w:rsidR="00043287" w:rsidRPr="007B5BE8" w:rsidRDefault="00043287" w:rsidP="00043287">
            <w:pPr>
              <w:ind w:left="237" w:hanging="237"/>
              <w:rPr>
                <w:sz w:val="20"/>
                <w:szCs w:val="20"/>
              </w:rPr>
            </w:pPr>
            <w:r w:rsidRPr="007B5BE8">
              <w:rPr>
                <w:sz w:val="20"/>
                <w:szCs w:val="20"/>
                <w:u w:val="single"/>
              </w:rPr>
              <w:t>Hlavní využití</w:t>
            </w:r>
            <w:r w:rsidRPr="007B5BE8">
              <w:rPr>
                <w:sz w:val="20"/>
                <w:szCs w:val="20"/>
              </w:rPr>
              <w:t xml:space="preserve">: bydlení v bytových domech   </w:t>
            </w:r>
          </w:p>
          <w:p w14:paraId="345AD3FB" w14:textId="77777777" w:rsidR="00043287" w:rsidRPr="007B5BE8" w:rsidRDefault="00043287" w:rsidP="00043287">
            <w:pPr>
              <w:ind w:left="237" w:hanging="237"/>
              <w:rPr>
                <w:sz w:val="20"/>
                <w:szCs w:val="20"/>
              </w:rPr>
            </w:pPr>
            <w:r w:rsidRPr="007B5BE8">
              <w:rPr>
                <w:sz w:val="20"/>
                <w:szCs w:val="20"/>
                <w:u w:val="single"/>
              </w:rPr>
              <w:t>Přípustné využití</w:t>
            </w:r>
            <w:r w:rsidRPr="007B5BE8">
              <w:rPr>
                <w:sz w:val="20"/>
                <w:szCs w:val="20"/>
              </w:rPr>
              <w:t xml:space="preserve">: </w:t>
            </w:r>
            <w:r w:rsidR="00672E3F" w:rsidRPr="007B5BE8">
              <w:rPr>
                <w:sz w:val="20"/>
                <w:szCs w:val="20"/>
              </w:rPr>
              <w:t xml:space="preserve">bydlení pro seniory a osoby se zdravotním postižením, </w:t>
            </w:r>
            <w:r w:rsidR="004F6ABF" w:rsidRPr="007B5BE8">
              <w:rPr>
                <w:sz w:val="20"/>
                <w:szCs w:val="20"/>
              </w:rPr>
              <w:t xml:space="preserve">veřejná dopravní a technická infrastruktura, související dopravní a technická </w:t>
            </w:r>
            <w:proofErr w:type="gramStart"/>
            <w:r w:rsidR="004F6ABF" w:rsidRPr="007B5BE8">
              <w:rPr>
                <w:sz w:val="20"/>
                <w:szCs w:val="20"/>
              </w:rPr>
              <w:t>infrastruktura</w:t>
            </w:r>
            <w:r w:rsidRPr="007B5BE8">
              <w:rPr>
                <w:sz w:val="20"/>
                <w:szCs w:val="20"/>
              </w:rPr>
              <w:t>,  veřejná</w:t>
            </w:r>
            <w:proofErr w:type="gramEnd"/>
            <w:r w:rsidRPr="007B5BE8">
              <w:rPr>
                <w:sz w:val="20"/>
                <w:szCs w:val="20"/>
              </w:rPr>
              <w:t xml:space="preserve"> prostranství a plochy okrasné a rekreační zeleně, dětská</w:t>
            </w:r>
            <w:r w:rsidR="004F6ABF" w:rsidRPr="007B5BE8">
              <w:rPr>
                <w:sz w:val="20"/>
                <w:szCs w:val="20"/>
              </w:rPr>
              <w:t xml:space="preserve"> hřiště</w:t>
            </w:r>
            <w:r w:rsidRPr="007B5BE8">
              <w:rPr>
                <w:sz w:val="20"/>
                <w:szCs w:val="20"/>
              </w:rPr>
              <w:t>, občans</w:t>
            </w:r>
            <w:r w:rsidR="004F6ABF" w:rsidRPr="007B5BE8">
              <w:rPr>
                <w:sz w:val="20"/>
                <w:szCs w:val="20"/>
              </w:rPr>
              <w:t xml:space="preserve">ké vybavení místního významu, </w:t>
            </w:r>
            <w:r w:rsidRPr="007B5BE8">
              <w:rPr>
                <w:sz w:val="20"/>
                <w:szCs w:val="20"/>
              </w:rPr>
              <w:t>parkoviště pro osobní automobily o velikosti do 20 parkovacích míst, řadové a hromadné garáže o úhrnné kapacitě do 20 míst.</w:t>
            </w:r>
          </w:p>
          <w:p w14:paraId="1B831A0E" w14:textId="77777777" w:rsidR="00043287" w:rsidRPr="007B5BE8" w:rsidRDefault="00043287" w:rsidP="00043287">
            <w:pPr>
              <w:ind w:left="237" w:hanging="237"/>
              <w:rPr>
                <w:sz w:val="20"/>
                <w:szCs w:val="20"/>
              </w:rPr>
            </w:pPr>
            <w:r w:rsidRPr="007B5BE8">
              <w:rPr>
                <w:sz w:val="20"/>
                <w:szCs w:val="20"/>
                <w:u w:val="single"/>
              </w:rPr>
              <w:t>Nepřípustné využití</w:t>
            </w:r>
            <w:r w:rsidRPr="007B5BE8">
              <w:rPr>
                <w:sz w:val="20"/>
                <w:szCs w:val="20"/>
              </w:rPr>
              <w:t xml:space="preserve">: bydlení v rodinných domech, </w:t>
            </w:r>
            <w:r w:rsidR="00D9559C" w:rsidRPr="007B5BE8">
              <w:rPr>
                <w:sz w:val="20"/>
                <w:szCs w:val="20"/>
              </w:rPr>
              <w:t>nadlimitní stavby, zařízení a činnosti</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 zejména stavby pro výrobu, skladování a velkoobchod, občanské vybavení vyššího významu,  dopravní terminály a centra dopravních služeb, malé i velké stavby odpadového hospodářství, čerpací stanice pohonných hmot..</w:t>
            </w:r>
          </w:p>
          <w:p w14:paraId="0F8B44B6" w14:textId="77777777" w:rsidR="00043287" w:rsidRPr="007B5BE8" w:rsidRDefault="00043287" w:rsidP="00043287">
            <w:pPr>
              <w:ind w:left="237" w:hanging="237"/>
              <w:rPr>
                <w:sz w:val="20"/>
                <w:szCs w:val="20"/>
              </w:rPr>
            </w:pPr>
            <w:r w:rsidRPr="007B5BE8">
              <w:rPr>
                <w:sz w:val="20"/>
                <w:szCs w:val="20"/>
                <w:u w:val="single"/>
              </w:rPr>
              <w:t>Podmínky prostorového uspořádání</w:t>
            </w:r>
            <w:r w:rsidRPr="007B5BE8">
              <w:rPr>
                <w:sz w:val="20"/>
                <w:szCs w:val="20"/>
              </w:rPr>
              <w:t>: p</w:t>
            </w:r>
            <w:r w:rsidR="00D03491" w:rsidRPr="007B5BE8">
              <w:rPr>
                <w:sz w:val="20"/>
                <w:szCs w:val="20"/>
              </w:rPr>
              <w:t>řipouští se objekty o výšce do 2</w:t>
            </w:r>
            <w:r w:rsidRPr="007B5BE8">
              <w:rPr>
                <w:sz w:val="20"/>
                <w:szCs w:val="20"/>
              </w:rPr>
              <w:t xml:space="preserve"> nadzemních podlaží,</w:t>
            </w:r>
            <w:r w:rsidR="00D9280E" w:rsidRPr="007B5BE8">
              <w:rPr>
                <w:sz w:val="20"/>
                <w:szCs w:val="20"/>
              </w:rPr>
              <w:t xml:space="preserve"> </w:t>
            </w:r>
            <w:r w:rsidR="00D03491" w:rsidRPr="007B5BE8">
              <w:rPr>
                <w:sz w:val="20"/>
                <w:szCs w:val="20"/>
              </w:rPr>
              <w:t xml:space="preserve">stávající vyšší bytové domy jsou považovány za stabilizované, nepřipouští se ale jejich </w:t>
            </w:r>
            <w:proofErr w:type="gramStart"/>
            <w:r w:rsidR="00D03491" w:rsidRPr="007B5BE8">
              <w:rPr>
                <w:sz w:val="20"/>
                <w:szCs w:val="20"/>
              </w:rPr>
              <w:t>nástavby.</w:t>
            </w:r>
            <w:r w:rsidR="00D9280E" w:rsidRPr="007B5BE8">
              <w:rPr>
                <w:sz w:val="20"/>
                <w:szCs w:val="20"/>
              </w:rPr>
              <w:t>.</w:t>
            </w:r>
            <w:proofErr w:type="gramEnd"/>
          </w:p>
          <w:p w14:paraId="6CD7A161" w14:textId="77777777" w:rsidR="002810D1" w:rsidRPr="007B5BE8" w:rsidRDefault="00043287" w:rsidP="00D03491">
            <w:pPr>
              <w:ind w:left="237" w:hanging="14"/>
              <w:rPr>
                <w:sz w:val="20"/>
                <w:szCs w:val="20"/>
              </w:rPr>
            </w:pPr>
            <w:r w:rsidRPr="007B5BE8">
              <w:rPr>
                <w:bCs/>
                <w:sz w:val="20"/>
                <w:szCs w:val="20"/>
              </w:rPr>
              <w:t>Koeficient zastavění plochy se nestanovuje.</w:t>
            </w:r>
          </w:p>
        </w:tc>
      </w:tr>
      <w:tr w:rsidR="002810D1" w:rsidRPr="007B5BE8" w14:paraId="68CAD939" w14:textId="77777777">
        <w:tc>
          <w:tcPr>
            <w:tcW w:w="1108" w:type="dxa"/>
            <w:vAlign w:val="center"/>
          </w:tcPr>
          <w:p w14:paraId="4BE7A51D" w14:textId="77777777" w:rsidR="002810D1" w:rsidRPr="007B5BE8" w:rsidRDefault="002810D1" w:rsidP="002B47C7">
            <w:pPr>
              <w:ind w:firstLine="0"/>
              <w:jc w:val="center"/>
              <w:rPr>
                <w:b/>
                <w:szCs w:val="22"/>
              </w:rPr>
            </w:pPr>
            <w:r w:rsidRPr="007B5BE8">
              <w:rPr>
                <w:b/>
                <w:szCs w:val="22"/>
              </w:rPr>
              <w:t>OV</w:t>
            </w:r>
          </w:p>
        </w:tc>
        <w:tc>
          <w:tcPr>
            <w:tcW w:w="2922" w:type="dxa"/>
            <w:vAlign w:val="center"/>
          </w:tcPr>
          <w:p w14:paraId="10B62E64" w14:textId="77777777" w:rsidR="002810D1" w:rsidRPr="007B5BE8" w:rsidRDefault="002810D1" w:rsidP="002B47C7">
            <w:pPr>
              <w:ind w:firstLine="0"/>
              <w:jc w:val="left"/>
              <w:rPr>
                <w:caps/>
                <w:sz w:val="20"/>
                <w:szCs w:val="20"/>
              </w:rPr>
            </w:pPr>
            <w:r w:rsidRPr="007B5BE8">
              <w:rPr>
                <w:caps/>
                <w:sz w:val="20"/>
                <w:szCs w:val="20"/>
              </w:rPr>
              <w:t>PLOCHY OBČANSKÉHO VYBAVENÍ</w:t>
            </w:r>
          </w:p>
        </w:tc>
        <w:tc>
          <w:tcPr>
            <w:tcW w:w="5400" w:type="dxa"/>
          </w:tcPr>
          <w:p w14:paraId="381E7889" w14:textId="77777777" w:rsidR="002810D1" w:rsidRPr="007B5BE8" w:rsidRDefault="002810D1" w:rsidP="00F22D7C">
            <w:pPr>
              <w:ind w:left="237" w:hanging="237"/>
              <w:rPr>
                <w:sz w:val="20"/>
              </w:rPr>
            </w:pPr>
            <w:r w:rsidRPr="007B5BE8">
              <w:rPr>
                <w:sz w:val="20"/>
                <w:szCs w:val="20"/>
                <w:u w:val="single"/>
              </w:rPr>
              <w:t>Hlavní využití</w:t>
            </w:r>
            <w:r w:rsidRPr="007B5BE8">
              <w:rPr>
                <w:sz w:val="20"/>
                <w:szCs w:val="20"/>
              </w:rPr>
              <w:t xml:space="preserve">: </w:t>
            </w:r>
            <w:r w:rsidRPr="007B5BE8">
              <w:rPr>
                <w:sz w:val="20"/>
              </w:rPr>
              <w:t>pozemky staveb a zařízení občanského vybavení místního významu (např. staveb pro obchodní prodej, ubytování, stravování, služby, vzdělávání a výchovu, sociální služby</w:t>
            </w:r>
            <w:r w:rsidR="00705DF0" w:rsidRPr="007B5BE8">
              <w:rPr>
                <w:sz w:val="20"/>
              </w:rPr>
              <w:t xml:space="preserve"> (včetně </w:t>
            </w:r>
            <w:r w:rsidR="00705DF0" w:rsidRPr="007B5BE8">
              <w:rPr>
                <w:sz w:val="20"/>
                <w:szCs w:val="20"/>
              </w:rPr>
              <w:t>bydlení pro seniory a osoby se zdravotním postižení),</w:t>
            </w:r>
            <w:r w:rsidRPr="007B5BE8">
              <w:rPr>
                <w:sz w:val="20"/>
              </w:rPr>
              <w:t xml:space="preserve"> péči o rodinu, zdravotní služby, kulturu, veřejnou správu, ochranu obyvatelstva).</w:t>
            </w:r>
          </w:p>
          <w:p w14:paraId="0403012E" w14:textId="77777777" w:rsidR="002810D1" w:rsidRPr="007B5BE8" w:rsidRDefault="002810D1" w:rsidP="00F22D7C">
            <w:pPr>
              <w:ind w:left="237" w:hanging="237"/>
              <w:rPr>
                <w:sz w:val="20"/>
                <w:szCs w:val="20"/>
              </w:rPr>
            </w:pPr>
            <w:r w:rsidRPr="007B5BE8">
              <w:rPr>
                <w:sz w:val="20"/>
                <w:szCs w:val="20"/>
                <w:u w:val="single"/>
              </w:rPr>
              <w:t>Přípustné využití</w:t>
            </w:r>
            <w:r w:rsidRPr="007B5BE8">
              <w:rPr>
                <w:sz w:val="20"/>
                <w:szCs w:val="20"/>
              </w:rPr>
              <w:t xml:space="preserve">: </w:t>
            </w:r>
            <w:r w:rsidR="00994309" w:rsidRPr="007B5BE8">
              <w:rPr>
                <w:sz w:val="20"/>
                <w:szCs w:val="20"/>
              </w:rPr>
              <w:t xml:space="preserve">veřejná dopravní a technická infrastruktura, související dopravní a technická </w:t>
            </w:r>
            <w:proofErr w:type="gramStart"/>
            <w:r w:rsidR="00994309" w:rsidRPr="007B5BE8">
              <w:rPr>
                <w:sz w:val="20"/>
                <w:szCs w:val="20"/>
              </w:rPr>
              <w:t>infrastruktura</w:t>
            </w:r>
            <w:r w:rsidRPr="007B5BE8">
              <w:rPr>
                <w:sz w:val="20"/>
                <w:szCs w:val="20"/>
              </w:rPr>
              <w:t>,  veřejná</w:t>
            </w:r>
            <w:proofErr w:type="gramEnd"/>
            <w:r w:rsidRPr="007B5BE8">
              <w:rPr>
                <w:sz w:val="20"/>
                <w:szCs w:val="20"/>
              </w:rPr>
              <w:t xml:space="preserve"> prostranství a plochy okrasné a r</w:t>
            </w:r>
            <w:r w:rsidR="00994309" w:rsidRPr="007B5BE8">
              <w:rPr>
                <w:sz w:val="20"/>
                <w:szCs w:val="20"/>
              </w:rPr>
              <w:t>ekreační zeleně, dětská hřiště</w:t>
            </w:r>
            <w:r w:rsidRPr="007B5BE8">
              <w:rPr>
                <w:sz w:val="20"/>
                <w:szCs w:val="20"/>
              </w:rPr>
              <w:t>,  parkoviště pro osobní automobily.</w:t>
            </w:r>
          </w:p>
          <w:p w14:paraId="0250FA49" w14:textId="77777777" w:rsidR="002810D1" w:rsidRPr="007B5BE8" w:rsidRDefault="002810D1" w:rsidP="00F22D7C">
            <w:pPr>
              <w:ind w:left="237" w:hanging="237"/>
              <w:rPr>
                <w:sz w:val="20"/>
                <w:szCs w:val="20"/>
              </w:rPr>
            </w:pPr>
            <w:r w:rsidRPr="007B5BE8">
              <w:rPr>
                <w:sz w:val="20"/>
                <w:szCs w:val="20"/>
                <w:u w:val="single"/>
              </w:rPr>
              <w:t>Nepřípustné využití</w:t>
            </w:r>
            <w:r w:rsidRPr="007B5BE8">
              <w:rPr>
                <w:sz w:val="20"/>
                <w:szCs w:val="20"/>
              </w:rPr>
              <w:t>: stavb</w:t>
            </w:r>
            <w:r w:rsidR="00000B5D" w:rsidRPr="007B5BE8">
              <w:rPr>
                <w:sz w:val="20"/>
                <w:szCs w:val="20"/>
              </w:rPr>
              <w:t>y</w:t>
            </w:r>
            <w:r w:rsidRPr="007B5BE8">
              <w:rPr>
                <w:sz w:val="20"/>
                <w:szCs w:val="20"/>
              </w:rPr>
              <w:t xml:space="preserve"> pro rodinnou rekreaci, </w:t>
            </w:r>
            <w:r w:rsidR="005C1653" w:rsidRPr="007B5BE8">
              <w:rPr>
                <w:sz w:val="20"/>
                <w:szCs w:val="20"/>
              </w:rPr>
              <w:t>nadlimitní stavby, zařízení a činnosti,</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 zejména stavby pro výrobu, skladování a velkoobchod, dopravní terminály a centra dopravních služeb, malé i velké stavby odpadového hospodářství.</w:t>
            </w:r>
          </w:p>
          <w:p w14:paraId="779E7B50" w14:textId="77777777" w:rsidR="00DA4A51" w:rsidRPr="007B5BE8" w:rsidRDefault="00DA4A51" w:rsidP="00DA4A51">
            <w:pPr>
              <w:pStyle w:val="Neodsazen"/>
              <w:rPr>
                <w:sz w:val="20"/>
              </w:rPr>
            </w:pPr>
            <w:r w:rsidRPr="007B5BE8">
              <w:rPr>
                <w:sz w:val="20"/>
                <w:u w:val="single"/>
              </w:rPr>
              <w:t>Podmíněně přípustné využití</w:t>
            </w:r>
            <w:r w:rsidRPr="007B5BE8">
              <w:rPr>
                <w:sz w:val="20"/>
              </w:rPr>
              <w:t>: pozemky pro občanské vybavení vyššího významu a pozemky nerušící výroby – obojí za podmínky, že:</w:t>
            </w:r>
          </w:p>
          <w:p w14:paraId="15EDA022" w14:textId="77777777" w:rsidR="00DA4A51" w:rsidRPr="007B5BE8" w:rsidRDefault="00DA4A51" w:rsidP="00556420">
            <w:pPr>
              <w:pStyle w:val="Neodsazen"/>
              <w:numPr>
                <w:ilvl w:val="0"/>
                <w:numId w:val="27"/>
              </w:numPr>
              <w:spacing w:line="276" w:lineRule="auto"/>
              <w:jc w:val="left"/>
              <w:rPr>
                <w:sz w:val="20"/>
              </w:rPr>
            </w:pPr>
            <w:r w:rsidRPr="007B5BE8">
              <w:rPr>
                <w:sz w:val="20"/>
              </w:rPr>
              <w:t>Daná plocha bezprostředně nesousedí s plochami BR, OE a SO</w:t>
            </w:r>
          </w:p>
          <w:p w14:paraId="5824EA54" w14:textId="77777777" w:rsidR="00DA4A51" w:rsidRPr="007B5BE8" w:rsidRDefault="00DA4A51" w:rsidP="00556420">
            <w:pPr>
              <w:pStyle w:val="Neodsazen"/>
              <w:numPr>
                <w:ilvl w:val="0"/>
                <w:numId w:val="27"/>
              </w:numPr>
              <w:spacing w:line="276" w:lineRule="auto"/>
              <w:jc w:val="left"/>
              <w:rPr>
                <w:sz w:val="20"/>
              </w:rPr>
            </w:pPr>
            <w:r w:rsidRPr="007B5BE8">
              <w:rPr>
                <w:sz w:val="20"/>
              </w:rPr>
              <w:t>Že záměr svým charakterem a kapacitou významně nezvýší dopravní zátěž v obytném území</w:t>
            </w:r>
          </w:p>
          <w:p w14:paraId="1B3E7847" w14:textId="77777777" w:rsidR="00DA4A51" w:rsidRPr="007B5BE8" w:rsidRDefault="00DA4A51" w:rsidP="00556420">
            <w:pPr>
              <w:pStyle w:val="Neodsazen"/>
              <w:numPr>
                <w:ilvl w:val="0"/>
                <w:numId w:val="27"/>
              </w:numPr>
              <w:spacing w:line="276" w:lineRule="auto"/>
              <w:jc w:val="left"/>
              <w:rPr>
                <w:sz w:val="20"/>
              </w:rPr>
            </w:pPr>
            <w:r w:rsidRPr="007B5BE8">
              <w:rPr>
                <w:sz w:val="20"/>
              </w:rPr>
              <w:t>Že budou vyřešeny nároky na parkování vozidel bez zatěžování veřejných prostranství.</w:t>
            </w:r>
          </w:p>
          <w:p w14:paraId="4698F483" w14:textId="77777777" w:rsidR="00B3194F" w:rsidRPr="007B5BE8" w:rsidRDefault="00B3194F" w:rsidP="00B3194F">
            <w:pPr>
              <w:ind w:left="237" w:hanging="44"/>
              <w:rPr>
                <w:sz w:val="20"/>
                <w:szCs w:val="20"/>
              </w:rPr>
            </w:pPr>
          </w:p>
          <w:p w14:paraId="74E932AF" w14:textId="77777777" w:rsidR="00000B5D" w:rsidRPr="007B5BE8" w:rsidRDefault="000871D3" w:rsidP="00000B5D">
            <w:pPr>
              <w:pStyle w:val="Neodsazen"/>
              <w:tabs>
                <w:tab w:val="clear" w:pos="0"/>
                <w:tab w:val="left" w:pos="290"/>
              </w:tabs>
              <w:ind w:left="289" w:hanging="357"/>
              <w:rPr>
                <w:sz w:val="20"/>
              </w:rPr>
            </w:pPr>
            <w:r w:rsidRPr="007B5BE8">
              <w:rPr>
                <w:sz w:val="20"/>
              </w:rPr>
              <w:t>B</w:t>
            </w:r>
            <w:r w:rsidR="006C0B54" w:rsidRPr="007B5BE8">
              <w:rPr>
                <w:sz w:val="20"/>
              </w:rPr>
              <w:t xml:space="preserve">yty majitelů a správců objektů uvedených v „hlavním využití“, </w:t>
            </w:r>
            <w:r w:rsidR="00000B5D" w:rsidRPr="007B5BE8">
              <w:rPr>
                <w:sz w:val="20"/>
              </w:rPr>
              <w:t xml:space="preserve">objekty ubytování, vzdělávání a výchovu, sociální služby, péči o rodinu, zdravotní služby - vše za podmínky, že </w:t>
            </w:r>
            <w:proofErr w:type="gramStart"/>
            <w:r w:rsidR="00000B5D" w:rsidRPr="007B5BE8">
              <w:rPr>
                <w:sz w:val="20"/>
              </w:rPr>
              <w:t>u  objektů</w:t>
            </w:r>
            <w:proofErr w:type="gramEnd"/>
            <w:r w:rsidR="00000B5D" w:rsidRPr="007B5BE8">
              <w:rPr>
                <w:sz w:val="20"/>
              </w:rPr>
              <w:t xml:space="preserve"> obsahujících chráněný venkovní prostor  a chráněné </w:t>
            </w:r>
            <w:r w:rsidR="00000B5D" w:rsidRPr="007B5BE8">
              <w:rPr>
                <w:sz w:val="20"/>
              </w:rPr>
              <w:lastRenderedPageBreak/>
              <w:t>venkovní prostory staveb a</w:t>
            </w:r>
            <w:r w:rsidR="00000B5D" w:rsidRPr="007B5BE8">
              <w:rPr>
                <w:bCs/>
                <w:szCs w:val="22"/>
              </w:rPr>
              <w:t xml:space="preserve"> </w:t>
            </w:r>
            <w:r w:rsidR="00000B5D" w:rsidRPr="007B5BE8">
              <w:rPr>
                <w:bCs/>
                <w:sz w:val="20"/>
              </w:rPr>
              <w:t>chráněný vnitřní prostor staveb</w:t>
            </w:r>
            <w:r w:rsidR="00000B5D" w:rsidRPr="007B5BE8">
              <w:rPr>
                <w:sz w:val="20"/>
              </w:rPr>
              <w:t xml:space="preserve"> v blízkosti dálnice a silnic a stávajících ploch </w:t>
            </w:r>
            <w:r w:rsidR="00B544BB" w:rsidRPr="007B5BE8">
              <w:rPr>
                <w:sz w:val="20"/>
              </w:rPr>
              <w:t xml:space="preserve">výroby a skladování a ploch </w:t>
            </w:r>
            <w:r w:rsidR="00000B5D" w:rsidRPr="007B5BE8">
              <w:rPr>
                <w:sz w:val="20"/>
              </w:rPr>
              <w:t xml:space="preserve">smíšených výrobních bude prokázáno dodržení limitů znečištění prostředí v navazujícím řízení. </w:t>
            </w:r>
          </w:p>
          <w:p w14:paraId="314A4F66" w14:textId="77777777" w:rsidR="002810D1" w:rsidRPr="007B5BE8" w:rsidRDefault="002810D1" w:rsidP="00F22D7C">
            <w:pPr>
              <w:ind w:left="237" w:hanging="237"/>
              <w:rPr>
                <w:sz w:val="20"/>
              </w:rPr>
            </w:pPr>
          </w:p>
          <w:p w14:paraId="0AD4BE38" w14:textId="77777777" w:rsidR="002810D1" w:rsidRPr="007B5BE8" w:rsidRDefault="002810D1" w:rsidP="00F22D7C">
            <w:pPr>
              <w:ind w:left="237" w:hanging="237"/>
              <w:rPr>
                <w:sz w:val="20"/>
                <w:szCs w:val="20"/>
              </w:rPr>
            </w:pPr>
            <w:r w:rsidRPr="007B5BE8">
              <w:rPr>
                <w:sz w:val="20"/>
                <w:szCs w:val="20"/>
                <w:u w:val="single"/>
              </w:rPr>
              <w:t>Podmínky prostorového uspořádání:</w:t>
            </w:r>
            <w:r w:rsidRPr="007B5BE8">
              <w:rPr>
                <w:sz w:val="20"/>
                <w:szCs w:val="20"/>
              </w:rPr>
              <w:t xml:space="preserve"> v plochách OV se připouští objekty o výšce do 1</w:t>
            </w:r>
            <w:r w:rsidR="00D51F0B" w:rsidRPr="007B5BE8">
              <w:rPr>
                <w:sz w:val="20"/>
                <w:szCs w:val="20"/>
              </w:rPr>
              <w:t>0</w:t>
            </w:r>
            <w:r w:rsidRPr="007B5BE8">
              <w:rPr>
                <w:sz w:val="20"/>
                <w:szCs w:val="20"/>
              </w:rPr>
              <w:t xml:space="preserve"> m (od upraveného terénu po římsu střechy), </w:t>
            </w:r>
            <w:r w:rsidR="00D51F0B" w:rsidRPr="007B5BE8">
              <w:rPr>
                <w:sz w:val="20"/>
                <w:szCs w:val="20"/>
              </w:rPr>
              <w:t>pokud není v kap. I.C. uvedeno jinak. U</w:t>
            </w:r>
            <w:r w:rsidRPr="007B5BE8">
              <w:rPr>
                <w:sz w:val="20"/>
                <w:szCs w:val="20"/>
              </w:rPr>
              <w:t xml:space="preserve"> objektů v souvislé uliční zástavbě musí podlažnost objektů zohlednit výšku okolních staveb, aby nebyla narušena architektonická jednota ulice jako celku.</w:t>
            </w:r>
          </w:p>
          <w:p w14:paraId="1E922CBC" w14:textId="77777777" w:rsidR="002810D1" w:rsidRPr="007B5BE8" w:rsidRDefault="002810D1" w:rsidP="00F22D7C">
            <w:pPr>
              <w:ind w:left="474" w:hanging="237"/>
              <w:rPr>
                <w:sz w:val="20"/>
                <w:szCs w:val="20"/>
                <w:u w:val="single"/>
              </w:rPr>
            </w:pPr>
            <w:r w:rsidRPr="007B5BE8">
              <w:rPr>
                <w:bCs/>
                <w:sz w:val="20"/>
                <w:szCs w:val="20"/>
              </w:rPr>
              <w:t xml:space="preserve">Koeficient zastavění </w:t>
            </w:r>
            <w:r w:rsidRPr="007B5BE8">
              <w:rPr>
                <w:sz w:val="20"/>
                <w:szCs w:val="20"/>
              </w:rPr>
              <w:t>plochy</w:t>
            </w:r>
            <w:r w:rsidRPr="007B5BE8">
              <w:rPr>
                <w:bCs/>
                <w:sz w:val="20"/>
                <w:szCs w:val="20"/>
              </w:rPr>
              <w:t xml:space="preserve"> se nestanovuje.</w:t>
            </w:r>
          </w:p>
        </w:tc>
      </w:tr>
      <w:tr w:rsidR="002810D1" w:rsidRPr="007B5BE8" w14:paraId="248D86D3" w14:textId="77777777">
        <w:tc>
          <w:tcPr>
            <w:tcW w:w="1108" w:type="dxa"/>
            <w:vAlign w:val="center"/>
          </w:tcPr>
          <w:p w14:paraId="48FC5100" w14:textId="77777777" w:rsidR="002810D1" w:rsidRPr="007B5BE8" w:rsidRDefault="002810D1" w:rsidP="00770669">
            <w:pPr>
              <w:ind w:firstLine="0"/>
              <w:jc w:val="center"/>
              <w:rPr>
                <w:b/>
                <w:szCs w:val="22"/>
              </w:rPr>
            </w:pPr>
            <w:r w:rsidRPr="007B5BE8">
              <w:rPr>
                <w:b/>
                <w:szCs w:val="22"/>
              </w:rPr>
              <w:lastRenderedPageBreak/>
              <w:t>OT</w:t>
            </w:r>
          </w:p>
        </w:tc>
        <w:tc>
          <w:tcPr>
            <w:tcW w:w="2922" w:type="dxa"/>
            <w:vAlign w:val="center"/>
          </w:tcPr>
          <w:p w14:paraId="12BC390E" w14:textId="77777777" w:rsidR="002810D1" w:rsidRPr="007B5BE8" w:rsidRDefault="004D04DA" w:rsidP="00B540FB">
            <w:pPr>
              <w:ind w:firstLine="0"/>
              <w:jc w:val="left"/>
            </w:pPr>
            <w:r w:rsidRPr="007B5BE8">
              <w:rPr>
                <w:caps/>
                <w:sz w:val="20"/>
                <w:szCs w:val="20"/>
              </w:rPr>
              <w:t xml:space="preserve">PLOCHY OBČANSKÉHO VYBAVENÍ </w:t>
            </w:r>
            <w:proofErr w:type="gramStart"/>
            <w:r w:rsidRPr="007B5BE8">
              <w:rPr>
                <w:caps/>
                <w:sz w:val="20"/>
                <w:szCs w:val="20"/>
              </w:rPr>
              <w:t xml:space="preserve">- </w:t>
            </w:r>
            <w:r w:rsidR="002810D1" w:rsidRPr="007B5BE8">
              <w:rPr>
                <w:caps/>
                <w:sz w:val="20"/>
                <w:szCs w:val="20"/>
              </w:rPr>
              <w:t xml:space="preserve"> SPORT</w:t>
            </w:r>
            <w:proofErr w:type="gramEnd"/>
          </w:p>
        </w:tc>
        <w:tc>
          <w:tcPr>
            <w:tcW w:w="5400" w:type="dxa"/>
          </w:tcPr>
          <w:p w14:paraId="59E58F92" w14:textId="77777777" w:rsidR="002810D1" w:rsidRPr="007B5BE8" w:rsidRDefault="002810D1" w:rsidP="004C038A">
            <w:pPr>
              <w:ind w:left="237" w:hanging="237"/>
              <w:rPr>
                <w:sz w:val="20"/>
                <w:szCs w:val="20"/>
              </w:rPr>
            </w:pPr>
            <w:r w:rsidRPr="007B5BE8">
              <w:rPr>
                <w:sz w:val="20"/>
                <w:szCs w:val="20"/>
                <w:u w:val="single"/>
              </w:rPr>
              <w:t>Hlavní využití</w:t>
            </w:r>
            <w:r w:rsidRPr="007B5BE8">
              <w:rPr>
                <w:sz w:val="20"/>
                <w:szCs w:val="20"/>
              </w:rPr>
              <w:t>: pozemky pro tělovýchovu a sport</w:t>
            </w:r>
            <w:r w:rsidRPr="007B5BE8">
              <w:rPr>
                <w:sz w:val="20"/>
              </w:rPr>
              <w:t>.</w:t>
            </w:r>
          </w:p>
          <w:p w14:paraId="56C1CACD" w14:textId="77777777" w:rsidR="002810D1" w:rsidRPr="007B5BE8" w:rsidRDefault="002810D1" w:rsidP="004C038A">
            <w:pPr>
              <w:ind w:left="237" w:hanging="237"/>
              <w:rPr>
                <w:sz w:val="20"/>
                <w:szCs w:val="20"/>
              </w:rPr>
            </w:pPr>
            <w:r w:rsidRPr="007B5BE8">
              <w:rPr>
                <w:sz w:val="20"/>
                <w:szCs w:val="20"/>
                <w:u w:val="single"/>
              </w:rPr>
              <w:t>Přípustné využití</w:t>
            </w:r>
            <w:r w:rsidRPr="007B5BE8">
              <w:rPr>
                <w:sz w:val="20"/>
                <w:szCs w:val="20"/>
              </w:rPr>
              <w:t xml:space="preserve">: </w:t>
            </w:r>
            <w:r w:rsidR="00BA4854" w:rsidRPr="007B5BE8">
              <w:rPr>
                <w:sz w:val="20"/>
                <w:szCs w:val="20"/>
              </w:rPr>
              <w:t xml:space="preserve">veřejná dopravní a technická infrastruktura, související dopravní a technická infrastruktura </w:t>
            </w:r>
            <w:r w:rsidRPr="007B5BE8">
              <w:rPr>
                <w:sz w:val="20"/>
                <w:szCs w:val="20"/>
              </w:rPr>
              <w:t>pozemky související občanské vybavenosti (např. stravovací</w:t>
            </w:r>
            <w:r w:rsidR="00BA4854" w:rsidRPr="007B5BE8">
              <w:rPr>
                <w:sz w:val="20"/>
                <w:szCs w:val="20"/>
              </w:rPr>
              <w:t>ch popř. ubytovacích zařízení</w:t>
            </w:r>
            <w:proofErr w:type="gramStart"/>
            <w:r w:rsidR="00BA4854" w:rsidRPr="007B5BE8">
              <w:rPr>
                <w:sz w:val="20"/>
                <w:szCs w:val="20"/>
              </w:rPr>
              <w:t>)</w:t>
            </w:r>
            <w:r w:rsidRPr="007B5BE8">
              <w:rPr>
                <w:sz w:val="20"/>
                <w:szCs w:val="20"/>
              </w:rPr>
              <w:t>,  veřejná</w:t>
            </w:r>
            <w:proofErr w:type="gramEnd"/>
            <w:r w:rsidRPr="007B5BE8">
              <w:rPr>
                <w:sz w:val="20"/>
                <w:szCs w:val="20"/>
              </w:rPr>
              <w:t xml:space="preserve"> prostranství a plo</w:t>
            </w:r>
            <w:r w:rsidR="00BA4854" w:rsidRPr="007B5BE8">
              <w:rPr>
                <w:sz w:val="20"/>
                <w:szCs w:val="20"/>
              </w:rPr>
              <w:t>chy okrasné a rekreační zeleně,</w:t>
            </w:r>
            <w:r w:rsidRPr="007B5BE8">
              <w:rPr>
                <w:sz w:val="20"/>
                <w:szCs w:val="20"/>
              </w:rPr>
              <w:t xml:space="preserve"> parkoviště pro osobní automobily.</w:t>
            </w:r>
          </w:p>
          <w:p w14:paraId="638DF07D" w14:textId="77777777" w:rsidR="002810D1" w:rsidRPr="007B5BE8" w:rsidRDefault="002810D1" w:rsidP="007A4120">
            <w:pPr>
              <w:ind w:left="237" w:hanging="237"/>
              <w:rPr>
                <w:sz w:val="20"/>
                <w:szCs w:val="20"/>
              </w:rPr>
            </w:pPr>
            <w:r w:rsidRPr="007B5BE8">
              <w:rPr>
                <w:sz w:val="20"/>
                <w:szCs w:val="20"/>
                <w:u w:val="single"/>
              </w:rPr>
              <w:t>Nepřípustné využití</w:t>
            </w:r>
            <w:r w:rsidRPr="007B5BE8">
              <w:rPr>
                <w:sz w:val="20"/>
                <w:szCs w:val="20"/>
              </w:rPr>
              <w:t>: pozemky bydlení v rodinných a bytových domech, pozemky staveb pro rodinnou rekreaci,</w:t>
            </w:r>
            <w:r w:rsidR="00D9559C" w:rsidRPr="007B5BE8">
              <w:rPr>
                <w:sz w:val="20"/>
                <w:szCs w:val="20"/>
              </w:rPr>
              <w:t xml:space="preserve"> nadlimitní stavby, zařízení a činnosti</w:t>
            </w:r>
            <w:r w:rsidR="006716A5" w:rsidRPr="007B5BE8">
              <w:rPr>
                <w:sz w:val="20"/>
                <w:szCs w:val="20"/>
              </w:rPr>
              <w:t>,</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 zejména stavby pro výrobu, skladování a velkoobchod, občanské vybavení vyššího významu,  dopravní terminály a centra dopravních služeb, malé i velké stavby odpadového hospodářství.</w:t>
            </w:r>
          </w:p>
          <w:p w14:paraId="574FD954" w14:textId="77777777" w:rsidR="00D51F0B" w:rsidRPr="007B5BE8" w:rsidRDefault="00D51F0B" w:rsidP="00D51F0B">
            <w:pPr>
              <w:ind w:left="237" w:hanging="237"/>
              <w:rPr>
                <w:sz w:val="20"/>
                <w:szCs w:val="20"/>
              </w:rPr>
            </w:pPr>
            <w:r w:rsidRPr="007B5BE8">
              <w:rPr>
                <w:sz w:val="20"/>
                <w:szCs w:val="20"/>
                <w:u w:val="single"/>
              </w:rPr>
              <w:t>Podmínky prostorového uspořádání:</w:t>
            </w:r>
            <w:r w:rsidRPr="007B5BE8">
              <w:rPr>
                <w:sz w:val="20"/>
                <w:szCs w:val="20"/>
              </w:rPr>
              <w:t xml:space="preserve"> v plochách OV se připouští objekty o výšce do 10 m (od upraveného terénu po římsu střechy), pokud není v kap. I.C. uvedeno jinak. U objektů v souvislé uliční zástavbě musí podlažnost objektů zohlednit výšku okolních staveb, aby nebyla narušena architektonická jednota ulice jako celku.</w:t>
            </w:r>
          </w:p>
          <w:p w14:paraId="2D515744" w14:textId="77777777" w:rsidR="002810D1" w:rsidRPr="007B5BE8" w:rsidRDefault="002810D1" w:rsidP="000350ED">
            <w:pPr>
              <w:ind w:left="474" w:hanging="237"/>
              <w:rPr>
                <w:sz w:val="20"/>
                <w:szCs w:val="20"/>
              </w:rPr>
            </w:pPr>
            <w:r w:rsidRPr="007B5BE8">
              <w:rPr>
                <w:bCs/>
                <w:sz w:val="20"/>
                <w:szCs w:val="20"/>
              </w:rPr>
              <w:t xml:space="preserve">Koeficient zastavění plochy se </w:t>
            </w:r>
            <w:r w:rsidR="000350ED" w:rsidRPr="007B5BE8">
              <w:rPr>
                <w:bCs/>
                <w:sz w:val="20"/>
                <w:szCs w:val="20"/>
              </w:rPr>
              <w:t>nestanovuje.</w:t>
            </w:r>
          </w:p>
        </w:tc>
      </w:tr>
      <w:tr w:rsidR="004931B9" w:rsidRPr="007B5BE8" w14:paraId="4C581FE2" w14:textId="77777777">
        <w:tc>
          <w:tcPr>
            <w:tcW w:w="1108" w:type="dxa"/>
            <w:vAlign w:val="center"/>
          </w:tcPr>
          <w:p w14:paraId="647A0C31" w14:textId="77777777" w:rsidR="004931B9" w:rsidRPr="007B5BE8" w:rsidRDefault="004931B9" w:rsidP="00770669">
            <w:pPr>
              <w:ind w:firstLine="0"/>
              <w:jc w:val="center"/>
              <w:rPr>
                <w:b/>
                <w:szCs w:val="22"/>
              </w:rPr>
            </w:pPr>
            <w:r w:rsidRPr="007B5BE8">
              <w:rPr>
                <w:b/>
                <w:szCs w:val="22"/>
              </w:rPr>
              <w:t>OZ</w:t>
            </w:r>
          </w:p>
        </w:tc>
        <w:tc>
          <w:tcPr>
            <w:tcW w:w="2922" w:type="dxa"/>
            <w:vAlign w:val="center"/>
          </w:tcPr>
          <w:p w14:paraId="39328ED7" w14:textId="77777777" w:rsidR="004931B9" w:rsidRPr="007B5BE8" w:rsidRDefault="004931B9" w:rsidP="00EB45CF">
            <w:pPr>
              <w:ind w:firstLine="0"/>
              <w:jc w:val="left"/>
            </w:pPr>
            <w:r w:rsidRPr="007B5BE8">
              <w:rPr>
                <w:caps/>
                <w:sz w:val="20"/>
                <w:szCs w:val="20"/>
              </w:rPr>
              <w:t xml:space="preserve">PLOCHY OBČANSKÉHO </w:t>
            </w:r>
            <w:proofErr w:type="gramStart"/>
            <w:r w:rsidRPr="007B5BE8">
              <w:rPr>
                <w:caps/>
                <w:sz w:val="20"/>
                <w:szCs w:val="20"/>
              </w:rPr>
              <w:t>VYBAVENÍ - HŘBITOVY</w:t>
            </w:r>
            <w:proofErr w:type="gramEnd"/>
          </w:p>
        </w:tc>
        <w:tc>
          <w:tcPr>
            <w:tcW w:w="5400" w:type="dxa"/>
          </w:tcPr>
          <w:p w14:paraId="639E9C2E" w14:textId="77777777" w:rsidR="004931B9" w:rsidRPr="007B5BE8" w:rsidRDefault="004931B9" w:rsidP="00275057">
            <w:pPr>
              <w:ind w:left="237" w:hanging="237"/>
              <w:rPr>
                <w:sz w:val="20"/>
                <w:szCs w:val="20"/>
              </w:rPr>
            </w:pPr>
            <w:r w:rsidRPr="007B5BE8">
              <w:rPr>
                <w:sz w:val="20"/>
                <w:szCs w:val="20"/>
                <w:u w:val="single"/>
              </w:rPr>
              <w:t>Hlavní využití</w:t>
            </w:r>
            <w:r w:rsidRPr="007B5BE8">
              <w:rPr>
                <w:sz w:val="20"/>
                <w:szCs w:val="20"/>
              </w:rPr>
              <w:t xml:space="preserve">: </w:t>
            </w:r>
            <w:r w:rsidRPr="007B5BE8">
              <w:rPr>
                <w:sz w:val="20"/>
              </w:rPr>
              <w:t>pozemky pro hřbitovy.</w:t>
            </w:r>
          </w:p>
          <w:p w14:paraId="56DA74E4" w14:textId="77777777" w:rsidR="004931B9" w:rsidRPr="007B5BE8" w:rsidRDefault="004931B9" w:rsidP="00275057">
            <w:pPr>
              <w:ind w:left="237" w:hanging="237"/>
              <w:rPr>
                <w:sz w:val="20"/>
                <w:szCs w:val="20"/>
              </w:rPr>
            </w:pPr>
            <w:r w:rsidRPr="007B5BE8">
              <w:rPr>
                <w:sz w:val="20"/>
                <w:szCs w:val="20"/>
                <w:u w:val="single"/>
              </w:rPr>
              <w:t>Přípustné využití</w:t>
            </w:r>
            <w:r w:rsidRPr="007B5BE8">
              <w:rPr>
                <w:sz w:val="20"/>
                <w:szCs w:val="20"/>
              </w:rPr>
              <w:t xml:space="preserve">: pozemky související občanské vybavenosti, </w:t>
            </w:r>
            <w:r w:rsidR="00BA4854" w:rsidRPr="007B5BE8">
              <w:rPr>
                <w:sz w:val="20"/>
                <w:szCs w:val="20"/>
              </w:rPr>
              <w:t xml:space="preserve">veřejná dopravní a technická infrastruktura, související dopravní a technická </w:t>
            </w:r>
            <w:proofErr w:type="gramStart"/>
            <w:r w:rsidR="00BA4854" w:rsidRPr="007B5BE8">
              <w:rPr>
                <w:sz w:val="20"/>
                <w:szCs w:val="20"/>
              </w:rPr>
              <w:t>infrastruktura</w:t>
            </w:r>
            <w:r w:rsidRPr="007B5BE8">
              <w:rPr>
                <w:sz w:val="20"/>
                <w:szCs w:val="20"/>
              </w:rPr>
              <w:t>,  veřejná</w:t>
            </w:r>
            <w:proofErr w:type="gramEnd"/>
            <w:r w:rsidRPr="007B5BE8">
              <w:rPr>
                <w:sz w:val="20"/>
                <w:szCs w:val="20"/>
              </w:rPr>
              <w:t xml:space="preserve"> prostr</w:t>
            </w:r>
            <w:r w:rsidR="00BA4854" w:rsidRPr="007B5BE8">
              <w:rPr>
                <w:sz w:val="20"/>
                <w:szCs w:val="20"/>
              </w:rPr>
              <w:t>anství a plochy okrasné zeleně</w:t>
            </w:r>
            <w:r w:rsidRPr="007B5BE8">
              <w:rPr>
                <w:sz w:val="20"/>
                <w:szCs w:val="20"/>
              </w:rPr>
              <w:t>,  parkoviště pro osobní automobily.</w:t>
            </w:r>
          </w:p>
          <w:p w14:paraId="15C3230D" w14:textId="77777777" w:rsidR="004931B9" w:rsidRPr="007B5BE8" w:rsidRDefault="004931B9" w:rsidP="007A4120">
            <w:pPr>
              <w:ind w:left="237" w:hanging="237"/>
              <w:rPr>
                <w:sz w:val="20"/>
                <w:szCs w:val="20"/>
              </w:rPr>
            </w:pPr>
            <w:r w:rsidRPr="007B5BE8">
              <w:rPr>
                <w:sz w:val="20"/>
                <w:szCs w:val="20"/>
                <w:u w:val="single"/>
              </w:rPr>
              <w:t>Nepřípustné využití</w:t>
            </w:r>
            <w:r w:rsidRPr="007B5BE8">
              <w:rPr>
                <w:sz w:val="20"/>
                <w:szCs w:val="20"/>
              </w:rPr>
              <w:t xml:space="preserve">: pozemky bydlení v rodinných a bytových domech, pozemky staveb pro rodinnou rekreaci, veškeré stavby a činnosti nesouvisející s hlavním a </w:t>
            </w:r>
            <w:proofErr w:type="gramStart"/>
            <w:r w:rsidRPr="007B5BE8">
              <w:rPr>
                <w:sz w:val="20"/>
                <w:szCs w:val="20"/>
              </w:rPr>
              <w:t>přípustným  využitím</w:t>
            </w:r>
            <w:proofErr w:type="gramEnd"/>
            <w:r w:rsidRPr="007B5BE8">
              <w:rPr>
                <w:sz w:val="20"/>
                <w:szCs w:val="20"/>
              </w:rPr>
              <w:t>, zejména stavby pro výrobu, skladování a velkoobchod, občanské vybavení vyššího významu,  dopravní terminály a centra dopravních služeb, malé i velké stavby odpadového hospodářství.</w:t>
            </w:r>
          </w:p>
          <w:p w14:paraId="7A24637D" w14:textId="77777777" w:rsidR="004931B9" w:rsidRPr="007B5BE8" w:rsidRDefault="004931B9" w:rsidP="00220E81">
            <w:pPr>
              <w:ind w:left="237" w:hanging="237"/>
              <w:rPr>
                <w:sz w:val="20"/>
                <w:szCs w:val="20"/>
              </w:rPr>
            </w:pPr>
            <w:r w:rsidRPr="007B5BE8">
              <w:rPr>
                <w:sz w:val="20"/>
                <w:szCs w:val="20"/>
                <w:u w:val="single"/>
              </w:rPr>
              <w:t>Podmínky prostorového uspořádání</w:t>
            </w:r>
            <w:r w:rsidRPr="007B5BE8">
              <w:rPr>
                <w:sz w:val="20"/>
                <w:szCs w:val="20"/>
              </w:rPr>
              <w:t>: připouští se objekty jednopodlažní.</w:t>
            </w:r>
          </w:p>
          <w:p w14:paraId="6109B456" w14:textId="77777777" w:rsidR="004931B9" w:rsidRPr="007B5BE8" w:rsidRDefault="004931B9" w:rsidP="00220E81">
            <w:pPr>
              <w:ind w:left="474" w:hanging="237"/>
              <w:rPr>
                <w:sz w:val="20"/>
                <w:szCs w:val="20"/>
              </w:rPr>
            </w:pPr>
            <w:r w:rsidRPr="007B5BE8">
              <w:rPr>
                <w:bCs/>
                <w:sz w:val="20"/>
                <w:szCs w:val="20"/>
              </w:rPr>
              <w:t>Koeficient zastavění plochy se nestanovuje.</w:t>
            </w:r>
          </w:p>
        </w:tc>
      </w:tr>
      <w:tr w:rsidR="004931B9" w:rsidRPr="007B5BE8" w14:paraId="4860F292" w14:textId="77777777">
        <w:tc>
          <w:tcPr>
            <w:tcW w:w="1108" w:type="dxa"/>
            <w:vAlign w:val="center"/>
          </w:tcPr>
          <w:p w14:paraId="6BCBF65E" w14:textId="77777777" w:rsidR="004931B9" w:rsidRPr="007B5BE8" w:rsidRDefault="004931B9" w:rsidP="00B5645F">
            <w:pPr>
              <w:ind w:firstLine="0"/>
              <w:jc w:val="center"/>
              <w:rPr>
                <w:b/>
                <w:szCs w:val="22"/>
              </w:rPr>
            </w:pPr>
            <w:r w:rsidRPr="007B5BE8">
              <w:rPr>
                <w:b/>
                <w:szCs w:val="22"/>
              </w:rPr>
              <w:t>SO</w:t>
            </w:r>
          </w:p>
        </w:tc>
        <w:tc>
          <w:tcPr>
            <w:tcW w:w="2922" w:type="dxa"/>
            <w:vAlign w:val="center"/>
          </w:tcPr>
          <w:p w14:paraId="0AB7691D" w14:textId="77777777" w:rsidR="004931B9" w:rsidRPr="007B5BE8" w:rsidRDefault="004931B9" w:rsidP="00B5645F">
            <w:pPr>
              <w:ind w:firstLine="0"/>
              <w:jc w:val="left"/>
            </w:pPr>
            <w:r w:rsidRPr="007B5BE8">
              <w:rPr>
                <w:bCs/>
                <w:caps/>
                <w:sz w:val="20"/>
                <w:szCs w:val="20"/>
              </w:rPr>
              <w:t>plochy Smíšené OBYTNÉ</w:t>
            </w:r>
          </w:p>
        </w:tc>
        <w:tc>
          <w:tcPr>
            <w:tcW w:w="5400" w:type="dxa"/>
          </w:tcPr>
          <w:p w14:paraId="394845D7" w14:textId="77777777" w:rsidR="004931B9" w:rsidRPr="007B5BE8" w:rsidRDefault="004931B9" w:rsidP="00B5645F">
            <w:pPr>
              <w:ind w:left="237" w:hanging="237"/>
              <w:rPr>
                <w:sz w:val="20"/>
                <w:szCs w:val="20"/>
              </w:rPr>
            </w:pPr>
            <w:r w:rsidRPr="007B5BE8">
              <w:rPr>
                <w:sz w:val="20"/>
                <w:szCs w:val="20"/>
                <w:u w:val="single"/>
              </w:rPr>
              <w:t>Hlavní využití</w:t>
            </w:r>
            <w:r w:rsidRPr="007B5BE8">
              <w:rPr>
                <w:sz w:val="20"/>
                <w:szCs w:val="20"/>
              </w:rPr>
              <w:t xml:space="preserve">: </w:t>
            </w:r>
            <w:r w:rsidRPr="007B5BE8">
              <w:rPr>
                <w:sz w:val="20"/>
              </w:rPr>
              <w:t>pozemky staveb pro bydlení, pozemky staveb pro občanské vybavení místního významu.</w:t>
            </w:r>
          </w:p>
          <w:p w14:paraId="24AC2DD0" w14:textId="77777777" w:rsidR="004931B9" w:rsidRPr="007B5BE8" w:rsidRDefault="004931B9" w:rsidP="00B5645F">
            <w:pPr>
              <w:ind w:left="237" w:hanging="237"/>
              <w:rPr>
                <w:sz w:val="20"/>
                <w:szCs w:val="20"/>
              </w:rPr>
            </w:pPr>
            <w:r w:rsidRPr="007B5BE8">
              <w:rPr>
                <w:sz w:val="20"/>
                <w:szCs w:val="20"/>
                <w:u w:val="single"/>
              </w:rPr>
              <w:t>Přípustné využití</w:t>
            </w:r>
            <w:r w:rsidRPr="007B5BE8">
              <w:rPr>
                <w:sz w:val="20"/>
                <w:szCs w:val="20"/>
              </w:rPr>
              <w:t xml:space="preserve">: </w:t>
            </w:r>
            <w:r w:rsidR="00672E3F" w:rsidRPr="007B5BE8">
              <w:rPr>
                <w:sz w:val="20"/>
                <w:szCs w:val="20"/>
              </w:rPr>
              <w:t xml:space="preserve">bydlení pro seniory a osoby se zdravotním postižením, </w:t>
            </w:r>
            <w:r w:rsidRPr="007B5BE8">
              <w:rPr>
                <w:sz w:val="20"/>
                <w:szCs w:val="20"/>
              </w:rPr>
              <w:t xml:space="preserve">pozemky staveb pro rodinnou rekreaci, </w:t>
            </w:r>
            <w:r w:rsidR="007D4519" w:rsidRPr="007B5BE8">
              <w:rPr>
                <w:sz w:val="20"/>
                <w:szCs w:val="20"/>
              </w:rPr>
              <w:t>veřejná dopravní a technická infrastruktura, související dopravní a technická infrastruktura</w:t>
            </w:r>
            <w:r w:rsidRPr="007B5BE8">
              <w:rPr>
                <w:sz w:val="20"/>
                <w:szCs w:val="20"/>
              </w:rPr>
              <w:t>, veřejná prostranství a plochy okrasné a r</w:t>
            </w:r>
            <w:r w:rsidR="007D4519" w:rsidRPr="007B5BE8">
              <w:rPr>
                <w:sz w:val="20"/>
                <w:szCs w:val="20"/>
              </w:rPr>
              <w:t xml:space="preserve">ekreační zeleně, dětská </w:t>
            </w:r>
            <w:proofErr w:type="gramStart"/>
            <w:r w:rsidR="007D4519" w:rsidRPr="007B5BE8">
              <w:rPr>
                <w:sz w:val="20"/>
                <w:szCs w:val="20"/>
              </w:rPr>
              <w:t>hřiště</w:t>
            </w:r>
            <w:r w:rsidRPr="007B5BE8">
              <w:rPr>
                <w:sz w:val="20"/>
                <w:szCs w:val="20"/>
              </w:rPr>
              <w:t>,  parkoviště</w:t>
            </w:r>
            <w:proofErr w:type="gramEnd"/>
            <w:r w:rsidRPr="007B5BE8">
              <w:rPr>
                <w:sz w:val="20"/>
                <w:szCs w:val="20"/>
              </w:rPr>
              <w:t xml:space="preserve"> pro osobní automobily o velikosti do 20 parkovacích míst, rodinné vinné </w:t>
            </w:r>
            <w:r w:rsidRPr="007B5BE8">
              <w:rPr>
                <w:sz w:val="20"/>
                <w:szCs w:val="20"/>
              </w:rPr>
              <w:lastRenderedPageBreak/>
              <w:t>sklepy.</w:t>
            </w:r>
          </w:p>
          <w:p w14:paraId="7C663CD5" w14:textId="77777777" w:rsidR="004931B9" w:rsidRPr="007B5BE8" w:rsidRDefault="004931B9" w:rsidP="00B5645F">
            <w:pPr>
              <w:ind w:left="237" w:hanging="237"/>
              <w:rPr>
                <w:sz w:val="20"/>
                <w:szCs w:val="20"/>
              </w:rPr>
            </w:pPr>
            <w:r w:rsidRPr="007B5BE8">
              <w:rPr>
                <w:sz w:val="20"/>
                <w:szCs w:val="20"/>
                <w:u w:val="single"/>
              </w:rPr>
              <w:t>Nepřípustné využití</w:t>
            </w:r>
            <w:r w:rsidRPr="007B5BE8">
              <w:rPr>
                <w:sz w:val="20"/>
                <w:szCs w:val="20"/>
              </w:rPr>
              <w:t xml:space="preserve">: </w:t>
            </w:r>
            <w:r w:rsidR="00D9559C" w:rsidRPr="007B5BE8">
              <w:rPr>
                <w:sz w:val="20"/>
                <w:szCs w:val="20"/>
              </w:rPr>
              <w:t xml:space="preserve">nadlimitní stavby, zařízení a činnosti, </w:t>
            </w:r>
            <w:r w:rsidRPr="007B5BE8">
              <w:rPr>
                <w:sz w:val="20"/>
                <w:szCs w:val="20"/>
              </w:rPr>
              <w:t>veškeré stavby a činnosti nesouvisející s h</w:t>
            </w:r>
            <w:r w:rsidR="00B32A90" w:rsidRPr="007B5BE8">
              <w:rPr>
                <w:sz w:val="20"/>
                <w:szCs w:val="20"/>
              </w:rPr>
              <w:t xml:space="preserve">lavním a </w:t>
            </w:r>
            <w:proofErr w:type="gramStart"/>
            <w:r w:rsidR="00B32A90" w:rsidRPr="007B5BE8">
              <w:rPr>
                <w:sz w:val="20"/>
                <w:szCs w:val="20"/>
              </w:rPr>
              <w:t>přípustným  využitím</w:t>
            </w:r>
            <w:proofErr w:type="gramEnd"/>
            <w:r w:rsidR="00B32A90" w:rsidRPr="007B5BE8">
              <w:rPr>
                <w:sz w:val="20"/>
                <w:szCs w:val="20"/>
              </w:rPr>
              <w:t>.</w:t>
            </w:r>
          </w:p>
          <w:p w14:paraId="7938A106" w14:textId="77777777" w:rsidR="004931B9" w:rsidRPr="007B5BE8" w:rsidRDefault="004931B9" w:rsidP="00B5645F">
            <w:pPr>
              <w:ind w:left="237" w:hanging="237"/>
              <w:rPr>
                <w:sz w:val="20"/>
              </w:rPr>
            </w:pPr>
            <w:r w:rsidRPr="007B5BE8">
              <w:rPr>
                <w:sz w:val="20"/>
                <w:u w:val="single"/>
              </w:rPr>
              <w:t>Podmíněně přípustné využití</w:t>
            </w:r>
            <w:r w:rsidRPr="007B5BE8">
              <w:rPr>
                <w:sz w:val="20"/>
              </w:rPr>
              <w:t xml:space="preserve">: pozemky pro občanské vybavení vyššího významu a pozemky nerušící výroby – obojí za podmínky, že svým charakterem a kapacitou významně nezvýší dopravní zátěž v obytném území a </w:t>
            </w:r>
            <w:proofErr w:type="gramStart"/>
            <w:r w:rsidRPr="007B5BE8">
              <w:rPr>
                <w:sz w:val="20"/>
              </w:rPr>
              <w:t>pokud  bude</w:t>
            </w:r>
            <w:proofErr w:type="gramEnd"/>
            <w:r w:rsidRPr="007B5BE8">
              <w:rPr>
                <w:sz w:val="20"/>
              </w:rPr>
              <w:t xml:space="preserve"> v navazujícím řízení prokázáno respektování požadavků týkajících se chráněného venkovního prostoru, chráněného vnitřního prostoru staveb a chráněného venkovního prostoru staveb </w:t>
            </w:r>
          </w:p>
          <w:p w14:paraId="0C8667E2" w14:textId="77777777" w:rsidR="004931B9" w:rsidRPr="007B5BE8" w:rsidRDefault="004931B9" w:rsidP="00B5645F">
            <w:pPr>
              <w:ind w:left="237" w:hanging="237"/>
              <w:rPr>
                <w:sz w:val="20"/>
                <w:szCs w:val="20"/>
              </w:rPr>
            </w:pPr>
            <w:r w:rsidRPr="007B5BE8">
              <w:rPr>
                <w:sz w:val="20"/>
                <w:szCs w:val="20"/>
                <w:u w:val="single"/>
              </w:rPr>
              <w:t>Podmínky prostorového uspořádání</w:t>
            </w:r>
            <w:r w:rsidRPr="007B5BE8">
              <w:rPr>
                <w:sz w:val="20"/>
                <w:szCs w:val="20"/>
              </w:rPr>
              <w:t xml:space="preserve">: připouští se objekty o výšce do 2 nadzemních podlaží, </w:t>
            </w:r>
            <w:r w:rsidR="00241FF8" w:rsidRPr="007B5BE8">
              <w:rPr>
                <w:sz w:val="20"/>
                <w:szCs w:val="20"/>
              </w:rPr>
              <w:t>pokud není v kapitole I.C.6 uvedeno u jednotlivých zastavitelných ploch jinak. U</w:t>
            </w:r>
            <w:r w:rsidRPr="007B5BE8">
              <w:rPr>
                <w:sz w:val="20"/>
                <w:szCs w:val="20"/>
              </w:rPr>
              <w:t xml:space="preserve"> objektů v souvislé uliční zástavbě musí podlažnost objektů zohlednit výšku okolních staveb, aby nebyla narušena architektonická jednota ulice jako celku.</w:t>
            </w:r>
          </w:p>
          <w:p w14:paraId="1B4BF097" w14:textId="77777777" w:rsidR="004931B9" w:rsidRPr="007B5BE8" w:rsidRDefault="004931B9" w:rsidP="00B5645F">
            <w:pPr>
              <w:ind w:left="474" w:hanging="237"/>
              <w:rPr>
                <w:bCs/>
                <w:sz w:val="20"/>
                <w:szCs w:val="20"/>
              </w:rPr>
            </w:pPr>
            <w:r w:rsidRPr="007B5BE8">
              <w:rPr>
                <w:bCs/>
                <w:sz w:val="20"/>
                <w:szCs w:val="20"/>
              </w:rPr>
              <w:t>Koeficient zastavění plochy se nestanovuje.</w:t>
            </w:r>
          </w:p>
          <w:p w14:paraId="4B59A021" w14:textId="77777777" w:rsidR="00292DF8" w:rsidRPr="007B5BE8" w:rsidRDefault="00292DF8" w:rsidP="00292DF8">
            <w:pPr>
              <w:ind w:left="223" w:firstLine="0"/>
              <w:rPr>
                <w:sz w:val="20"/>
              </w:rPr>
            </w:pPr>
            <w:r w:rsidRPr="007B5BE8">
              <w:rPr>
                <w:bCs/>
                <w:sz w:val="20"/>
                <w:szCs w:val="20"/>
              </w:rPr>
              <w:t>Stanovuje se rozmezí výměry pro vymezování staveb</w:t>
            </w:r>
            <w:r w:rsidR="000F4E43" w:rsidRPr="007B5BE8">
              <w:rPr>
                <w:bCs/>
                <w:sz w:val="20"/>
                <w:szCs w:val="20"/>
              </w:rPr>
              <w:t>ních pozemků pro rodinné domy: 5</w:t>
            </w:r>
            <w:r w:rsidRPr="007B5BE8">
              <w:rPr>
                <w:bCs/>
                <w:sz w:val="20"/>
                <w:szCs w:val="20"/>
              </w:rPr>
              <w:t>00-1500 m2. Toto ustanovení se uplatňuje jen v zastavitelných plochách.</w:t>
            </w:r>
          </w:p>
        </w:tc>
      </w:tr>
      <w:tr w:rsidR="004931B9" w:rsidRPr="007B5BE8" w14:paraId="2E91CE53" w14:textId="77777777">
        <w:tc>
          <w:tcPr>
            <w:tcW w:w="1108" w:type="dxa"/>
            <w:vAlign w:val="center"/>
          </w:tcPr>
          <w:p w14:paraId="4A46AA0C" w14:textId="77777777" w:rsidR="004931B9" w:rsidRPr="007B5BE8" w:rsidRDefault="004931B9" w:rsidP="006D639C">
            <w:pPr>
              <w:ind w:firstLine="0"/>
              <w:jc w:val="center"/>
              <w:rPr>
                <w:b/>
                <w:szCs w:val="22"/>
              </w:rPr>
            </w:pPr>
            <w:proofErr w:type="spellStart"/>
            <w:r w:rsidRPr="007B5BE8">
              <w:rPr>
                <w:b/>
                <w:szCs w:val="22"/>
              </w:rPr>
              <w:lastRenderedPageBreak/>
              <w:t>SOm</w:t>
            </w:r>
            <w:proofErr w:type="spellEnd"/>
          </w:p>
        </w:tc>
        <w:tc>
          <w:tcPr>
            <w:tcW w:w="2922" w:type="dxa"/>
            <w:vAlign w:val="center"/>
          </w:tcPr>
          <w:p w14:paraId="13F6747D" w14:textId="77777777" w:rsidR="004931B9" w:rsidRPr="007B5BE8" w:rsidRDefault="004931B9" w:rsidP="006D639C">
            <w:pPr>
              <w:ind w:firstLine="0"/>
              <w:jc w:val="left"/>
            </w:pPr>
            <w:r w:rsidRPr="007B5BE8">
              <w:rPr>
                <w:bCs/>
                <w:caps/>
                <w:sz w:val="20"/>
                <w:szCs w:val="20"/>
              </w:rPr>
              <w:t xml:space="preserve">plochy Smíšené </w:t>
            </w:r>
            <w:proofErr w:type="gramStart"/>
            <w:r w:rsidRPr="007B5BE8">
              <w:rPr>
                <w:bCs/>
                <w:caps/>
                <w:sz w:val="20"/>
                <w:szCs w:val="20"/>
              </w:rPr>
              <w:t>OBYTNÉ - MĚSTSKÉ</w:t>
            </w:r>
            <w:proofErr w:type="gramEnd"/>
          </w:p>
        </w:tc>
        <w:tc>
          <w:tcPr>
            <w:tcW w:w="5400" w:type="dxa"/>
          </w:tcPr>
          <w:p w14:paraId="70DFA8FD" w14:textId="77777777" w:rsidR="004931B9" w:rsidRPr="007B5BE8" w:rsidRDefault="004931B9" w:rsidP="006D639C">
            <w:pPr>
              <w:ind w:left="237" w:hanging="237"/>
              <w:rPr>
                <w:sz w:val="20"/>
                <w:szCs w:val="20"/>
              </w:rPr>
            </w:pPr>
            <w:r w:rsidRPr="007B5BE8">
              <w:rPr>
                <w:sz w:val="20"/>
                <w:szCs w:val="20"/>
                <w:u w:val="single"/>
              </w:rPr>
              <w:t>Hlavní využití</w:t>
            </w:r>
            <w:r w:rsidRPr="007B5BE8">
              <w:rPr>
                <w:sz w:val="20"/>
                <w:szCs w:val="20"/>
              </w:rPr>
              <w:t xml:space="preserve">: </w:t>
            </w:r>
            <w:r w:rsidRPr="007B5BE8">
              <w:rPr>
                <w:sz w:val="20"/>
              </w:rPr>
              <w:t>pozemky staveb pro bydlení v bytových domech, pozemky staveb pro občanské vybavení místního významu.</w:t>
            </w:r>
          </w:p>
          <w:p w14:paraId="4F62D9FC" w14:textId="77777777" w:rsidR="004931B9" w:rsidRPr="007B5BE8" w:rsidRDefault="004931B9" w:rsidP="006D639C">
            <w:pPr>
              <w:ind w:left="237" w:hanging="237"/>
              <w:rPr>
                <w:sz w:val="20"/>
                <w:szCs w:val="20"/>
              </w:rPr>
            </w:pPr>
            <w:r w:rsidRPr="007B5BE8">
              <w:rPr>
                <w:sz w:val="20"/>
                <w:szCs w:val="20"/>
                <w:u w:val="single"/>
              </w:rPr>
              <w:t>Přípustné využití</w:t>
            </w:r>
            <w:r w:rsidRPr="007B5BE8">
              <w:rPr>
                <w:sz w:val="20"/>
                <w:szCs w:val="20"/>
              </w:rPr>
              <w:t xml:space="preserve">: rodinné domy, </w:t>
            </w:r>
            <w:r w:rsidR="00672E3F" w:rsidRPr="007B5BE8">
              <w:rPr>
                <w:sz w:val="20"/>
                <w:szCs w:val="20"/>
              </w:rPr>
              <w:t xml:space="preserve">bydlení pro seniory a osoby se zdravotním postižením, </w:t>
            </w:r>
            <w:r w:rsidR="007D4519" w:rsidRPr="007B5BE8">
              <w:rPr>
                <w:sz w:val="20"/>
                <w:szCs w:val="20"/>
              </w:rPr>
              <w:t xml:space="preserve">veřejná dopravní a technická infrastruktura, související dopravní a technická </w:t>
            </w:r>
            <w:proofErr w:type="gramStart"/>
            <w:r w:rsidR="007D4519" w:rsidRPr="007B5BE8">
              <w:rPr>
                <w:sz w:val="20"/>
                <w:szCs w:val="20"/>
              </w:rPr>
              <w:t>infrastruktura</w:t>
            </w:r>
            <w:r w:rsidRPr="007B5BE8">
              <w:rPr>
                <w:sz w:val="20"/>
                <w:szCs w:val="20"/>
              </w:rPr>
              <w:t>,  veřejná</w:t>
            </w:r>
            <w:proofErr w:type="gramEnd"/>
            <w:r w:rsidRPr="007B5BE8">
              <w:rPr>
                <w:sz w:val="20"/>
                <w:szCs w:val="20"/>
              </w:rPr>
              <w:t xml:space="preserve"> prostranství a plochy okrasné a r</w:t>
            </w:r>
            <w:r w:rsidR="007D4519" w:rsidRPr="007B5BE8">
              <w:rPr>
                <w:sz w:val="20"/>
                <w:szCs w:val="20"/>
              </w:rPr>
              <w:t>ekreační zeleně, dětská hřiště</w:t>
            </w:r>
            <w:r w:rsidRPr="007B5BE8">
              <w:rPr>
                <w:sz w:val="20"/>
                <w:szCs w:val="20"/>
              </w:rPr>
              <w:t>,  parkoviště pro osobní automobily o velikosti do 20 parkovacích míst.</w:t>
            </w:r>
          </w:p>
          <w:p w14:paraId="1E517DED" w14:textId="77777777" w:rsidR="004931B9" w:rsidRPr="007B5BE8" w:rsidRDefault="004931B9" w:rsidP="006D639C">
            <w:pPr>
              <w:ind w:left="237" w:hanging="237"/>
              <w:rPr>
                <w:sz w:val="20"/>
                <w:szCs w:val="20"/>
              </w:rPr>
            </w:pPr>
            <w:r w:rsidRPr="007B5BE8">
              <w:rPr>
                <w:sz w:val="20"/>
                <w:szCs w:val="20"/>
                <w:u w:val="single"/>
              </w:rPr>
              <w:t>Nepřípustné využití</w:t>
            </w:r>
            <w:r w:rsidRPr="007B5BE8">
              <w:rPr>
                <w:sz w:val="20"/>
                <w:szCs w:val="20"/>
              </w:rPr>
              <w:t xml:space="preserve">: </w:t>
            </w:r>
            <w:r w:rsidR="00D9559C" w:rsidRPr="007B5BE8">
              <w:rPr>
                <w:sz w:val="20"/>
                <w:szCs w:val="20"/>
              </w:rPr>
              <w:t>nadlimitní stavby, zařízení a činnosti,</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 zejména stavby pro výrobu, skladování a velkoobchod, dopravní terminály a centra dopravních služeb, malé i velké stavby odpadového hospodářství.</w:t>
            </w:r>
          </w:p>
          <w:p w14:paraId="3758BDB9" w14:textId="77777777" w:rsidR="004931B9" w:rsidRPr="007B5BE8" w:rsidRDefault="004931B9" w:rsidP="006D639C">
            <w:pPr>
              <w:ind w:left="237" w:hanging="237"/>
              <w:rPr>
                <w:sz w:val="20"/>
              </w:rPr>
            </w:pPr>
            <w:r w:rsidRPr="007B5BE8">
              <w:rPr>
                <w:sz w:val="20"/>
                <w:u w:val="single"/>
              </w:rPr>
              <w:t>Podmíněně přípustné využití</w:t>
            </w:r>
            <w:r w:rsidRPr="007B5BE8">
              <w:rPr>
                <w:sz w:val="20"/>
              </w:rPr>
              <w:t xml:space="preserve">: pozemky pro občanské vybavení vyššího významu a pozemky nerušící výroby – obojí za podmínky, že svým charakterem a kapacitou významně nezvýší dopravní zátěž v obytném území a </w:t>
            </w:r>
            <w:proofErr w:type="gramStart"/>
            <w:r w:rsidRPr="007B5BE8">
              <w:rPr>
                <w:sz w:val="20"/>
              </w:rPr>
              <w:t>pokud  bude</w:t>
            </w:r>
            <w:proofErr w:type="gramEnd"/>
            <w:r w:rsidRPr="007B5BE8">
              <w:rPr>
                <w:sz w:val="20"/>
              </w:rPr>
              <w:t xml:space="preserve"> v navazujícím řízení prokázáno respektování požadavků týkajících se chráněného venkovního prostoru, chráněného vnitřního prostoru staveb a chráně</w:t>
            </w:r>
            <w:r w:rsidR="00D77E14" w:rsidRPr="007B5BE8">
              <w:rPr>
                <w:sz w:val="20"/>
              </w:rPr>
              <w:t>ného venkovního prostoru staveb.</w:t>
            </w:r>
          </w:p>
          <w:p w14:paraId="627326C4" w14:textId="77777777" w:rsidR="004931B9" w:rsidRPr="007B5BE8" w:rsidRDefault="004931B9" w:rsidP="006D639C">
            <w:pPr>
              <w:ind w:left="237" w:hanging="237"/>
              <w:rPr>
                <w:sz w:val="20"/>
              </w:rPr>
            </w:pPr>
          </w:p>
          <w:p w14:paraId="76A30EC2" w14:textId="77777777" w:rsidR="004931B9" w:rsidRPr="007B5BE8" w:rsidRDefault="004931B9" w:rsidP="006D639C">
            <w:pPr>
              <w:ind w:left="237" w:hanging="237"/>
              <w:rPr>
                <w:sz w:val="20"/>
                <w:szCs w:val="20"/>
              </w:rPr>
            </w:pPr>
            <w:r w:rsidRPr="007B5BE8">
              <w:rPr>
                <w:sz w:val="20"/>
                <w:szCs w:val="20"/>
                <w:u w:val="single"/>
              </w:rPr>
              <w:t>Podmínky prostorového uspořádání</w:t>
            </w:r>
            <w:r w:rsidRPr="007B5BE8">
              <w:rPr>
                <w:sz w:val="20"/>
                <w:szCs w:val="20"/>
              </w:rPr>
              <w:t xml:space="preserve">: připouští se objekty o výšce do </w:t>
            </w:r>
            <w:r w:rsidR="002809C7" w:rsidRPr="007B5BE8">
              <w:rPr>
                <w:sz w:val="20"/>
                <w:szCs w:val="20"/>
              </w:rPr>
              <w:t>2</w:t>
            </w:r>
            <w:r w:rsidRPr="007B5BE8">
              <w:rPr>
                <w:sz w:val="20"/>
                <w:szCs w:val="20"/>
              </w:rPr>
              <w:t xml:space="preserve"> nadzemních podlaží, u objektů v souvislé uliční zástavbě musí podlažnost objektů zohlednit výšku okolních staveb, aby nebyla narušena architektonická jednota ulice jako celku.</w:t>
            </w:r>
          </w:p>
          <w:p w14:paraId="687A1558" w14:textId="77777777" w:rsidR="004931B9" w:rsidRPr="007B5BE8" w:rsidRDefault="004931B9" w:rsidP="006D639C">
            <w:pPr>
              <w:ind w:left="474" w:hanging="237"/>
              <w:rPr>
                <w:sz w:val="20"/>
              </w:rPr>
            </w:pPr>
            <w:r w:rsidRPr="007B5BE8">
              <w:rPr>
                <w:bCs/>
                <w:sz w:val="20"/>
                <w:szCs w:val="20"/>
              </w:rPr>
              <w:t>Koeficient zastavění plochy se nestanovuje.</w:t>
            </w:r>
          </w:p>
        </w:tc>
      </w:tr>
      <w:tr w:rsidR="0040113A" w:rsidRPr="007B5BE8" w14:paraId="628604D4" w14:textId="77777777">
        <w:tc>
          <w:tcPr>
            <w:tcW w:w="1108" w:type="dxa"/>
            <w:vAlign w:val="center"/>
          </w:tcPr>
          <w:p w14:paraId="2AA51B92" w14:textId="77777777" w:rsidR="0040113A" w:rsidRPr="007B5BE8" w:rsidRDefault="0040113A" w:rsidP="00F50FF6">
            <w:pPr>
              <w:ind w:firstLine="0"/>
              <w:jc w:val="center"/>
              <w:rPr>
                <w:b/>
                <w:szCs w:val="22"/>
              </w:rPr>
            </w:pPr>
            <w:proofErr w:type="spellStart"/>
            <w:r w:rsidRPr="007B5BE8">
              <w:rPr>
                <w:b/>
                <w:szCs w:val="22"/>
              </w:rPr>
              <w:t>SVs</w:t>
            </w:r>
            <w:proofErr w:type="spellEnd"/>
          </w:p>
        </w:tc>
        <w:tc>
          <w:tcPr>
            <w:tcW w:w="2922" w:type="dxa"/>
            <w:vAlign w:val="center"/>
          </w:tcPr>
          <w:p w14:paraId="1B1F8C94" w14:textId="77777777" w:rsidR="0040113A" w:rsidRPr="007B5BE8" w:rsidRDefault="0040113A" w:rsidP="00F50FF6">
            <w:pPr>
              <w:ind w:firstLine="0"/>
              <w:jc w:val="left"/>
            </w:pPr>
            <w:r w:rsidRPr="007B5BE8">
              <w:rPr>
                <w:caps/>
                <w:sz w:val="20"/>
                <w:szCs w:val="20"/>
              </w:rPr>
              <w:t>PLOCHY SMÍŠENÉ VÝROBNÍ – VINNÉ SKLEPY A REKREACE</w:t>
            </w:r>
          </w:p>
        </w:tc>
        <w:tc>
          <w:tcPr>
            <w:tcW w:w="5400" w:type="dxa"/>
          </w:tcPr>
          <w:p w14:paraId="2460C9C2" w14:textId="77777777" w:rsidR="0040113A" w:rsidRPr="007B5BE8" w:rsidRDefault="0040113A" w:rsidP="00F50FF6">
            <w:pPr>
              <w:ind w:left="237" w:hanging="237"/>
              <w:rPr>
                <w:sz w:val="20"/>
                <w:szCs w:val="20"/>
              </w:rPr>
            </w:pPr>
            <w:r w:rsidRPr="007B5BE8">
              <w:rPr>
                <w:sz w:val="20"/>
                <w:szCs w:val="20"/>
                <w:u w:val="single"/>
              </w:rPr>
              <w:t>Hlavní využití</w:t>
            </w:r>
            <w:r w:rsidRPr="007B5BE8">
              <w:rPr>
                <w:sz w:val="20"/>
                <w:szCs w:val="20"/>
              </w:rPr>
              <w:t xml:space="preserve">: rodinné vinné sklepy   </w:t>
            </w:r>
          </w:p>
          <w:p w14:paraId="3028CF99" w14:textId="77777777" w:rsidR="0040113A" w:rsidRPr="007B5BE8" w:rsidRDefault="0040113A" w:rsidP="00F50FF6">
            <w:pPr>
              <w:ind w:left="237" w:hanging="237"/>
              <w:rPr>
                <w:sz w:val="20"/>
                <w:szCs w:val="20"/>
              </w:rPr>
            </w:pPr>
            <w:r w:rsidRPr="007B5BE8">
              <w:rPr>
                <w:sz w:val="20"/>
                <w:szCs w:val="20"/>
                <w:u w:val="single"/>
              </w:rPr>
              <w:t>Přípustné využití</w:t>
            </w:r>
            <w:r w:rsidRPr="007B5BE8">
              <w:rPr>
                <w:sz w:val="20"/>
                <w:szCs w:val="20"/>
              </w:rPr>
              <w:t xml:space="preserve">: </w:t>
            </w:r>
            <w:r w:rsidR="00F338E3" w:rsidRPr="007B5BE8">
              <w:rPr>
                <w:sz w:val="20"/>
                <w:szCs w:val="20"/>
              </w:rPr>
              <w:t>veřejná dopravní a technická infrastruktura, související dopravní a technická infrastruktura</w:t>
            </w:r>
            <w:r w:rsidRPr="007B5BE8">
              <w:rPr>
                <w:sz w:val="20"/>
                <w:szCs w:val="20"/>
              </w:rPr>
              <w:t>, veřejná prostranství a plochy okrasné a r</w:t>
            </w:r>
            <w:r w:rsidR="00F338E3" w:rsidRPr="007B5BE8">
              <w:rPr>
                <w:sz w:val="20"/>
                <w:szCs w:val="20"/>
              </w:rPr>
              <w:t>ekreační zeleně, dětská hřiště</w:t>
            </w:r>
            <w:r w:rsidRPr="007B5BE8">
              <w:rPr>
                <w:sz w:val="20"/>
                <w:szCs w:val="20"/>
              </w:rPr>
              <w:t>, parkoviště pro osobní automobily.</w:t>
            </w:r>
          </w:p>
          <w:p w14:paraId="28B0FC4C" w14:textId="77777777" w:rsidR="0040113A" w:rsidRPr="007B5BE8" w:rsidRDefault="0040113A" w:rsidP="00F50FF6">
            <w:pPr>
              <w:ind w:left="237" w:hanging="237"/>
              <w:rPr>
                <w:sz w:val="20"/>
                <w:szCs w:val="20"/>
              </w:rPr>
            </w:pPr>
            <w:r w:rsidRPr="007B5BE8">
              <w:rPr>
                <w:sz w:val="20"/>
                <w:szCs w:val="20"/>
                <w:u w:val="single"/>
              </w:rPr>
              <w:t>Nepřípustné využití</w:t>
            </w:r>
            <w:r w:rsidRPr="007B5BE8">
              <w:rPr>
                <w:sz w:val="20"/>
                <w:szCs w:val="20"/>
              </w:rPr>
              <w:t xml:space="preserve">: </w:t>
            </w:r>
            <w:r w:rsidR="00D9559C" w:rsidRPr="007B5BE8">
              <w:rPr>
                <w:sz w:val="20"/>
                <w:szCs w:val="20"/>
              </w:rPr>
              <w:t>nadlimitní stavby, zařízení a činnosti</w:t>
            </w:r>
            <w:r w:rsidRPr="007B5BE8">
              <w:rPr>
                <w:sz w:val="20"/>
                <w:szCs w:val="20"/>
              </w:rPr>
              <w:t xml:space="preserve">.  Dále veškeré stavby a činnosti nesouvisející s hlavním a </w:t>
            </w:r>
            <w:proofErr w:type="gramStart"/>
            <w:r w:rsidRPr="007B5BE8">
              <w:rPr>
                <w:sz w:val="20"/>
                <w:szCs w:val="20"/>
              </w:rPr>
              <w:lastRenderedPageBreak/>
              <w:t>přípustným  využitím</w:t>
            </w:r>
            <w:proofErr w:type="gramEnd"/>
            <w:r w:rsidRPr="007B5BE8">
              <w:rPr>
                <w:sz w:val="20"/>
                <w:szCs w:val="20"/>
              </w:rPr>
              <w:t>, zejména stavby pro výrobu,  občanské vybavení vyššího významu,  dopravní terminály a centra dopravních služeb, malé i velké stavby odpadového hospodářství.</w:t>
            </w:r>
          </w:p>
          <w:p w14:paraId="28CBAFAD" w14:textId="77777777" w:rsidR="0040113A" w:rsidRPr="007B5BE8" w:rsidRDefault="0040113A" w:rsidP="00F50FF6">
            <w:pPr>
              <w:ind w:left="237" w:hanging="237"/>
              <w:rPr>
                <w:sz w:val="20"/>
                <w:szCs w:val="20"/>
              </w:rPr>
            </w:pPr>
            <w:r w:rsidRPr="007B5BE8">
              <w:rPr>
                <w:sz w:val="20"/>
                <w:szCs w:val="20"/>
                <w:u w:val="single"/>
              </w:rPr>
              <w:t>Podmíněně přípustné využití</w:t>
            </w:r>
            <w:r w:rsidRPr="007B5BE8">
              <w:rPr>
                <w:sz w:val="20"/>
                <w:szCs w:val="20"/>
              </w:rPr>
              <w:t xml:space="preserve">: </w:t>
            </w:r>
          </w:p>
          <w:p w14:paraId="291F3EF0" w14:textId="77777777" w:rsidR="0040113A" w:rsidRPr="007B5BE8" w:rsidRDefault="0040113A" w:rsidP="00F50FF6">
            <w:pPr>
              <w:ind w:left="237" w:hanging="14"/>
              <w:rPr>
                <w:sz w:val="20"/>
                <w:szCs w:val="20"/>
              </w:rPr>
            </w:pPr>
            <w:r w:rsidRPr="007B5BE8">
              <w:rPr>
                <w:sz w:val="20"/>
              </w:rPr>
              <w:t>o</w:t>
            </w:r>
            <w:r w:rsidRPr="007B5BE8">
              <w:rPr>
                <w:sz w:val="20"/>
                <w:szCs w:val="20"/>
              </w:rPr>
              <w:t>bčanské vybavení místního významu – pouze typy zařízení související s hlavním využitím (např. maloobchodní, ubytovací a stravovací zařízení), za podmínky, že:</w:t>
            </w:r>
          </w:p>
          <w:p w14:paraId="2EBE54C8" w14:textId="77777777" w:rsidR="0040113A" w:rsidRPr="007B5BE8" w:rsidRDefault="0040113A" w:rsidP="00556420">
            <w:pPr>
              <w:numPr>
                <w:ilvl w:val="0"/>
                <w:numId w:val="17"/>
              </w:numPr>
              <w:rPr>
                <w:sz w:val="20"/>
                <w:szCs w:val="20"/>
              </w:rPr>
            </w:pPr>
            <w:r w:rsidRPr="007B5BE8">
              <w:rPr>
                <w:sz w:val="20"/>
                <w:szCs w:val="20"/>
              </w:rPr>
              <w:t xml:space="preserve">Nejmenší šířka veřejného prostranství, jehož součástí je pozemní komunikace zpřístupňující </w:t>
            </w:r>
            <w:r w:rsidR="000F4E43" w:rsidRPr="007B5BE8">
              <w:rPr>
                <w:sz w:val="20"/>
                <w:szCs w:val="20"/>
              </w:rPr>
              <w:t xml:space="preserve">stavební </w:t>
            </w:r>
            <w:r w:rsidRPr="007B5BE8">
              <w:rPr>
                <w:sz w:val="20"/>
                <w:szCs w:val="20"/>
              </w:rPr>
              <w:t>pozemek je 8 m, při jednosměrném provozu lze</w:t>
            </w:r>
            <w:r w:rsidR="000F4E43" w:rsidRPr="007B5BE8">
              <w:rPr>
                <w:sz w:val="20"/>
                <w:szCs w:val="20"/>
              </w:rPr>
              <w:t xml:space="preserve"> tuto šířku snížit až na 6,5 m,</w:t>
            </w:r>
          </w:p>
          <w:p w14:paraId="56C73D18" w14:textId="77777777" w:rsidR="007A11FA" w:rsidRPr="007B5BE8" w:rsidRDefault="007A11FA" w:rsidP="00556420">
            <w:pPr>
              <w:numPr>
                <w:ilvl w:val="0"/>
                <w:numId w:val="17"/>
              </w:numPr>
              <w:rPr>
                <w:sz w:val="20"/>
                <w:szCs w:val="20"/>
              </w:rPr>
            </w:pPr>
            <w:r w:rsidRPr="007B5BE8">
              <w:rPr>
                <w:sz w:val="20"/>
                <w:szCs w:val="20"/>
              </w:rPr>
              <w:t>ke každé stavbě objektu občanského vybavení musí vést zpevněná pozemní komunikace se šířkou vozovky nejméně 3,0 m, jejíž umístění a technické řešení umožní bezpečnou dostupnost zástavby technikou jednotek požární ochrany,</w:t>
            </w:r>
          </w:p>
          <w:p w14:paraId="347FA3A7" w14:textId="77777777" w:rsidR="0040113A" w:rsidRPr="007B5BE8" w:rsidRDefault="0040113A" w:rsidP="00556420">
            <w:pPr>
              <w:numPr>
                <w:ilvl w:val="0"/>
                <w:numId w:val="17"/>
              </w:numPr>
              <w:rPr>
                <w:sz w:val="20"/>
                <w:szCs w:val="20"/>
              </w:rPr>
            </w:pPr>
            <w:r w:rsidRPr="007B5BE8">
              <w:rPr>
                <w:sz w:val="20"/>
                <w:szCs w:val="20"/>
              </w:rPr>
              <w:t>V navazujícím řízení bude prokázáno řešení ploch pro dopravu v klidu (parkování a odstavování vozidel) při motorizaci 1:2,5</w:t>
            </w:r>
          </w:p>
          <w:p w14:paraId="1FB600A8" w14:textId="77777777" w:rsidR="0040113A" w:rsidRPr="007B5BE8" w:rsidRDefault="0040113A" w:rsidP="00556420">
            <w:pPr>
              <w:numPr>
                <w:ilvl w:val="0"/>
                <w:numId w:val="17"/>
              </w:numPr>
              <w:rPr>
                <w:sz w:val="20"/>
                <w:szCs w:val="20"/>
              </w:rPr>
            </w:pPr>
            <w:r w:rsidRPr="007B5BE8">
              <w:rPr>
                <w:sz w:val="20"/>
                <w:szCs w:val="20"/>
              </w:rPr>
              <w:t xml:space="preserve">Pozemek určený pro občanskou vybavenost lze připojit na základní </w:t>
            </w:r>
            <w:r w:rsidR="004739A5" w:rsidRPr="007B5BE8">
              <w:rPr>
                <w:sz w:val="20"/>
                <w:szCs w:val="20"/>
              </w:rPr>
              <w:t>veřejnou technickou infrastrukturu</w:t>
            </w:r>
            <w:r w:rsidRPr="007B5BE8">
              <w:rPr>
                <w:sz w:val="20"/>
                <w:szCs w:val="20"/>
              </w:rPr>
              <w:t xml:space="preserve"> (vodovod, </w:t>
            </w:r>
            <w:r w:rsidR="004739A5" w:rsidRPr="007B5BE8">
              <w:rPr>
                <w:sz w:val="20"/>
                <w:szCs w:val="20"/>
              </w:rPr>
              <w:t xml:space="preserve">kanalizace, </w:t>
            </w:r>
            <w:proofErr w:type="spellStart"/>
            <w:proofErr w:type="gramStart"/>
            <w:r w:rsidRPr="007B5BE8">
              <w:rPr>
                <w:sz w:val="20"/>
                <w:szCs w:val="20"/>
              </w:rPr>
              <w:t>el.energie</w:t>
            </w:r>
            <w:proofErr w:type="spellEnd"/>
            <w:proofErr w:type="gramEnd"/>
            <w:r w:rsidRPr="007B5BE8">
              <w:rPr>
                <w:sz w:val="20"/>
                <w:szCs w:val="20"/>
              </w:rPr>
              <w:t>)</w:t>
            </w:r>
          </w:p>
          <w:p w14:paraId="2443EF58" w14:textId="77777777" w:rsidR="0040113A" w:rsidRPr="007B5BE8" w:rsidRDefault="0040113A" w:rsidP="00556420">
            <w:pPr>
              <w:numPr>
                <w:ilvl w:val="0"/>
                <w:numId w:val="17"/>
              </w:numPr>
              <w:rPr>
                <w:sz w:val="20"/>
                <w:szCs w:val="20"/>
              </w:rPr>
            </w:pPr>
            <w:r w:rsidRPr="007B5BE8">
              <w:rPr>
                <w:sz w:val="20"/>
                <w:szCs w:val="20"/>
              </w:rPr>
              <w:t>V navazujícím řízení bude prokázáno řešení nakládání s tuhými i tekutými odpady, v souladu se zákonnými předpisy</w:t>
            </w:r>
            <w:r w:rsidR="004739A5" w:rsidRPr="007B5BE8">
              <w:rPr>
                <w:sz w:val="20"/>
                <w:szCs w:val="20"/>
              </w:rPr>
              <w:t>.</w:t>
            </w:r>
          </w:p>
          <w:p w14:paraId="5D41D34A" w14:textId="77777777" w:rsidR="0040113A" w:rsidRPr="007B5BE8" w:rsidRDefault="0040113A" w:rsidP="00F50FF6">
            <w:pPr>
              <w:ind w:left="237" w:hanging="14"/>
              <w:rPr>
                <w:sz w:val="20"/>
              </w:rPr>
            </w:pPr>
            <w:r w:rsidRPr="007B5BE8">
              <w:rPr>
                <w:sz w:val="20"/>
              </w:rPr>
              <w:t xml:space="preserve">Podmíněně přípustné jsou i vinařské provozovny – za podmínky prokázání, že negativní vlivy na životní prostředí nepřesáhnou na hranici plochy </w:t>
            </w:r>
            <w:proofErr w:type="spellStart"/>
            <w:r w:rsidRPr="007B5BE8">
              <w:rPr>
                <w:sz w:val="20"/>
              </w:rPr>
              <w:t>SVs</w:t>
            </w:r>
            <w:proofErr w:type="spellEnd"/>
            <w:r w:rsidRPr="007B5BE8">
              <w:rPr>
                <w:sz w:val="20"/>
              </w:rPr>
              <w:t xml:space="preserve"> se sousedními plochami bydlení a plochami občanského vybavení hygienické limity</w:t>
            </w:r>
            <w:r w:rsidR="00076015" w:rsidRPr="007B5BE8">
              <w:rPr>
                <w:sz w:val="20"/>
              </w:rPr>
              <w:t xml:space="preserve"> a že architektonicko-objemové řešení staveb se přizpůsobí drobnému měřítku zástavby v lokalitě, tj. že větší stavby budou architektonicky rozčleněny na menší objemy)</w:t>
            </w:r>
            <w:r w:rsidRPr="007B5BE8">
              <w:rPr>
                <w:sz w:val="20"/>
              </w:rPr>
              <w:t>.</w:t>
            </w:r>
          </w:p>
          <w:p w14:paraId="4153B34C" w14:textId="77777777" w:rsidR="0040113A" w:rsidRPr="007B5BE8" w:rsidRDefault="0040113A" w:rsidP="00F50FF6">
            <w:pPr>
              <w:ind w:firstLine="0"/>
              <w:rPr>
                <w:sz w:val="20"/>
                <w:szCs w:val="20"/>
              </w:rPr>
            </w:pPr>
            <w:r w:rsidRPr="007B5BE8">
              <w:rPr>
                <w:sz w:val="20"/>
                <w:szCs w:val="20"/>
              </w:rPr>
              <w:t xml:space="preserve">Prostorové regulativy: </w:t>
            </w:r>
          </w:p>
          <w:p w14:paraId="43123649" w14:textId="77777777" w:rsidR="0040113A" w:rsidRPr="007B5BE8" w:rsidRDefault="0040113A" w:rsidP="00556420">
            <w:pPr>
              <w:numPr>
                <w:ilvl w:val="0"/>
                <w:numId w:val="17"/>
              </w:numPr>
              <w:rPr>
                <w:sz w:val="20"/>
                <w:szCs w:val="20"/>
              </w:rPr>
            </w:pPr>
            <w:r w:rsidRPr="007B5BE8">
              <w:rPr>
                <w:sz w:val="20"/>
                <w:szCs w:val="20"/>
              </w:rPr>
              <w:t>Připouští se objekty o výšce do dvou nadzemních podlaží</w:t>
            </w:r>
          </w:p>
          <w:p w14:paraId="2CB979E5" w14:textId="77777777" w:rsidR="0040113A" w:rsidRPr="007B5BE8" w:rsidRDefault="0040113A" w:rsidP="00556420">
            <w:pPr>
              <w:numPr>
                <w:ilvl w:val="0"/>
                <w:numId w:val="17"/>
              </w:numPr>
              <w:rPr>
                <w:sz w:val="20"/>
                <w:szCs w:val="20"/>
              </w:rPr>
            </w:pPr>
            <w:r w:rsidRPr="007B5BE8">
              <w:rPr>
                <w:sz w:val="20"/>
                <w:szCs w:val="20"/>
              </w:rPr>
              <w:t>Stavby a změny staveb nesmí narušit architektonickou jednotu celku (souvislou zástavbu ulice)</w:t>
            </w:r>
          </w:p>
        </w:tc>
      </w:tr>
      <w:tr w:rsidR="0040113A" w:rsidRPr="007B5BE8" w14:paraId="205DA62E" w14:textId="77777777">
        <w:tc>
          <w:tcPr>
            <w:tcW w:w="1108" w:type="dxa"/>
            <w:vAlign w:val="center"/>
          </w:tcPr>
          <w:p w14:paraId="4A743386" w14:textId="77777777" w:rsidR="0040113A" w:rsidRPr="007B5BE8" w:rsidRDefault="0040113A" w:rsidP="00F50FF6">
            <w:pPr>
              <w:ind w:firstLine="0"/>
              <w:jc w:val="center"/>
              <w:rPr>
                <w:b/>
                <w:szCs w:val="22"/>
              </w:rPr>
            </w:pPr>
            <w:proofErr w:type="spellStart"/>
            <w:r w:rsidRPr="007B5BE8">
              <w:rPr>
                <w:b/>
                <w:szCs w:val="22"/>
              </w:rPr>
              <w:lastRenderedPageBreak/>
              <w:t>SVv</w:t>
            </w:r>
            <w:proofErr w:type="spellEnd"/>
          </w:p>
        </w:tc>
        <w:tc>
          <w:tcPr>
            <w:tcW w:w="2922" w:type="dxa"/>
            <w:vAlign w:val="center"/>
          </w:tcPr>
          <w:p w14:paraId="66E974D8" w14:textId="77777777" w:rsidR="0040113A" w:rsidRPr="007B5BE8" w:rsidRDefault="0040113A" w:rsidP="00F50FF6">
            <w:pPr>
              <w:ind w:firstLine="0"/>
              <w:jc w:val="left"/>
            </w:pPr>
            <w:r w:rsidRPr="007B5BE8">
              <w:rPr>
                <w:caps/>
                <w:sz w:val="20"/>
                <w:szCs w:val="20"/>
              </w:rPr>
              <w:t>PLOCHY SMÍŠENÉ VÝROBNÍ – VINAŘSKÉ PROVOZOVNY</w:t>
            </w:r>
          </w:p>
        </w:tc>
        <w:tc>
          <w:tcPr>
            <w:tcW w:w="5400" w:type="dxa"/>
          </w:tcPr>
          <w:p w14:paraId="25346227" w14:textId="77777777" w:rsidR="0040113A" w:rsidRPr="007B5BE8" w:rsidRDefault="0040113A" w:rsidP="00F50FF6">
            <w:pPr>
              <w:ind w:left="237" w:hanging="237"/>
              <w:rPr>
                <w:sz w:val="20"/>
                <w:szCs w:val="20"/>
              </w:rPr>
            </w:pPr>
            <w:r w:rsidRPr="007B5BE8">
              <w:rPr>
                <w:sz w:val="20"/>
                <w:szCs w:val="20"/>
                <w:u w:val="single"/>
              </w:rPr>
              <w:t>Hlavní využití</w:t>
            </w:r>
            <w:r w:rsidRPr="007B5BE8">
              <w:rPr>
                <w:sz w:val="20"/>
                <w:szCs w:val="20"/>
              </w:rPr>
              <w:t xml:space="preserve">: vinařské provozovny   </w:t>
            </w:r>
          </w:p>
          <w:p w14:paraId="65A64A48" w14:textId="77777777" w:rsidR="0040113A" w:rsidRPr="007B5BE8" w:rsidRDefault="0040113A" w:rsidP="00F50FF6">
            <w:pPr>
              <w:ind w:left="237" w:hanging="237"/>
              <w:rPr>
                <w:sz w:val="20"/>
                <w:szCs w:val="20"/>
              </w:rPr>
            </w:pPr>
            <w:r w:rsidRPr="007B5BE8">
              <w:rPr>
                <w:sz w:val="20"/>
                <w:szCs w:val="20"/>
                <w:u w:val="single"/>
              </w:rPr>
              <w:t>Přípustné využití</w:t>
            </w:r>
            <w:r w:rsidRPr="007B5BE8">
              <w:rPr>
                <w:sz w:val="20"/>
                <w:szCs w:val="20"/>
              </w:rPr>
              <w:t xml:space="preserve">: </w:t>
            </w:r>
            <w:r w:rsidR="002A48D5" w:rsidRPr="007B5BE8">
              <w:rPr>
                <w:sz w:val="20"/>
                <w:szCs w:val="20"/>
              </w:rPr>
              <w:t xml:space="preserve">veřejná dopravní a technická infrastruktura, související dopravní a technická </w:t>
            </w:r>
            <w:proofErr w:type="gramStart"/>
            <w:r w:rsidR="002A48D5" w:rsidRPr="007B5BE8">
              <w:rPr>
                <w:sz w:val="20"/>
                <w:szCs w:val="20"/>
              </w:rPr>
              <w:t>infrastruktura</w:t>
            </w:r>
            <w:r w:rsidRPr="007B5BE8">
              <w:rPr>
                <w:sz w:val="20"/>
                <w:szCs w:val="20"/>
              </w:rPr>
              <w:t>,  veřejná</w:t>
            </w:r>
            <w:proofErr w:type="gramEnd"/>
            <w:r w:rsidRPr="007B5BE8">
              <w:rPr>
                <w:sz w:val="20"/>
                <w:szCs w:val="20"/>
              </w:rPr>
              <w:t xml:space="preserve"> prostranství a plo</w:t>
            </w:r>
            <w:r w:rsidR="002A48D5" w:rsidRPr="007B5BE8">
              <w:rPr>
                <w:sz w:val="20"/>
                <w:szCs w:val="20"/>
              </w:rPr>
              <w:t>chy okrasné a rekreační zeleně</w:t>
            </w:r>
            <w:r w:rsidRPr="007B5BE8">
              <w:rPr>
                <w:sz w:val="20"/>
                <w:szCs w:val="20"/>
              </w:rPr>
              <w:t>, parkoviště pro osobní i nákladní automobily a zemědělské stroje.</w:t>
            </w:r>
          </w:p>
          <w:p w14:paraId="377C9D60" w14:textId="77777777" w:rsidR="0040113A" w:rsidRPr="007B5BE8" w:rsidRDefault="0040113A" w:rsidP="00F50FF6">
            <w:pPr>
              <w:ind w:left="237" w:hanging="237"/>
              <w:rPr>
                <w:sz w:val="20"/>
                <w:szCs w:val="20"/>
              </w:rPr>
            </w:pPr>
            <w:r w:rsidRPr="007B5BE8">
              <w:rPr>
                <w:sz w:val="20"/>
                <w:szCs w:val="20"/>
                <w:u w:val="single"/>
              </w:rPr>
              <w:t>Nepřípustné využití</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 zejména stavby pro zdravotnictví, školství, stavby pro průmyslovou výrobu, zemědělskou živočišnou výrobu (ustájení zvířat), občanské vybavení vyššího významu,  dopravní terminály a centra dopravních služeb, malé i velké stavby odpadového hospodářství.</w:t>
            </w:r>
          </w:p>
          <w:p w14:paraId="42AE30F6" w14:textId="77777777" w:rsidR="0040113A" w:rsidRPr="007B5BE8" w:rsidRDefault="0040113A" w:rsidP="00F50FF6">
            <w:pPr>
              <w:ind w:left="237" w:hanging="237"/>
              <w:rPr>
                <w:sz w:val="20"/>
                <w:szCs w:val="20"/>
              </w:rPr>
            </w:pPr>
            <w:r w:rsidRPr="007B5BE8">
              <w:rPr>
                <w:sz w:val="20"/>
                <w:szCs w:val="20"/>
                <w:u w:val="single"/>
              </w:rPr>
              <w:t>Podmíněně přípustné využití</w:t>
            </w:r>
            <w:r w:rsidRPr="007B5BE8">
              <w:rPr>
                <w:sz w:val="20"/>
                <w:szCs w:val="20"/>
              </w:rPr>
              <w:t xml:space="preserve">: </w:t>
            </w:r>
          </w:p>
          <w:p w14:paraId="2F9912FA" w14:textId="77777777" w:rsidR="0040113A" w:rsidRPr="007B5BE8" w:rsidRDefault="0040113A" w:rsidP="00F50FF6">
            <w:pPr>
              <w:ind w:left="237" w:hanging="14"/>
              <w:rPr>
                <w:sz w:val="20"/>
                <w:szCs w:val="20"/>
              </w:rPr>
            </w:pPr>
            <w:r w:rsidRPr="007B5BE8">
              <w:rPr>
                <w:sz w:val="20"/>
              </w:rPr>
              <w:t xml:space="preserve">Stavby pro </w:t>
            </w:r>
            <w:r w:rsidR="004739A5" w:rsidRPr="007B5BE8">
              <w:rPr>
                <w:sz w:val="20"/>
              </w:rPr>
              <w:t xml:space="preserve">bydlení a </w:t>
            </w:r>
            <w:r w:rsidRPr="007B5BE8">
              <w:rPr>
                <w:sz w:val="20"/>
              </w:rPr>
              <w:t>o</w:t>
            </w:r>
            <w:r w:rsidRPr="007B5BE8">
              <w:rPr>
                <w:sz w:val="20"/>
                <w:szCs w:val="20"/>
              </w:rPr>
              <w:t>bčanské vybavení místního významu – pouze typy zařízení související s hlavním využitím (např. maloobchodní, ubytovací a stravovací zařízení), za podmínky, že:</w:t>
            </w:r>
          </w:p>
          <w:p w14:paraId="1E79D0D9" w14:textId="77777777" w:rsidR="0040113A" w:rsidRPr="007B5BE8" w:rsidRDefault="0040113A" w:rsidP="00556420">
            <w:pPr>
              <w:numPr>
                <w:ilvl w:val="0"/>
                <w:numId w:val="17"/>
              </w:numPr>
              <w:rPr>
                <w:sz w:val="20"/>
                <w:szCs w:val="20"/>
              </w:rPr>
            </w:pPr>
            <w:r w:rsidRPr="007B5BE8">
              <w:rPr>
                <w:sz w:val="20"/>
                <w:szCs w:val="20"/>
              </w:rPr>
              <w:t xml:space="preserve">Nejmenší šířka veřejného prostranství, jehož součástí je </w:t>
            </w:r>
            <w:r w:rsidRPr="007B5BE8">
              <w:rPr>
                <w:sz w:val="20"/>
                <w:szCs w:val="20"/>
              </w:rPr>
              <w:lastRenderedPageBreak/>
              <w:t xml:space="preserve">pozemní komunikace zpřístupňující </w:t>
            </w:r>
            <w:r w:rsidR="004739A5" w:rsidRPr="007B5BE8">
              <w:rPr>
                <w:sz w:val="20"/>
                <w:szCs w:val="20"/>
              </w:rPr>
              <w:t xml:space="preserve">stavební </w:t>
            </w:r>
            <w:r w:rsidRPr="007B5BE8">
              <w:rPr>
                <w:sz w:val="20"/>
                <w:szCs w:val="20"/>
              </w:rPr>
              <w:t>pozemek</w:t>
            </w:r>
            <w:r w:rsidR="004739A5" w:rsidRPr="007B5BE8">
              <w:rPr>
                <w:sz w:val="20"/>
                <w:szCs w:val="20"/>
              </w:rPr>
              <w:t>,</w:t>
            </w:r>
            <w:r w:rsidRPr="007B5BE8">
              <w:rPr>
                <w:sz w:val="20"/>
                <w:szCs w:val="20"/>
              </w:rPr>
              <w:t xml:space="preserve"> je 8 m, při jednosměrném provozu lze</w:t>
            </w:r>
            <w:r w:rsidR="004739A5" w:rsidRPr="007B5BE8">
              <w:rPr>
                <w:sz w:val="20"/>
                <w:szCs w:val="20"/>
              </w:rPr>
              <w:t xml:space="preserve"> tuto šířku snížit až na 6,5 m,</w:t>
            </w:r>
          </w:p>
          <w:p w14:paraId="424DC802" w14:textId="77777777" w:rsidR="0040113A" w:rsidRPr="007B5BE8" w:rsidRDefault="0040113A" w:rsidP="00556420">
            <w:pPr>
              <w:numPr>
                <w:ilvl w:val="0"/>
                <w:numId w:val="17"/>
              </w:numPr>
              <w:rPr>
                <w:sz w:val="20"/>
                <w:szCs w:val="20"/>
              </w:rPr>
            </w:pPr>
            <w:r w:rsidRPr="007B5BE8">
              <w:rPr>
                <w:sz w:val="20"/>
                <w:szCs w:val="20"/>
              </w:rPr>
              <w:t>V navazujícím řízení bude prokázáno řešení ploch pro dopravu v klidu (parkování a odstavování vozidel) při motorizaci 1:2,5</w:t>
            </w:r>
          </w:p>
          <w:p w14:paraId="3CFED0E4" w14:textId="77777777" w:rsidR="0040113A" w:rsidRPr="007B5BE8" w:rsidRDefault="0040113A" w:rsidP="00556420">
            <w:pPr>
              <w:numPr>
                <w:ilvl w:val="0"/>
                <w:numId w:val="17"/>
              </w:numPr>
              <w:rPr>
                <w:sz w:val="20"/>
                <w:szCs w:val="20"/>
              </w:rPr>
            </w:pPr>
            <w:r w:rsidRPr="007B5BE8">
              <w:rPr>
                <w:sz w:val="20"/>
                <w:szCs w:val="20"/>
              </w:rPr>
              <w:t xml:space="preserve">Pozemek určený pro občanskou vybavenost lze připojit na základní </w:t>
            </w:r>
            <w:r w:rsidR="004739A5" w:rsidRPr="007B5BE8">
              <w:rPr>
                <w:sz w:val="20"/>
                <w:szCs w:val="20"/>
              </w:rPr>
              <w:t>technickou infrastrukturu</w:t>
            </w:r>
            <w:r w:rsidRPr="007B5BE8">
              <w:rPr>
                <w:sz w:val="20"/>
                <w:szCs w:val="20"/>
              </w:rPr>
              <w:t xml:space="preserve"> (vodovod, </w:t>
            </w:r>
            <w:r w:rsidR="004739A5" w:rsidRPr="007B5BE8">
              <w:rPr>
                <w:sz w:val="20"/>
                <w:szCs w:val="20"/>
              </w:rPr>
              <w:t xml:space="preserve">kanalizace, </w:t>
            </w:r>
            <w:proofErr w:type="spellStart"/>
            <w:proofErr w:type="gramStart"/>
            <w:r w:rsidRPr="007B5BE8">
              <w:rPr>
                <w:sz w:val="20"/>
                <w:szCs w:val="20"/>
              </w:rPr>
              <w:t>el.energie</w:t>
            </w:r>
            <w:proofErr w:type="spellEnd"/>
            <w:proofErr w:type="gramEnd"/>
            <w:r w:rsidRPr="007B5BE8">
              <w:rPr>
                <w:sz w:val="20"/>
                <w:szCs w:val="20"/>
              </w:rPr>
              <w:t>)</w:t>
            </w:r>
          </w:p>
          <w:p w14:paraId="16A07E57" w14:textId="77777777" w:rsidR="0040113A" w:rsidRPr="007B5BE8" w:rsidRDefault="0040113A" w:rsidP="00556420">
            <w:pPr>
              <w:numPr>
                <w:ilvl w:val="0"/>
                <w:numId w:val="17"/>
              </w:numPr>
              <w:rPr>
                <w:sz w:val="20"/>
                <w:szCs w:val="20"/>
              </w:rPr>
            </w:pPr>
            <w:r w:rsidRPr="007B5BE8">
              <w:rPr>
                <w:sz w:val="20"/>
                <w:szCs w:val="20"/>
              </w:rPr>
              <w:t>V navazujícím řízení bude prokázáno řešení nakládání s tuhými i tekutými odpady, v souladu se zákonnými předpisy</w:t>
            </w:r>
            <w:r w:rsidR="004739A5" w:rsidRPr="007B5BE8">
              <w:rPr>
                <w:sz w:val="20"/>
                <w:szCs w:val="20"/>
              </w:rPr>
              <w:t>.</w:t>
            </w:r>
          </w:p>
          <w:p w14:paraId="261B9C55" w14:textId="77777777" w:rsidR="0040113A" w:rsidRPr="007B5BE8" w:rsidRDefault="0040113A" w:rsidP="00556420">
            <w:pPr>
              <w:numPr>
                <w:ilvl w:val="0"/>
                <w:numId w:val="17"/>
              </w:numPr>
              <w:rPr>
                <w:sz w:val="20"/>
                <w:szCs w:val="20"/>
              </w:rPr>
            </w:pPr>
            <w:r w:rsidRPr="007B5BE8">
              <w:rPr>
                <w:sz w:val="20"/>
                <w:szCs w:val="20"/>
              </w:rPr>
              <w:t>Občanská vybavenost bude funkčně souviset s hlavním využitím (kupř. prodejna vína, vinárna).</w:t>
            </w:r>
          </w:p>
          <w:p w14:paraId="0C4942B9" w14:textId="77777777" w:rsidR="0040113A" w:rsidRPr="007B5BE8" w:rsidRDefault="0040113A" w:rsidP="00F50FF6">
            <w:pPr>
              <w:ind w:left="237" w:hanging="14"/>
              <w:rPr>
                <w:sz w:val="20"/>
              </w:rPr>
            </w:pPr>
            <w:r w:rsidRPr="007B5BE8">
              <w:rPr>
                <w:sz w:val="20"/>
              </w:rPr>
              <w:t xml:space="preserve">Stavby pro bydlení musí dále splňovat následující podmínky: bude se jednat o bydlení majitele či správce a v územním řízení, popřípadě v odůvodněných případech v dalších řízeních bude prokázáno, že v chráněných vnitřních prostorech staveb nebudou překračovány limity hluku stanovené právními předpisy na úseku veřejného zdraví. Současně se hygienické limity hluku pro chráněný venkovní prostor a chráněný venkovní prostor stavby na takovou stavbu nevztahují. Takové byty nelze pronajímat dalším osobám. </w:t>
            </w:r>
          </w:p>
          <w:p w14:paraId="71915E83" w14:textId="77777777" w:rsidR="0040113A" w:rsidRPr="007B5BE8" w:rsidRDefault="0040113A" w:rsidP="00F50FF6">
            <w:pPr>
              <w:ind w:left="237" w:hanging="14"/>
              <w:rPr>
                <w:sz w:val="20"/>
                <w:szCs w:val="20"/>
              </w:rPr>
            </w:pPr>
            <w:r w:rsidRPr="007B5BE8">
              <w:rPr>
                <w:sz w:val="20"/>
              </w:rPr>
              <w:t>Stavby pro ubytování jsou přípustné za podmínky, že umístění takových objektů umožní limity</w:t>
            </w:r>
            <w:r w:rsidR="00D97126" w:rsidRPr="007B5BE8">
              <w:rPr>
                <w:sz w:val="20"/>
              </w:rPr>
              <w:t xml:space="preserve"> znečištění prostředí</w:t>
            </w:r>
            <w:r w:rsidRPr="007B5BE8">
              <w:rPr>
                <w:sz w:val="20"/>
              </w:rPr>
              <w:t>.</w:t>
            </w:r>
          </w:p>
          <w:p w14:paraId="70E3C757" w14:textId="77777777" w:rsidR="0040113A" w:rsidRPr="007B5BE8" w:rsidRDefault="0040113A" w:rsidP="00F50FF6">
            <w:pPr>
              <w:ind w:firstLine="0"/>
              <w:rPr>
                <w:sz w:val="20"/>
                <w:szCs w:val="20"/>
              </w:rPr>
            </w:pPr>
            <w:r w:rsidRPr="007B5BE8">
              <w:rPr>
                <w:sz w:val="20"/>
                <w:szCs w:val="20"/>
              </w:rPr>
              <w:t xml:space="preserve">Prostorové regulativy: </w:t>
            </w:r>
          </w:p>
          <w:p w14:paraId="6D634944" w14:textId="77777777" w:rsidR="0040113A" w:rsidRPr="007B5BE8" w:rsidRDefault="0040113A" w:rsidP="00556420">
            <w:pPr>
              <w:numPr>
                <w:ilvl w:val="0"/>
                <w:numId w:val="18"/>
              </w:numPr>
              <w:rPr>
                <w:sz w:val="20"/>
                <w:szCs w:val="20"/>
              </w:rPr>
            </w:pPr>
            <w:r w:rsidRPr="007B5BE8">
              <w:rPr>
                <w:sz w:val="20"/>
                <w:szCs w:val="20"/>
              </w:rPr>
              <w:t>Připouští se objekty o výšce do jednoho nadzemního podlaží</w:t>
            </w:r>
          </w:p>
          <w:p w14:paraId="14FEAEDD" w14:textId="77777777" w:rsidR="0040113A" w:rsidRPr="007B5BE8" w:rsidRDefault="0040113A" w:rsidP="00F50FF6">
            <w:pPr>
              <w:ind w:left="237" w:hanging="237"/>
              <w:rPr>
                <w:sz w:val="20"/>
                <w:szCs w:val="20"/>
              </w:rPr>
            </w:pPr>
            <w:r w:rsidRPr="007B5BE8">
              <w:rPr>
                <w:sz w:val="20"/>
                <w:szCs w:val="20"/>
              </w:rPr>
              <w:t>Stavby a změny staveb nesmí narušit architektonickou jednotu celku (souvislou zástavbu ulice)</w:t>
            </w:r>
          </w:p>
          <w:p w14:paraId="09872330" w14:textId="77777777" w:rsidR="0040113A" w:rsidRPr="007B5BE8" w:rsidRDefault="0040113A" w:rsidP="00F50FF6">
            <w:pPr>
              <w:ind w:firstLine="0"/>
              <w:rPr>
                <w:sz w:val="20"/>
                <w:szCs w:val="20"/>
                <w:u w:val="single"/>
              </w:rPr>
            </w:pPr>
            <w:r w:rsidRPr="007B5BE8">
              <w:rPr>
                <w:bCs/>
                <w:sz w:val="20"/>
                <w:szCs w:val="20"/>
              </w:rPr>
              <w:t>Koeficient zastavění plochy se u návrhové plochy Z41 stanovuje na KZP=0,6.</w:t>
            </w:r>
          </w:p>
        </w:tc>
      </w:tr>
      <w:tr w:rsidR="00E53BBD" w:rsidRPr="007B5BE8" w14:paraId="7D94D310" w14:textId="77777777">
        <w:tc>
          <w:tcPr>
            <w:tcW w:w="1108" w:type="dxa"/>
            <w:vAlign w:val="center"/>
          </w:tcPr>
          <w:p w14:paraId="43BCFFF6" w14:textId="77777777" w:rsidR="00E53BBD" w:rsidRPr="007B5BE8" w:rsidRDefault="00E53BBD" w:rsidP="00770669">
            <w:pPr>
              <w:ind w:firstLine="0"/>
              <w:jc w:val="center"/>
              <w:rPr>
                <w:b/>
                <w:szCs w:val="22"/>
              </w:rPr>
            </w:pPr>
            <w:r w:rsidRPr="007B5BE8">
              <w:rPr>
                <w:b/>
                <w:szCs w:val="22"/>
              </w:rPr>
              <w:lastRenderedPageBreak/>
              <w:t>VS</w:t>
            </w:r>
          </w:p>
        </w:tc>
        <w:tc>
          <w:tcPr>
            <w:tcW w:w="2922" w:type="dxa"/>
            <w:vAlign w:val="center"/>
          </w:tcPr>
          <w:p w14:paraId="44B4649F" w14:textId="77777777" w:rsidR="00E53BBD" w:rsidRPr="007B5BE8" w:rsidRDefault="00E53BBD" w:rsidP="00EB45CF">
            <w:pPr>
              <w:ind w:firstLine="0"/>
              <w:jc w:val="left"/>
            </w:pPr>
            <w:r w:rsidRPr="007B5BE8">
              <w:rPr>
                <w:caps/>
                <w:sz w:val="20"/>
                <w:szCs w:val="20"/>
              </w:rPr>
              <w:t xml:space="preserve">plochy VÝROBY </w:t>
            </w:r>
            <w:proofErr w:type="gramStart"/>
            <w:r w:rsidRPr="007B5BE8">
              <w:rPr>
                <w:caps/>
                <w:sz w:val="20"/>
                <w:szCs w:val="20"/>
              </w:rPr>
              <w:t>A  skladovÁNÍ</w:t>
            </w:r>
            <w:proofErr w:type="gramEnd"/>
          </w:p>
        </w:tc>
        <w:tc>
          <w:tcPr>
            <w:tcW w:w="5400" w:type="dxa"/>
          </w:tcPr>
          <w:p w14:paraId="578502F3" w14:textId="77777777" w:rsidR="00E53BBD" w:rsidRPr="007B5BE8" w:rsidRDefault="00E53BBD" w:rsidP="006F624F">
            <w:pPr>
              <w:ind w:left="237" w:hanging="237"/>
              <w:rPr>
                <w:sz w:val="20"/>
                <w:szCs w:val="20"/>
              </w:rPr>
            </w:pPr>
            <w:r w:rsidRPr="007B5BE8">
              <w:rPr>
                <w:sz w:val="20"/>
                <w:szCs w:val="20"/>
                <w:u w:val="single"/>
              </w:rPr>
              <w:t>Hlavní využití</w:t>
            </w:r>
            <w:r w:rsidRPr="007B5BE8">
              <w:rPr>
                <w:sz w:val="20"/>
                <w:szCs w:val="20"/>
              </w:rPr>
              <w:t xml:space="preserve">: </w:t>
            </w:r>
            <w:r w:rsidR="00E311CF" w:rsidRPr="007B5BE8">
              <w:rPr>
                <w:sz w:val="20"/>
                <w:szCs w:val="20"/>
              </w:rPr>
              <w:t>rušící výroba</w:t>
            </w:r>
            <w:r w:rsidRPr="007B5BE8">
              <w:rPr>
                <w:sz w:val="20"/>
                <w:szCs w:val="20"/>
              </w:rPr>
              <w:t xml:space="preserve">. </w:t>
            </w:r>
          </w:p>
          <w:p w14:paraId="24CF004B" w14:textId="77777777" w:rsidR="00E53BBD" w:rsidRPr="007B5BE8" w:rsidRDefault="00E53BBD" w:rsidP="006F624F">
            <w:pPr>
              <w:ind w:left="237" w:hanging="237"/>
              <w:rPr>
                <w:sz w:val="20"/>
                <w:szCs w:val="20"/>
              </w:rPr>
            </w:pPr>
            <w:r w:rsidRPr="007B5BE8">
              <w:rPr>
                <w:sz w:val="20"/>
                <w:szCs w:val="20"/>
                <w:u w:val="single"/>
              </w:rPr>
              <w:t>Přípustné využití:</w:t>
            </w:r>
            <w:r w:rsidRPr="007B5BE8">
              <w:rPr>
                <w:sz w:val="20"/>
                <w:szCs w:val="20"/>
              </w:rPr>
              <w:t xml:space="preserve"> </w:t>
            </w:r>
            <w:r w:rsidR="0073326D" w:rsidRPr="007B5BE8">
              <w:rPr>
                <w:sz w:val="20"/>
                <w:szCs w:val="20"/>
              </w:rPr>
              <w:t>veřejná dopravní a technická infrastruktura, související dopravní a technická infrastruktura</w:t>
            </w:r>
            <w:r w:rsidRPr="007B5BE8">
              <w:rPr>
                <w:sz w:val="20"/>
                <w:szCs w:val="20"/>
              </w:rPr>
              <w:t xml:space="preserve">, veřejná prostranství a plochy okrasné zeleně, </w:t>
            </w:r>
            <w:r w:rsidR="008B5D08" w:rsidRPr="007B5BE8">
              <w:rPr>
                <w:sz w:val="20"/>
                <w:szCs w:val="20"/>
              </w:rPr>
              <w:t xml:space="preserve">vinařské provozovny, </w:t>
            </w:r>
            <w:r w:rsidRPr="007B5BE8">
              <w:rPr>
                <w:sz w:val="20"/>
                <w:szCs w:val="20"/>
              </w:rPr>
              <w:t xml:space="preserve">parkoviště a garáže pro automobily všeho druhu a stroje. Přípustné jsou rovněž </w:t>
            </w:r>
            <w:r w:rsidR="00A6531A" w:rsidRPr="007B5BE8">
              <w:rPr>
                <w:sz w:val="20"/>
                <w:szCs w:val="20"/>
              </w:rPr>
              <w:t>nerušící výroba</w:t>
            </w:r>
            <w:r w:rsidR="00F4700A" w:rsidRPr="007B5BE8">
              <w:rPr>
                <w:sz w:val="20"/>
                <w:szCs w:val="20"/>
              </w:rPr>
              <w:t>,</w:t>
            </w:r>
            <w:r w:rsidRPr="007B5BE8">
              <w:rPr>
                <w:sz w:val="20"/>
                <w:szCs w:val="20"/>
              </w:rPr>
              <w:t xml:space="preserve"> malé stavby odpadového hospodářství</w:t>
            </w:r>
            <w:r w:rsidR="00F4700A" w:rsidRPr="007B5BE8">
              <w:rPr>
                <w:sz w:val="20"/>
                <w:szCs w:val="20"/>
              </w:rPr>
              <w:t xml:space="preserve"> a centra dopravních služeb</w:t>
            </w:r>
            <w:r w:rsidRPr="007B5BE8">
              <w:rPr>
                <w:sz w:val="20"/>
                <w:szCs w:val="20"/>
              </w:rPr>
              <w:t>.</w:t>
            </w:r>
          </w:p>
          <w:p w14:paraId="344AF2D2" w14:textId="77777777" w:rsidR="00E53BBD" w:rsidRPr="007B5BE8" w:rsidRDefault="00E53BBD" w:rsidP="006F624F">
            <w:pPr>
              <w:ind w:left="237" w:hanging="237"/>
              <w:rPr>
                <w:sz w:val="20"/>
                <w:szCs w:val="20"/>
              </w:rPr>
            </w:pPr>
            <w:r w:rsidRPr="007B5BE8">
              <w:rPr>
                <w:sz w:val="20"/>
                <w:szCs w:val="20"/>
                <w:u w:val="single"/>
              </w:rPr>
              <w:t>Nepřípustné využití</w:t>
            </w:r>
            <w:r w:rsidRPr="007B5BE8">
              <w:rPr>
                <w:sz w:val="20"/>
                <w:szCs w:val="20"/>
              </w:rPr>
              <w:t xml:space="preserve">: veškeré stavby obytné a rekreační, zařízení péče o děti, školská zařízení, zdravotnická zařízení, sportovní zařízení, ubytovací </w:t>
            </w:r>
            <w:r w:rsidR="009A2FC9" w:rsidRPr="007B5BE8">
              <w:rPr>
                <w:sz w:val="20"/>
                <w:szCs w:val="20"/>
              </w:rPr>
              <w:t>zařízení</w:t>
            </w:r>
            <w:r w:rsidRPr="007B5BE8">
              <w:rPr>
                <w:sz w:val="20"/>
                <w:szCs w:val="20"/>
              </w:rPr>
              <w:t>, sociální služby, stavby a zařízení pro kulturu a církevní účely.</w:t>
            </w:r>
            <w:r w:rsidR="0066127A" w:rsidRPr="007B5BE8">
              <w:rPr>
                <w:sz w:val="20"/>
                <w:szCs w:val="20"/>
              </w:rPr>
              <w:t xml:space="preserve"> </w:t>
            </w:r>
            <w:r w:rsidR="0066127A" w:rsidRPr="007B5BE8">
              <w:rPr>
                <w:bCs/>
                <w:iCs/>
                <w:snapToGrid w:val="0"/>
                <w:sz w:val="20"/>
                <w:szCs w:val="20"/>
              </w:rPr>
              <w:t>S</w:t>
            </w:r>
            <w:r w:rsidR="0066127A" w:rsidRPr="007B5BE8">
              <w:rPr>
                <w:bCs/>
                <w:sz w:val="20"/>
                <w:szCs w:val="20"/>
              </w:rPr>
              <w:t xml:space="preserve">tavby, </w:t>
            </w:r>
            <w:r w:rsidR="0066127A" w:rsidRPr="007B5BE8">
              <w:rPr>
                <w:sz w:val="20"/>
                <w:szCs w:val="20"/>
              </w:rPr>
              <w:t xml:space="preserve">zařízení a činnosti, jejichž negativní účinky na veřejné zdraví a životní prostředí v souhrnu překračují nad přípustnou mez limity </w:t>
            </w:r>
            <w:r w:rsidR="00D97126" w:rsidRPr="007B5BE8">
              <w:rPr>
                <w:sz w:val="20"/>
                <w:szCs w:val="20"/>
              </w:rPr>
              <w:t xml:space="preserve">znečištění prostředí </w:t>
            </w:r>
            <w:r w:rsidR="0066127A" w:rsidRPr="007B5BE8">
              <w:rPr>
                <w:sz w:val="20"/>
                <w:szCs w:val="20"/>
              </w:rPr>
              <w:t xml:space="preserve">stanovené v souvisejících právních předpisech nebo takové důsledky vyvolávají druhotně (tj. vlivy vyplývající z provozu jednotlivých záměrů na předmětných plochách v souhrnu jednotlivých areálů nesmí zasahovat mimo vymezené  </w:t>
            </w:r>
            <w:r w:rsidR="0066127A" w:rsidRPr="007B5BE8">
              <w:rPr>
                <w:bCs/>
                <w:iCs/>
                <w:snapToGrid w:val="0"/>
                <w:sz w:val="20"/>
                <w:szCs w:val="20"/>
              </w:rPr>
              <w:t>ochranné pásmo maximálního možného vlivu výrobních areálů na životní prostředí,</w:t>
            </w:r>
            <w:r w:rsidR="0066127A" w:rsidRPr="007B5BE8">
              <w:rPr>
                <w:sz w:val="20"/>
                <w:szCs w:val="20"/>
              </w:rPr>
              <w:t xml:space="preserve"> resp. vlivy záměrů umístěných v ploše nesmí zasahovat mimo toto ochranné pásmo, a to ani v součtu kumulativních účinků všech záměrů v ploše umístěných).</w:t>
            </w:r>
          </w:p>
          <w:p w14:paraId="3A523742" w14:textId="77777777" w:rsidR="00057808" w:rsidRPr="007B5BE8" w:rsidRDefault="00E53BBD" w:rsidP="007B5BE8">
            <w:pPr>
              <w:ind w:left="237" w:hanging="237"/>
              <w:rPr>
                <w:sz w:val="20"/>
                <w:szCs w:val="20"/>
              </w:rPr>
            </w:pPr>
            <w:r w:rsidRPr="007B5BE8">
              <w:rPr>
                <w:sz w:val="20"/>
                <w:szCs w:val="20"/>
                <w:u w:val="single"/>
              </w:rPr>
              <w:t>Podmíněně přípustné využití</w:t>
            </w:r>
            <w:r w:rsidRPr="007B5BE8">
              <w:rPr>
                <w:sz w:val="20"/>
                <w:szCs w:val="20"/>
              </w:rPr>
              <w:t xml:space="preserve">: </w:t>
            </w:r>
            <w:r w:rsidR="00F40161" w:rsidRPr="007B5BE8">
              <w:rPr>
                <w:sz w:val="20"/>
                <w:szCs w:val="20"/>
              </w:rPr>
              <w:t xml:space="preserve">solární a </w:t>
            </w:r>
            <w:r w:rsidR="00BD45E4" w:rsidRPr="007B5BE8">
              <w:rPr>
                <w:sz w:val="20"/>
                <w:szCs w:val="20"/>
              </w:rPr>
              <w:t xml:space="preserve">fotovoltaické systémy – pouze na střechách objektů a nad parkovišti. Velkoobchodní a </w:t>
            </w:r>
            <w:r w:rsidR="00BD45E4" w:rsidRPr="007B5BE8">
              <w:rPr>
                <w:sz w:val="20"/>
                <w:szCs w:val="20"/>
              </w:rPr>
              <w:lastRenderedPageBreak/>
              <w:t xml:space="preserve">maloobchodní zařízení </w:t>
            </w:r>
            <w:proofErr w:type="gramStart"/>
            <w:r w:rsidR="00BD45E4" w:rsidRPr="007B5BE8">
              <w:rPr>
                <w:sz w:val="20"/>
                <w:szCs w:val="20"/>
              </w:rPr>
              <w:t xml:space="preserve">- </w:t>
            </w:r>
            <w:r w:rsidRPr="007B5BE8">
              <w:rPr>
                <w:sz w:val="20"/>
                <w:szCs w:val="20"/>
              </w:rPr>
              <w:t xml:space="preserve"> za</w:t>
            </w:r>
            <w:proofErr w:type="gramEnd"/>
            <w:r w:rsidRPr="007B5BE8">
              <w:rPr>
                <w:sz w:val="20"/>
                <w:szCs w:val="20"/>
              </w:rPr>
              <w:t xml:space="preserve"> podmínky, že prodejní sortiment budou tvořit převážně produkty vytvořené v dané ploše. Pozemky staveb pro zpracování odpadů (kompostárny, recyklační linky) - za podmínky, že jejich provoz nevyvolá nadměrný nárůst dopravy na místních komunikacích s funkcí obslužnou a komunikací se smíšeným provozem (D1) a že bude v navazujícím řízení prokázáno, že hluková zátěž vzniklá provozem zařízení a jeho dopravní obsluhou nepřekročí hodnoty stanovených hygienických limitů hluku pro chráněný venkovní prostor a chráněné ve</w:t>
            </w:r>
            <w:r w:rsidR="007B5BE8" w:rsidRPr="007B5BE8">
              <w:rPr>
                <w:sz w:val="20"/>
                <w:szCs w:val="20"/>
              </w:rPr>
              <w:t>nkovní prostory staveb v okolí.</w:t>
            </w:r>
          </w:p>
          <w:p w14:paraId="7F1EB810" w14:textId="2461DC5B" w:rsidR="00E53BBD" w:rsidRPr="007B5BE8" w:rsidRDefault="00E53BBD" w:rsidP="00102BF3">
            <w:pPr>
              <w:ind w:left="237" w:hanging="237"/>
              <w:rPr>
                <w:sz w:val="20"/>
                <w:szCs w:val="20"/>
              </w:rPr>
            </w:pPr>
            <w:bookmarkStart w:id="68" w:name="_Hlk67235949"/>
            <w:r w:rsidRPr="007B5BE8">
              <w:rPr>
                <w:sz w:val="20"/>
                <w:szCs w:val="20"/>
                <w:u w:val="single"/>
              </w:rPr>
              <w:t>Podmínky prostorového uspořádání</w:t>
            </w:r>
            <w:r w:rsidR="004739A5" w:rsidRPr="007B5BE8">
              <w:rPr>
                <w:sz w:val="20"/>
                <w:szCs w:val="20"/>
              </w:rPr>
              <w:t xml:space="preserve">: </w:t>
            </w:r>
            <w:r w:rsidR="004739A5" w:rsidRPr="00C115BA">
              <w:rPr>
                <w:color w:val="FF0000"/>
                <w:sz w:val="20"/>
                <w:szCs w:val="20"/>
              </w:rPr>
              <w:t xml:space="preserve">v plochách VS </w:t>
            </w:r>
            <w:r w:rsidRPr="00C115BA">
              <w:rPr>
                <w:color w:val="FF0000"/>
                <w:sz w:val="20"/>
                <w:szCs w:val="20"/>
              </w:rPr>
              <w:t>se připouští objekty o</w:t>
            </w:r>
            <w:del w:id="69" w:author="Milan Hučík" w:date="2021-03-21T16:19:00Z">
              <w:r w:rsidRPr="00C115BA" w:rsidDel="005B11AF">
                <w:rPr>
                  <w:color w:val="FF0000"/>
                  <w:sz w:val="20"/>
                  <w:szCs w:val="20"/>
                </w:rPr>
                <w:delText xml:space="preserve"> </w:delText>
              </w:r>
            </w:del>
            <w:del w:id="70" w:author="Milan Hučík" w:date="2021-03-21T15:32:00Z">
              <w:r w:rsidRPr="00C115BA" w:rsidDel="00FC1811">
                <w:rPr>
                  <w:color w:val="FF0000"/>
                  <w:sz w:val="20"/>
                  <w:szCs w:val="20"/>
                </w:rPr>
                <w:delText>výšce do</w:delText>
              </w:r>
            </w:del>
            <w:ins w:id="71" w:author="Milan Hučík" w:date="2021-03-21T15:32:00Z">
              <w:r w:rsidR="00FC1811" w:rsidRPr="00C115BA">
                <w:rPr>
                  <w:color w:val="FF0000"/>
                  <w:sz w:val="20"/>
                  <w:szCs w:val="20"/>
                </w:rPr>
                <w:t xml:space="preserve"> výškové hladině</w:t>
              </w:r>
            </w:ins>
            <w:r w:rsidRPr="00C115BA">
              <w:rPr>
                <w:color w:val="FF0000"/>
                <w:sz w:val="20"/>
                <w:szCs w:val="20"/>
              </w:rPr>
              <w:t xml:space="preserve"> </w:t>
            </w:r>
            <w:ins w:id="72" w:author="Milan Hučík" w:date="2021-03-21T15:32:00Z">
              <w:r w:rsidR="00FC1811" w:rsidRPr="00C115BA">
                <w:rPr>
                  <w:color w:val="FF0000"/>
                  <w:sz w:val="20"/>
                  <w:szCs w:val="20"/>
                </w:rPr>
                <w:t>0-</w:t>
              </w:r>
            </w:ins>
            <w:r w:rsidRPr="00C115BA">
              <w:rPr>
                <w:color w:val="FF0000"/>
                <w:sz w:val="20"/>
                <w:szCs w:val="20"/>
              </w:rPr>
              <w:t>1</w:t>
            </w:r>
            <w:r w:rsidR="004739A5" w:rsidRPr="00C115BA">
              <w:rPr>
                <w:color w:val="FF0000"/>
                <w:sz w:val="20"/>
                <w:szCs w:val="20"/>
              </w:rPr>
              <w:t>1</w:t>
            </w:r>
            <w:r w:rsidRPr="00C115BA">
              <w:rPr>
                <w:color w:val="FF0000"/>
                <w:sz w:val="20"/>
                <w:szCs w:val="20"/>
              </w:rPr>
              <w:t xml:space="preserve"> m</w:t>
            </w:r>
            <w:del w:id="73" w:author="Milan Hučík" w:date="2021-03-21T16:20:00Z">
              <w:r w:rsidRPr="00C115BA" w:rsidDel="005B11AF">
                <w:rPr>
                  <w:color w:val="FF0000"/>
                  <w:sz w:val="20"/>
                  <w:szCs w:val="20"/>
                </w:rPr>
                <w:delText xml:space="preserve"> (od upraveného terénu po hřeben střechy)</w:delText>
              </w:r>
            </w:del>
            <w:ins w:id="74" w:author="Milan Hučík" w:date="2021-03-21T15:33:00Z">
              <w:r w:rsidR="00FC1811" w:rsidRPr="00C115BA">
                <w:rPr>
                  <w:color w:val="FF0000"/>
                  <w:sz w:val="20"/>
                  <w:szCs w:val="20"/>
                </w:rPr>
                <w:t>, v ploše P02 o výškové hladině 0-18</w:t>
              </w:r>
            </w:ins>
            <w:ins w:id="75" w:author="Milan Hučík" w:date="2021-03-21T15:43:00Z">
              <w:r w:rsidR="006B0F29" w:rsidRPr="00C115BA">
                <w:rPr>
                  <w:color w:val="FF0000"/>
                  <w:sz w:val="20"/>
                  <w:szCs w:val="20"/>
                </w:rPr>
                <w:t xml:space="preserve"> </w:t>
              </w:r>
            </w:ins>
            <w:ins w:id="76" w:author="Milan Hučík" w:date="2021-03-21T15:33:00Z">
              <w:r w:rsidR="00FC1811" w:rsidRPr="00C115BA">
                <w:rPr>
                  <w:color w:val="FF0000"/>
                  <w:sz w:val="20"/>
                  <w:szCs w:val="20"/>
                </w:rPr>
                <w:t>m</w:t>
              </w:r>
            </w:ins>
            <w:ins w:id="77" w:author="Milan Hučík" w:date="2021-03-21T15:34:00Z">
              <w:r w:rsidR="00FC1811" w:rsidRPr="00C115BA">
                <w:rPr>
                  <w:color w:val="FF0000"/>
                  <w:sz w:val="20"/>
                  <w:szCs w:val="20"/>
                </w:rPr>
                <w:t xml:space="preserve"> s tím, že stavby v</w:t>
              </w:r>
            </w:ins>
            <w:ins w:id="78" w:author="Milan Hučík" w:date="2021-03-21T15:35:00Z">
              <w:r w:rsidR="00FC1811" w:rsidRPr="00C115BA">
                <w:rPr>
                  <w:color w:val="FF0000"/>
                  <w:sz w:val="20"/>
                  <w:szCs w:val="20"/>
                </w:rPr>
                <w:t xml:space="preserve">yšší než 11 m je nutné opatřit nátěry </w:t>
              </w:r>
            </w:ins>
            <w:ins w:id="79" w:author="Milan Hučík" w:date="2021-03-21T15:37:00Z">
              <w:r w:rsidR="00FC1811" w:rsidRPr="00C115BA">
                <w:rPr>
                  <w:color w:val="FF0000"/>
                  <w:sz w:val="20"/>
                  <w:szCs w:val="20"/>
                </w:rPr>
                <w:t>v</w:t>
              </w:r>
            </w:ins>
            <w:ins w:id="80" w:author="Milan Hučík" w:date="2021-03-21T15:48:00Z">
              <w:r w:rsidR="006B0F29" w:rsidRPr="00C115BA">
                <w:rPr>
                  <w:color w:val="FF0000"/>
                  <w:sz w:val="20"/>
                  <w:szCs w:val="20"/>
                </w:rPr>
                <w:t xml:space="preserve"> nevýrazných </w:t>
              </w:r>
            </w:ins>
            <w:ins w:id="81" w:author="Milan Hučík" w:date="2021-03-21T15:37:00Z">
              <w:r w:rsidR="00FC1811" w:rsidRPr="00C115BA">
                <w:rPr>
                  <w:color w:val="FF0000"/>
                  <w:sz w:val="20"/>
                  <w:szCs w:val="20"/>
                </w:rPr>
                <w:t>barvách</w:t>
              </w:r>
            </w:ins>
            <w:ins w:id="82" w:author="Milan Hučík" w:date="2021-03-21T15:48:00Z">
              <w:r w:rsidR="006B0F29" w:rsidRPr="00C115BA">
                <w:rPr>
                  <w:color w:val="FF0000"/>
                  <w:sz w:val="20"/>
                  <w:szCs w:val="20"/>
                </w:rPr>
                <w:t>, nejlépe</w:t>
              </w:r>
            </w:ins>
            <w:ins w:id="83" w:author="Milan Hučík" w:date="2021-03-21T15:35:00Z">
              <w:r w:rsidR="00FC1811" w:rsidRPr="00C115BA">
                <w:rPr>
                  <w:color w:val="FF0000"/>
                  <w:sz w:val="20"/>
                  <w:szCs w:val="20"/>
                </w:rPr>
                <w:t xml:space="preserve"> zemitých odstínů</w:t>
              </w:r>
            </w:ins>
            <w:ins w:id="84" w:author="Milan Hučík" w:date="2021-03-21T15:48:00Z">
              <w:r w:rsidR="006B0F29" w:rsidRPr="00C115BA">
                <w:rPr>
                  <w:color w:val="FF0000"/>
                  <w:sz w:val="20"/>
                  <w:szCs w:val="20"/>
                </w:rPr>
                <w:t xml:space="preserve"> (</w:t>
              </w:r>
            </w:ins>
            <w:ins w:id="85" w:author="Milan Hučík" w:date="2021-03-21T15:49:00Z">
              <w:r w:rsidR="006B0F29" w:rsidRPr="00C115BA">
                <w:rPr>
                  <w:color w:val="FF0000"/>
                  <w:sz w:val="20"/>
                  <w:szCs w:val="20"/>
                </w:rPr>
                <w:t xml:space="preserve">např. </w:t>
              </w:r>
            </w:ins>
            <w:ins w:id="86" w:author="Milan Hučík" w:date="2021-03-21T15:48:00Z">
              <w:r w:rsidR="006B0F29" w:rsidRPr="00C115BA">
                <w:rPr>
                  <w:color w:val="FF0000"/>
                  <w:sz w:val="20"/>
                  <w:szCs w:val="20"/>
                </w:rPr>
                <w:t>hněd</w:t>
              </w:r>
            </w:ins>
            <w:ins w:id="87" w:author="Milan Hučík" w:date="2021-03-21T15:49:00Z">
              <w:r w:rsidR="006B0F29" w:rsidRPr="00C115BA">
                <w:rPr>
                  <w:color w:val="FF0000"/>
                  <w:sz w:val="20"/>
                  <w:szCs w:val="20"/>
                </w:rPr>
                <w:t>é</w:t>
              </w:r>
            </w:ins>
            <w:ins w:id="88" w:author="Milan Hučík" w:date="2021-03-21T15:48:00Z">
              <w:r w:rsidR="006B0F29" w:rsidRPr="00C115BA">
                <w:rPr>
                  <w:color w:val="FF0000"/>
                  <w:sz w:val="20"/>
                  <w:szCs w:val="20"/>
                </w:rPr>
                <w:t>, béžov</w:t>
              </w:r>
            </w:ins>
            <w:ins w:id="89" w:author="Milan Hučík" w:date="2021-03-21T15:49:00Z">
              <w:r w:rsidR="006B0F29" w:rsidRPr="00C115BA">
                <w:rPr>
                  <w:color w:val="FF0000"/>
                  <w:sz w:val="20"/>
                  <w:szCs w:val="20"/>
                </w:rPr>
                <w:t>é</w:t>
              </w:r>
            </w:ins>
            <w:ins w:id="90" w:author="Milan Hučík" w:date="2021-03-21T15:48:00Z">
              <w:r w:rsidR="006B0F29" w:rsidRPr="00C115BA">
                <w:rPr>
                  <w:color w:val="FF0000"/>
                  <w:sz w:val="20"/>
                  <w:szCs w:val="20"/>
                </w:rPr>
                <w:t xml:space="preserve">, </w:t>
              </w:r>
            </w:ins>
            <w:ins w:id="91" w:author="Milan Hučík" w:date="2021-03-21T15:49:00Z">
              <w:r w:rsidR="006B0F29" w:rsidRPr="00C115BA">
                <w:rPr>
                  <w:color w:val="FF0000"/>
                  <w:sz w:val="20"/>
                  <w:szCs w:val="20"/>
                </w:rPr>
                <w:t>tmavší šedé, zelené)</w:t>
              </w:r>
            </w:ins>
            <w:ins w:id="92" w:author="Milan Hučík" w:date="2021-03-21T15:35:00Z">
              <w:r w:rsidR="00FC1811" w:rsidRPr="00C115BA">
                <w:rPr>
                  <w:color w:val="FF0000"/>
                  <w:sz w:val="20"/>
                  <w:szCs w:val="20"/>
                </w:rPr>
                <w:t xml:space="preserve">, které zajistí </w:t>
              </w:r>
            </w:ins>
            <w:ins w:id="93" w:author="Milan Hučík" w:date="2021-03-21T15:36:00Z">
              <w:r w:rsidR="00FC1811" w:rsidRPr="00C115BA">
                <w:rPr>
                  <w:color w:val="FF0000"/>
                  <w:sz w:val="20"/>
                  <w:szCs w:val="20"/>
                </w:rPr>
                <w:t>snížení jejich dominantního působení v dálkových pohledech</w:t>
              </w:r>
            </w:ins>
            <w:r w:rsidRPr="00C115BA">
              <w:rPr>
                <w:color w:val="FF0000"/>
                <w:sz w:val="20"/>
                <w:szCs w:val="20"/>
              </w:rPr>
              <w:t xml:space="preserve">. </w:t>
            </w:r>
            <w:r w:rsidR="00471F5E" w:rsidRPr="007B5BE8">
              <w:rPr>
                <w:sz w:val="20"/>
                <w:szCs w:val="20"/>
              </w:rPr>
              <w:t xml:space="preserve">Stávající vyšší stavby lze považovat za stabilizované, není ale přípustné je zvyšovat. </w:t>
            </w:r>
            <w:r w:rsidRPr="007B5BE8">
              <w:rPr>
                <w:sz w:val="20"/>
                <w:szCs w:val="20"/>
              </w:rPr>
              <w:t>Objemově rozsáhlé stavby nutno vhodným architektonickým způsobem rozčlenit na menší hmoty.</w:t>
            </w:r>
          </w:p>
          <w:p w14:paraId="58883CE4" w14:textId="77777777" w:rsidR="00E53BBD" w:rsidRPr="007B5BE8" w:rsidRDefault="00E53BBD" w:rsidP="00102BF3">
            <w:pPr>
              <w:ind w:left="474" w:hanging="237"/>
              <w:rPr>
                <w:sz w:val="20"/>
                <w:szCs w:val="20"/>
              </w:rPr>
            </w:pPr>
            <w:r w:rsidRPr="007B5BE8">
              <w:rPr>
                <w:bCs/>
                <w:sz w:val="20"/>
                <w:szCs w:val="20"/>
              </w:rPr>
              <w:t xml:space="preserve">Koeficient zastavění plochy se stanovuje pouze pro návrhové </w:t>
            </w:r>
            <w:proofErr w:type="gramStart"/>
            <w:r w:rsidRPr="007B5BE8">
              <w:rPr>
                <w:bCs/>
                <w:sz w:val="20"/>
                <w:szCs w:val="20"/>
              </w:rPr>
              <w:t>plochy,  na</w:t>
            </w:r>
            <w:proofErr w:type="gramEnd"/>
            <w:r w:rsidRPr="007B5BE8">
              <w:rPr>
                <w:bCs/>
                <w:sz w:val="20"/>
                <w:szCs w:val="20"/>
              </w:rPr>
              <w:t xml:space="preserve"> KZP=0,6.</w:t>
            </w:r>
            <w:bookmarkEnd w:id="68"/>
          </w:p>
        </w:tc>
      </w:tr>
      <w:tr w:rsidR="00E53BBD" w:rsidRPr="007B5BE8" w14:paraId="02927911" w14:textId="77777777">
        <w:tc>
          <w:tcPr>
            <w:tcW w:w="1108" w:type="dxa"/>
            <w:vAlign w:val="center"/>
          </w:tcPr>
          <w:p w14:paraId="5171FDA7" w14:textId="77777777" w:rsidR="00E53BBD" w:rsidRPr="007B5BE8" w:rsidRDefault="00E53BBD" w:rsidP="00770669">
            <w:pPr>
              <w:ind w:firstLine="0"/>
              <w:jc w:val="center"/>
              <w:rPr>
                <w:b/>
                <w:szCs w:val="22"/>
              </w:rPr>
            </w:pPr>
            <w:r w:rsidRPr="007B5BE8">
              <w:rPr>
                <w:b/>
                <w:szCs w:val="22"/>
              </w:rPr>
              <w:lastRenderedPageBreak/>
              <w:t>VD</w:t>
            </w:r>
          </w:p>
        </w:tc>
        <w:tc>
          <w:tcPr>
            <w:tcW w:w="2922" w:type="dxa"/>
            <w:vAlign w:val="center"/>
          </w:tcPr>
          <w:p w14:paraId="1D1CDECA" w14:textId="77777777" w:rsidR="00E53BBD" w:rsidRPr="007B5BE8" w:rsidRDefault="004D04DA" w:rsidP="00EB45CF">
            <w:pPr>
              <w:ind w:firstLine="0"/>
              <w:jc w:val="left"/>
            </w:pPr>
            <w:r w:rsidRPr="007B5BE8">
              <w:rPr>
                <w:caps/>
                <w:sz w:val="20"/>
                <w:szCs w:val="20"/>
              </w:rPr>
              <w:t xml:space="preserve">plochy VÝROBY </w:t>
            </w:r>
            <w:proofErr w:type="gramStart"/>
            <w:r w:rsidRPr="007B5BE8">
              <w:rPr>
                <w:caps/>
                <w:sz w:val="20"/>
                <w:szCs w:val="20"/>
              </w:rPr>
              <w:t>A  skladovÁNÍ</w:t>
            </w:r>
            <w:proofErr w:type="gramEnd"/>
            <w:r w:rsidRPr="007B5BE8">
              <w:rPr>
                <w:caps/>
                <w:sz w:val="20"/>
                <w:szCs w:val="20"/>
              </w:rPr>
              <w:t xml:space="preserve"> – výroba drobná</w:t>
            </w:r>
          </w:p>
        </w:tc>
        <w:tc>
          <w:tcPr>
            <w:tcW w:w="5400" w:type="dxa"/>
          </w:tcPr>
          <w:p w14:paraId="779BAD2B" w14:textId="77777777" w:rsidR="00E53BBD" w:rsidRPr="007B5BE8" w:rsidRDefault="00E53BBD" w:rsidP="0021329A">
            <w:pPr>
              <w:ind w:left="237" w:hanging="237"/>
              <w:rPr>
                <w:sz w:val="20"/>
                <w:szCs w:val="20"/>
              </w:rPr>
            </w:pPr>
            <w:r w:rsidRPr="007B5BE8">
              <w:rPr>
                <w:sz w:val="20"/>
                <w:szCs w:val="20"/>
                <w:u w:val="single"/>
              </w:rPr>
              <w:t>Hlavní využití</w:t>
            </w:r>
            <w:r w:rsidRPr="007B5BE8">
              <w:rPr>
                <w:sz w:val="20"/>
                <w:szCs w:val="20"/>
              </w:rPr>
              <w:t xml:space="preserve">: nerušící výroba </w:t>
            </w:r>
          </w:p>
          <w:p w14:paraId="2A4F36E5" w14:textId="77777777" w:rsidR="00E53BBD" w:rsidRPr="007B5BE8" w:rsidRDefault="00E53BBD" w:rsidP="0021329A">
            <w:pPr>
              <w:ind w:left="237" w:hanging="237"/>
              <w:rPr>
                <w:sz w:val="20"/>
                <w:szCs w:val="20"/>
              </w:rPr>
            </w:pPr>
            <w:r w:rsidRPr="007B5BE8">
              <w:rPr>
                <w:sz w:val="20"/>
                <w:szCs w:val="20"/>
                <w:u w:val="single"/>
              </w:rPr>
              <w:t>Přípustné využití</w:t>
            </w:r>
            <w:r w:rsidRPr="007B5BE8">
              <w:rPr>
                <w:sz w:val="20"/>
                <w:szCs w:val="20"/>
              </w:rPr>
              <w:t xml:space="preserve">: pozemky staveb a zařízení pro obchodní prodej a služby, </w:t>
            </w:r>
            <w:r w:rsidR="00101356" w:rsidRPr="007B5BE8">
              <w:rPr>
                <w:sz w:val="20"/>
                <w:szCs w:val="20"/>
              </w:rPr>
              <w:t>veřejná dopravní a technická infrastruktura, související dopravní a technická infrastruktura</w:t>
            </w:r>
            <w:r w:rsidRPr="007B5BE8">
              <w:rPr>
                <w:sz w:val="20"/>
                <w:szCs w:val="20"/>
              </w:rPr>
              <w:t>, veřejná prostranství a plochy okrasné zeleně, parkoviště a garáže pro osobní automobily, parkoviště a garáže pro nákladní automobily a speciální automobily a stroje.</w:t>
            </w:r>
          </w:p>
          <w:p w14:paraId="3BF9B4CD" w14:textId="77777777" w:rsidR="00E53BBD" w:rsidRPr="007B5BE8" w:rsidRDefault="00E53BBD" w:rsidP="0021329A">
            <w:pPr>
              <w:ind w:left="237" w:hanging="237"/>
              <w:rPr>
                <w:sz w:val="20"/>
                <w:szCs w:val="20"/>
              </w:rPr>
            </w:pPr>
            <w:r w:rsidRPr="007B5BE8">
              <w:rPr>
                <w:sz w:val="20"/>
                <w:szCs w:val="20"/>
                <w:u w:val="single"/>
              </w:rPr>
              <w:t>Nepřípustné využití</w:t>
            </w:r>
            <w:r w:rsidRPr="007B5BE8">
              <w:rPr>
                <w:sz w:val="20"/>
                <w:szCs w:val="20"/>
              </w:rPr>
              <w:t xml:space="preserve">: </w:t>
            </w:r>
            <w:r w:rsidRPr="007B5BE8">
              <w:rPr>
                <w:sz w:val="20"/>
              </w:rPr>
              <w:t xml:space="preserve">pozemky staveb pro bydlení, </w:t>
            </w:r>
            <w:r w:rsidRPr="007B5BE8">
              <w:rPr>
                <w:sz w:val="20"/>
                <w:szCs w:val="20"/>
              </w:rPr>
              <w:t xml:space="preserve">pozemky staveb pro rodinnou rekreaci, </w:t>
            </w:r>
            <w:r w:rsidR="00D9559C" w:rsidRPr="007B5BE8">
              <w:rPr>
                <w:sz w:val="20"/>
                <w:szCs w:val="20"/>
              </w:rPr>
              <w:t>nadlimitní stavby, zařízení a činnosti</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 zejména stavby</w:t>
            </w:r>
            <w:r w:rsidR="00E311CF" w:rsidRPr="007B5BE8">
              <w:rPr>
                <w:sz w:val="20"/>
                <w:szCs w:val="20"/>
              </w:rPr>
              <w:t xml:space="preserve"> rušící výroby, stavby pro</w:t>
            </w:r>
            <w:r w:rsidRPr="007B5BE8">
              <w:rPr>
                <w:sz w:val="20"/>
                <w:szCs w:val="20"/>
              </w:rPr>
              <w:t xml:space="preserve"> energetiku, těžbu surovin, stavby pro skladování, dopravní terminály</w:t>
            </w:r>
            <w:r w:rsidR="00F4700A" w:rsidRPr="007B5BE8">
              <w:rPr>
                <w:sz w:val="20"/>
                <w:szCs w:val="20"/>
              </w:rPr>
              <w:t>,</w:t>
            </w:r>
            <w:r w:rsidRPr="007B5BE8">
              <w:rPr>
                <w:sz w:val="20"/>
                <w:szCs w:val="20"/>
              </w:rPr>
              <w:t xml:space="preserve"> velké stavby odpadového hospodářství.</w:t>
            </w:r>
          </w:p>
          <w:p w14:paraId="7599EC7E" w14:textId="77777777" w:rsidR="00F4700A" w:rsidRPr="007B5BE8" w:rsidRDefault="00E53BBD" w:rsidP="00F4700A">
            <w:pPr>
              <w:ind w:left="237" w:hanging="237"/>
              <w:rPr>
                <w:sz w:val="20"/>
              </w:rPr>
            </w:pPr>
            <w:r w:rsidRPr="007B5BE8">
              <w:rPr>
                <w:sz w:val="20"/>
                <w:u w:val="single"/>
              </w:rPr>
              <w:t>Podmíněně přípustné využití</w:t>
            </w:r>
            <w:r w:rsidRPr="007B5BE8">
              <w:rPr>
                <w:sz w:val="20"/>
              </w:rPr>
              <w:t xml:space="preserve">: občanské vybavení vyššího </w:t>
            </w:r>
            <w:proofErr w:type="gramStart"/>
            <w:r w:rsidRPr="007B5BE8">
              <w:rPr>
                <w:sz w:val="20"/>
              </w:rPr>
              <w:t>významu - za</w:t>
            </w:r>
            <w:proofErr w:type="gramEnd"/>
            <w:r w:rsidRPr="007B5BE8">
              <w:rPr>
                <w:sz w:val="20"/>
              </w:rPr>
              <w:t xml:space="preserve"> podmínky, že svým charakterem a </w:t>
            </w:r>
            <w:r w:rsidRPr="007B5BE8">
              <w:rPr>
                <w:sz w:val="20"/>
                <w:szCs w:val="20"/>
              </w:rPr>
              <w:t>kapacitou</w:t>
            </w:r>
            <w:r w:rsidRPr="007B5BE8">
              <w:rPr>
                <w:sz w:val="20"/>
              </w:rPr>
              <w:t xml:space="preserve"> významně nezvýší dopravní zátěž v území.</w:t>
            </w:r>
            <w:r w:rsidR="00F4700A" w:rsidRPr="007B5BE8">
              <w:rPr>
                <w:sz w:val="20"/>
              </w:rPr>
              <w:t xml:space="preserve"> Malé stavby odpadového hospodářství a centra dopravních služeb – za podmínky, že umístění konkrétních staveb nezhorší hygienické podmínky v plochách bydlení a občanské vybavenosti.</w:t>
            </w:r>
            <w:r w:rsidR="008B5D08" w:rsidRPr="007B5BE8">
              <w:rPr>
                <w:sz w:val="20"/>
              </w:rPr>
              <w:t xml:space="preserve"> Vinařské provozovny – za podmínky prokázání, že negativní vlivy na životní prostředí nepřesáhnou na hranici plochy VD se sousedními plochami bydlení</w:t>
            </w:r>
            <w:r w:rsidR="00FC75AE" w:rsidRPr="007B5BE8">
              <w:rPr>
                <w:sz w:val="20"/>
              </w:rPr>
              <w:t>, plochami smíšenými obytnými</w:t>
            </w:r>
            <w:r w:rsidR="008B5D08" w:rsidRPr="007B5BE8">
              <w:rPr>
                <w:sz w:val="20"/>
              </w:rPr>
              <w:t xml:space="preserve"> a plochami občanského vybavení limity</w:t>
            </w:r>
            <w:r w:rsidR="00D97126" w:rsidRPr="007B5BE8">
              <w:rPr>
                <w:sz w:val="20"/>
              </w:rPr>
              <w:t xml:space="preserve"> znečištění prostředí</w:t>
            </w:r>
            <w:r w:rsidR="008B5D08" w:rsidRPr="007B5BE8">
              <w:rPr>
                <w:sz w:val="20"/>
              </w:rPr>
              <w:t>.</w:t>
            </w:r>
            <w:r w:rsidR="0085563B" w:rsidRPr="007B5BE8">
              <w:rPr>
                <w:sz w:val="20"/>
              </w:rPr>
              <w:t xml:space="preserve"> Stavby pro ubytování za podmínky, že umístění takových objektů umožní hygienické limity</w:t>
            </w:r>
            <w:r w:rsidR="00D97126" w:rsidRPr="007B5BE8">
              <w:rPr>
                <w:sz w:val="20"/>
              </w:rPr>
              <w:t xml:space="preserve"> znečištění prostředí</w:t>
            </w:r>
            <w:r w:rsidR="0085563B" w:rsidRPr="007B5BE8">
              <w:rPr>
                <w:sz w:val="20"/>
              </w:rPr>
              <w:t>.</w:t>
            </w:r>
          </w:p>
          <w:p w14:paraId="2D129DAD" w14:textId="77777777" w:rsidR="00FC75AE" w:rsidRPr="007B5BE8" w:rsidRDefault="00FC75AE" w:rsidP="00FC75AE">
            <w:pPr>
              <w:ind w:left="237" w:hanging="14"/>
              <w:rPr>
                <w:sz w:val="20"/>
              </w:rPr>
            </w:pPr>
            <w:r w:rsidRPr="007B5BE8">
              <w:rPr>
                <w:sz w:val="20"/>
              </w:rPr>
              <w:t xml:space="preserve">Byty určené pro majitele či správce, pouze v omezeném rozsahu s tím, že v územním řízení, v odůvodněných případech v dalších řízeních dle stavebního zákona, musí být prokázáno, že v chráněných vnitřních prostorech staveb nebudou překračovány hygienické limity hluku stanovené právním předpisem na úseku ochrany veřejného zdraví. Hygienické limity hluku pro chráněný venkovní prostor a </w:t>
            </w:r>
            <w:r w:rsidRPr="007B5BE8">
              <w:rPr>
                <w:sz w:val="20"/>
              </w:rPr>
              <w:lastRenderedPageBreak/>
              <w:t>chráněný venkovní prostor stavby se na takovou stavbu nevztahují.</w:t>
            </w:r>
          </w:p>
          <w:p w14:paraId="3E37D216" w14:textId="77777777" w:rsidR="00B44BED" w:rsidRPr="007B5BE8" w:rsidRDefault="00F40161" w:rsidP="00B44BED">
            <w:pPr>
              <w:ind w:left="237" w:hanging="14"/>
              <w:rPr>
                <w:sz w:val="20"/>
              </w:rPr>
            </w:pPr>
            <w:r w:rsidRPr="007B5BE8">
              <w:rPr>
                <w:sz w:val="20"/>
              </w:rPr>
              <w:t>Solární a f</w:t>
            </w:r>
            <w:r w:rsidR="00B44BED" w:rsidRPr="007B5BE8">
              <w:rPr>
                <w:sz w:val="20"/>
              </w:rPr>
              <w:t xml:space="preserve">otovoltaické systémy – za podmínky, že budou </w:t>
            </w:r>
            <w:r w:rsidRPr="007B5BE8">
              <w:rPr>
                <w:sz w:val="20"/>
              </w:rPr>
              <w:t xml:space="preserve">solární a </w:t>
            </w:r>
            <w:r w:rsidR="00B44BED" w:rsidRPr="007B5BE8">
              <w:rPr>
                <w:sz w:val="20"/>
              </w:rPr>
              <w:t>fotovoltaické panely plnit doplňkovou funkci k jiným stavbám (optimálně že budou umístěny na střechách objektů).</w:t>
            </w:r>
          </w:p>
          <w:p w14:paraId="1118CA91" w14:textId="77777777" w:rsidR="00E53BBD" w:rsidRPr="007B5BE8" w:rsidRDefault="00E53BBD" w:rsidP="00102BF3">
            <w:pPr>
              <w:ind w:left="237" w:hanging="237"/>
              <w:rPr>
                <w:sz w:val="20"/>
                <w:szCs w:val="20"/>
              </w:rPr>
            </w:pPr>
            <w:r w:rsidRPr="007B5BE8">
              <w:rPr>
                <w:sz w:val="20"/>
                <w:szCs w:val="20"/>
                <w:u w:val="single"/>
              </w:rPr>
              <w:t>Podmínky prostorového uspořádání</w:t>
            </w:r>
            <w:r w:rsidRPr="007B5BE8">
              <w:rPr>
                <w:sz w:val="20"/>
                <w:szCs w:val="20"/>
              </w:rPr>
              <w:t xml:space="preserve">: připouští se objekty o výšce do 2 nadzemních </w:t>
            </w:r>
            <w:proofErr w:type="gramStart"/>
            <w:r w:rsidRPr="007B5BE8">
              <w:rPr>
                <w:sz w:val="20"/>
                <w:szCs w:val="20"/>
              </w:rPr>
              <w:t>podlaží</w:t>
            </w:r>
            <w:proofErr w:type="gramEnd"/>
            <w:r w:rsidRPr="007B5BE8">
              <w:rPr>
                <w:sz w:val="20"/>
                <w:szCs w:val="20"/>
              </w:rPr>
              <w:t xml:space="preserve"> resp. do </w:t>
            </w:r>
            <w:r w:rsidR="00471F5E" w:rsidRPr="007B5BE8">
              <w:rPr>
                <w:sz w:val="20"/>
                <w:szCs w:val="20"/>
              </w:rPr>
              <w:t>9</w:t>
            </w:r>
            <w:r w:rsidRPr="007B5BE8">
              <w:rPr>
                <w:sz w:val="20"/>
                <w:szCs w:val="20"/>
              </w:rPr>
              <w:t xml:space="preserve"> m (od upraveného terénu po hřeben střechy).</w:t>
            </w:r>
          </w:p>
          <w:p w14:paraId="7F1FD099" w14:textId="77777777" w:rsidR="00E53BBD" w:rsidRPr="007B5BE8" w:rsidRDefault="00E53BBD" w:rsidP="00102BF3">
            <w:pPr>
              <w:ind w:left="474" w:hanging="237"/>
              <w:rPr>
                <w:sz w:val="20"/>
              </w:rPr>
            </w:pPr>
            <w:r w:rsidRPr="007B5BE8">
              <w:rPr>
                <w:bCs/>
                <w:sz w:val="20"/>
                <w:szCs w:val="20"/>
              </w:rPr>
              <w:t>Koeficient zastavění plochy se nestanovuje.</w:t>
            </w:r>
          </w:p>
        </w:tc>
      </w:tr>
      <w:tr w:rsidR="00EA0431" w:rsidRPr="007B5BE8" w14:paraId="6EF431B8" w14:textId="77777777">
        <w:tc>
          <w:tcPr>
            <w:tcW w:w="1108" w:type="dxa"/>
            <w:vAlign w:val="center"/>
          </w:tcPr>
          <w:p w14:paraId="2459A595" w14:textId="1B618CD0" w:rsidR="00EA0431" w:rsidRPr="007B5BE8" w:rsidRDefault="00E11C0C" w:rsidP="00770669">
            <w:pPr>
              <w:ind w:firstLine="0"/>
              <w:jc w:val="center"/>
              <w:rPr>
                <w:b/>
                <w:szCs w:val="22"/>
              </w:rPr>
            </w:pPr>
            <w:r>
              <w:lastRenderedPageBreak/>
              <w:br w:type="page"/>
            </w:r>
            <w:r w:rsidR="00EA0431" w:rsidRPr="007B5BE8">
              <w:rPr>
                <w:b/>
                <w:szCs w:val="22"/>
              </w:rPr>
              <w:t>UP</w:t>
            </w:r>
          </w:p>
        </w:tc>
        <w:tc>
          <w:tcPr>
            <w:tcW w:w="2922" w:type="dxa"/>
            <w:vAlign w:val="center"/>
          </w:tcPr>
          <w:p w14:paraId="1E3212C2" w14:textId="77777777" w:rsidR="00EA0431" w:rsidRPr="007B5BE8" w:rsidRDefault="00EA0431" w:rsidP="00593911">
            <w:pPr>
              <w:ind w:firstLine="0"/>
              <w:jc w:val="left"/>
            </w:pPr>
            <w:r w:rsidRPr="007B5BE8">
              <w:rPr>
                <w:caps/>
                <w:sz w:val="20"/>
              </w:rPr>
              <w:t xml:space="preserve">PLOCHY VEŘEJNÝCH </w:t>
            </w:r>
            <w:proofErr w:type="gramStart"/>
            <w:r w:rsidRPr="007B5BE8">
              <w:rPr>
                <w:caps/>
                <w:sz w:val="20"/>
              </w:rPr>
              <w:t>PROSTRANSTVÍ  -</w:t>
            </w:r>
            <w:proofErr w:type="gramEnd"/>
            <w:r w:rsidRPr="007B5BE8">
              <w:rPr>
                <w:caps/>
                <w:sz w:val="20"/>
              </w:rPr>
              <w:t xml:space="preserve">   místní komunikace a veřejná prostranství</w:t>
            </w:r>
          </w:p>
        </w:tc>
        <w:tc>
          <w:tcPr>
            <w:tcW w:w="5400" w:type="dxa"/>
          </w:tcPr>
          <w:p w14:paraId="020656DA" w14:textId="77777777" w:rsidR="00EA0431" w:rsidRPr="007B5BE8" w:rsidRDefault="00EA0431" w:rsidP="00E24EB6">
            <w:pPr>
              <w:ind w:left="237" w:hanging="237"/>
              <w:rPr>
                <w:sz w:val="20"/>
                <w:szCs w:val="20"/>
              </w:rPr>
            </w:pPr>
            <w:r w:rsidRPr="007B5BE8">
              <w:rPr>
                <w:sz w:val="20"/>
                <w:szCs w:val="20"/>
                <w:u w:val="single"/>
              </w:rPr>
              <w:t>Hlavní využití</w:t>
            </w:r>
            <w:r w:rsidRPr="007B5BE8">
              <w:rPr>
                <w:sz w:val="20"/>
                <w:szCs w:val="20"/>
              </w:rPr>
              <w:t>: veřejná prostranství, místní a účelové komunikace</w:t>
            </w:r>
          </w:p>
          <w:p w14:paraId="483E896A" w14:textId="77777777" w:rsidR="00EA0431" w:rsidRPr="007B5BE8" w:rsidRDefault="00EA0431" w:rsidP="00E24EB6">
            <w:pPr>
              <w:ind w:left="237" w:hanging="237"/>
              <w:rPr>
                <w:sz w:val="20"/>
                <w:szCs w:val="20"/>
              </w:rPr>
            </w:pPr>
            <w:r w:rsidRPr="007B5BE8">
              <w:rPr>
                <w:sz w:val="20"/>
                <w:szCs w:val="20"/>
                <w:u w:val="single"/>
              </w:rPr>
              <w:t>Přípustné využití</w:t>
            </w:r>
            <w:r w:rsidRPr="007B5BE8">
              <w:rPr>
                <w:sz w:val="20"/>
                <w:szCs w:val="20"/>
              </w:rPr>
              <w:t>: plochy okrasné a rekreační zeleně, dětská hřiště, veřejná dopravní a technická infrastruktura, související dopravní a technická infrastruktura, stání pro osobní automobily podél místních komunikací (podélná i kolmá stání), drobné sakrální stavby (kříže, sochy apod.) a drobná architektura (například památníky).</w:t>
            </w:r>
          </w:p>
          <w:p w14:paraId="222A8566" w14:textId="77777777" w:rsidR="00EA0431" w:rsidRPr="007B5BE8" w:rsidRDefault="00EA0431" w:rsidP="00E24EB6">
            <w:pPr>
              <w:ind w:left="237" w:hanging="237"/>
              <w:rPr>
                <w:sz w:val="20"/>
                <w:szCs w:val="20"/>
              </w:rPr>
            </w:pPr>
            <w:r w:rsidRPr="007B5BE8">
              <w:rPr>
                <w:sz w:val="20"/>
                <w:szCs w:val="20"/>
                <w:u w:val="single"/>
              </w:rPr>
              <w:t>Nepřípustné využití</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 jako např. stavby pro bydlení, výrobu, skladování a velkoobchod, občanské vybavení,  dopravní terminály a centra dopravních služeb, malé i velké stavby odpadového hospodářství, čerpací stanice pohonných hmot.</w:t>
            </w:r>
          </w:p>
          <w:p w14:paraId="544C5506" w14:textId="77777777" w:rsidR="00EA0431" w:rsidRPr="007B5BE8" w:rsidRDefault="00EA0431" w:rsidP="00E24EB6">
            <w:pPr>
              <w:ind w:left="237" w:hanging="237"/>
              <w:rPr>
                <w:sz w:val="20"/>
              </w:rPr>
            </w:pPr>
            <w:r w:rsidRPr="007B5BE8">
              <w:rPr>
                <w:sz w:val="20"/>
                <w:szCs w:val="20"/>
                <w:u w:val="single"/>
              </w:rPr>
              <w:t>Podmíněně</w:t>
            </w:r>
            <w:r w:rsidRPr="007B5BE8">
              <w:rPr>
                <w:sz w:val="20"/>
                <w:u w:val="single"/>
              </w:rPr>
              <w:t xml:space="preserve"> přípustné využití</w:t>
            </w:r>
            <w:r w:rsidRPr="007B5BE8">
              <w:rPr>
                <w:sz w:val="20"/>
              </w:rPr>
              <w:t>: pozemky parkovišť pro osobní automobily a v zastavěném území a zastavitelných plochách i pozemky pro garáže – obojí za podmínky, že jejich umístění nezhorší dopravní podmínky v území, bezpečnost provozu a že umístění garáží či parkovišť nenaruší užívání staveb a zařízení ve svém okolí a nesníží kvalitu prostředí souvisejícího území, například že svou kapacitou nezvýší významně dopravní zátěž v území.</w:t>
            </w:r>
          </w:p>
          <w:p w14:paraId="0F669F26" w14:textId="77777777" w:rsidR="00EA0431" w:rsidRPr="007B5BE8" w:rsidRDefault="00EA0431" w:rsidP="00E24EB6">
            <w:pPr>
              <w:ind w:left="237" w:hanging="237"/>
              <w:rPr>
                <w:sz w:val="20"/>
                <w:szCs w:val="20"/>
              </w:rPr>
            </w:pPr>
            <w:r w:rsidRPr="007B5BE8">
              <w:rPr>
                <w:sz w:val="20"/>
                <w:szCs w:val="20"/>
              </w:rPr>
              <w:t xml:space="preserve">Venkovní kulturní zařízení (kupř. plochy a otevřená zařízení pro konání kulturních akcí), související a doprovodná vybavenost (prodejní stánky, přístřešky předzahrádek restauračních zařízení, pódií kulturních zařízení apod.), které mohou být zdrojem hluku, jsou přípustná za podmínky </w:t>
            </w:r>
            <w:r w:rsidR="00543C59" w:rsidRPr="007B5BE8">
              <w:rPr>
                <w:sz w:val="20"/>
                <w:szCs w:val="20"/>
              </w:rPr>
              <w:t>vyhodnocení dle aktuálně platné právní úpravy.</w:t>
            </w:r>
          </w:p>
        </w:tc>
      </w:tr>
      <w:tr w:rsidR="00EA0431" w:rsidRPr="007B5BE8" w14:paraId="2093BE65" w14:textId="77777777">
        <w:tc>
          <w:tcPr>
            <w:tcW w:w="1108" w:type="dxa"/>
            <w:vAlign w:val="center"/>
          </w:tcPr>
          <w:p w14:paraId="29245389" w14:textId="77777777" w:rsidR="00EA0431" w:rsidRPr="007B5BE8" w:rsidRDefault="00EA0431" w:rsidP="00770669">
            <w:pPr>
              <w:ind w:firstLine="0"/>
              <w:jc w:val="center"/>
              <w:rPr>
                <w:b/>
                <w:szCs w:val="22"/>
              </w:rPr>
            </w:pPr>
            <w:r w:rsidRPr="007B5BE8">
              <w:rPr>
                <w:b/>
                <w:szCs w:val="22"/>
              </w:rPr>
              <w:t>UZ</w:t>
            </w:r>
          </w:p>
        </w:tc>
        <w:tc>
          <w:tcPr>
            <w:tcW w:w="2922" w:type="dxa"/>
            <w:vAlign w:val="center"/>
          </w:tcPr>
          <w:p w14:paraId="71A573A0" w14:textId="77777777" w:rsidR="00EA0431" w:rsidRPr="007B5BE8" w:rsidRDefault="00EA0431" w:rsidP="00EB45CF">
            <w:pPr>
              <w:ind w:firstLine="0"/>
              <w:jc w:val="left"/>
              <w:rPr>
                <w:caps/>
                <w:sz w:val="20"/>
                <w:szCs w:val="20"/>
              </w:rPr>
            </w:pPr>
            <w:r w:rsidRPr="007B5BE8">
              <w:rPr>
                <w:caps/>
                <w:sz w:val="20"/>
              </w:rPr>
              <w:t xml:space="preserve">PLOCHY VEŘEJNÝCH </w:t>
            </w:r>
            <w:proofErr w:type="gramStart"/>
            <w:r w:rsidRPr="007B5BE8">
              <w:rPr>
                <w:caps/>
                <w:sz w:val="20"/>
              </w:rPr>
              <w:t>PROSTRANSTVÍ  -</w:t>
            </w:r>
            <w:proofErr w:type="gramEnd"/>
            <w:r w:rsidRPr="007B5BE8">
              <w:rPr>
                <w:caps/>
                <w:sz w:val="20"/>
              </w:rPr>
              <w:t xml:space="preserve"> </w:t>
            </w:r>
            <w:r w:rsidRPr="007B5BE8">
              <w:rPr>
                <w:caps/>
                <w:sz w:val="20"/>
                <w:szCs w:val="20"/>
              </w:rPr>
              <w:t xml:space="preserve"> VEŘEJNÉ (PARKOVÉ) ZELENĚ</w:t>
            </w:r>
          </w:p>
        </w:tc>
        <w:tc>
          <w:tcPr>
            <w:tcW w:w="5400" w:type="dxa"/>
          </w:tcPr>
          <w:p w14:paraId="7351BE8D" w14:textId="77777777" w:rsidR="00EA0431" w:rsidRPr="007B5BE8" w:rsidRDefault="00EA0431" w:rsidP="00DA36CC">
            <w:pPr>
              <w:pStyle w:val="Neodsazen"/>
              <w:tabs>
                <w:tab w:val="clear" w:pos="0"/>
              </w:tabs>
              <w:rPr>
                <w:sz w:val="20"/>
              </w:rPr>
            </w:pPr>
            <w:r w:rsidRPr="007B5BE8">
              <w:rPr>
                <w:sz w:val="20"/>
                <w:u w:val="single"/>
              </w:rPr>
              <w:t>Hlavní využití</w:t>
            </w:r>
            <w:r w:rsidRPr="007B5BE8">
              <w:rPr>
                <w:sz w:val="20"/>
              </w:rPr>
              <w:t>: parky, plochy okrasné a rekreační zeleně</w:t>
            </w:r>
          </w:p>
          <w:p w14:paraId="22082A20" w14:textId="77777777" w:rsidR="00EA0431" w:rsidRPr="007B5BE8" w:rsidRDefault="00EA0431" w:rsidP="00DA36CC">
            <w:pPr>
              <w:ind w:left="237" w:hanging="237"/>
              <w:rPr>
                <w:sz w:val="20"/>
                <w:szCs w:val="20"/>
              </w:rPr>
            </w:pPr>
            <w:r w:rsidRPr="007B5BE8">
              <w:rPr>
                <w:sz w:val="20"/>
                <w:szCs w:val="20"/>
                <w:u w:val="single"/>
              </w:rPr>
              <w:t>Přípustné využití</w:t>
            </w:r>
            <w:r w:rsidRPr="007B5BE8">
              <w:rPr>
                <w:sz w:val="20"/>
                <w:szCs w:val="20"/>
              </w:rPr>
              <w:t>: veřejná prostranství, dětská hřiště, veřejná dopravní a technická infrastruktura, související dopravní a technická infrastruktura, komunikace pro pěší a cyklistické komunikace, drobné sakrální stavby (kříže, sochy apod.) a drobná architektura (například památníky).</w:t>
            </w:r>
          </w:p>
          <w:p w14:paraId="2E44CDB1" w14:textId="77777777" w:rsidR="00EA0431" w:rsidRPr="007B5BE8" w:rsidRDefault="00EA0431" w:rsidP="00557DE5">
            <w:pPr>
              <w:ind w:left="237" w:hanging="237"/>
              <w:rPr>
                <w:sz w:val="20"/>
                <w:szCs w:val="20"/>
              </w:rPr>
            </w:pPr>
            <w:r w:rsidRPr="007B5BE8">
              <w:rPr>
                <w:sz w:val="20"/>
                <w:szCs w:val="20"/>
                <w:u w:val="single"/>
              </w:rPr>
              <w:t>Nepřípustné využití</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 jako např. stavby pro bydlení, výrobu, skladování a velkoobchod, občanské vybavení,  dopravní terminály a centra dopravních služeb, malé i velké stavby odpadového hospodářství, čerpací stanice pohonných hmot.</w:t>
            </w:r>
          </w:p>
        </w:tc>
      </w:tr>
      <w:tr w:rsidR="00EA0431" w:rsidRPr="007B5BE8" w14:paraId="44BAEF83" w14:textId="77777777">
        <w:tc>
          <w:tcPr>
            <w:tcW w:w="1108" w:type="dxa"/>
            <w:vAlign w:val="center"/>
          </w:tcPr>
          <w:p w14:paraId="5EFBD9EB" w14:textId="77777777" w:rsidR="00EA0431" w:rsidRPr="007B5BE8" w:rsidRDefault="00EA0431" w:rsidP="00BD3888">
            <w:pPr>
              <w:ind w:firstLine="0"/>
              <w:jc w:val="center"/>
              <w:rPr>
                <w:b/>
                <w:szCs w:val="22"/>
              </w:rPr>
            </w:pPr>
            <w:r w:rsidRPr="007B5BE8">
              <w:rPr>
                <w:b/>
                <w:szCs w:val="22"/>
              </w:rPr>
              <w:t>TI</w:t>
            </w:r>
          </w:p>
        </w:tc>
        <w:tc>
          <w:tcPr>
            <w:tcW w:w="2922" w:type="dxa"/>
            <w:vAlign w:val="center"/>
          </w:tcPr>
          <w:p w14:paraId="7EE3F32B" w14:textId="77777777" w:rsidR="00EA0431" w:rsidRPr="007B5BE8" w:rsidRDefault="00EA0431" w:rsidP="007B5BE8">
            <w:pPr>
              <w:ind w:firstLine="0"/>
              <w:jc w:val="left"/>
            </w:pPr>
            <w:r w:rsidRPr="007B5BE8">
              <w:rPr>
                <w:caps/>
                <w:sz w:val="20"/>
                <w:szCs w:val="20"/>
              </w:rPr>
              <w:t xml:space="preserve">Plochy TECHNICKÉ infrastruktury </w:t>
            </w:r>
          </w:p>
        </w:tc>
        <w:tc>
          <w:tcPr>
            <w:tcW w:w="5400" w:type="dxa"/>
          </w:tcPr>
          <w:p w14:paraId="09F4C0EB" w14:textId="77777777" w:rsidR="00EA0431" w:rsidRPr="007B5BE8" w:rsidRDefault="00EA0431" w:rsidP="00E8714A">
            <w:pPr>
              <w:pStyle w:val="Neodsazen"/>
              <w:tabs>
                <w:tab w:val="clear" w:pos="0"/>
              </w:tabs>
              <w:rPr>
                <w:sz w:val="20"/>
              </w:rPr>
            </w:pPr>
            <w:r w:rsidRPr="007B5BE8">
              <w:rPr>
                <w:sz w:val="20"/>
                <w:u w:val="single"/>
              </w:rPr>
              <w:t>Hlavní využití</w:t>
            </w:r>
            <w:r w:rsidRPr="007B5BE8">
              <w:rPr>
                <w:sz w:val="20"/>
              </w:rPr>
              <w:t xml:space="preserve">: veřejná dopravní a technická infrastruktura, pozemky </w:t>
            </w:r>
            <w:proofErr w:type="gramStart"/>
            <w:r w:rsidRPr="007B5BE8">
              <w:rPr>
                <w:sz w:val="20"/>
              </w:rPr>
              <w:t>vedení,  staveb</w:t>
            </w:r>
            <w:proofErr w:type="gramEnd"/>
            <w:r w:rsidRPr="007B5BE8">
              <w:rPr>
                <w:sz w:val="20"/>
              </w:rPr>
              <w:t xml:space="preserve"> a  s nimi provozně související zařízení technické infrastruktury (například </w:t>
            </w:r>
            <w:r w:rsidR="009331A9" w:rsidRPr="007B5BE8">
              <w:rPr>
                <w:sz w:val="20"/>
              </w:rPr>
              <w:t xml:space="preserve">regulačních stanic, </w:t>
            </w:r>
            <w:r w:rsidRPr="007B5BE8">
              <w:rPr>
                <w:sz w:val="20"/>
              </w:rPr>
              <w:t>vodovodů, vodojemů, kanalizací a čistíren odpadních vod) .</w:t>
            </w:r>
          </w:p>
          <w:p w14:paraId="0D99BA6F" w14:textId="77777777" w:rsidR="00EA0431" w:rsidRPr="007B5BE8" w:rsidRDefault="00EA0431" w:rsidP="006307A3">
            <w:pPr>
              <w:pStyle w:val="Neodsazen"/>
              <w:tabs>
                <w:tab w:val="clear" w:pos="0"/>
              </w:tabs>
              <w:rPr>
                <w:sz w:val="20"/>
              </w:rPr>
            </w:pPr>
            <w:r w:rsidRPr="007B5BE8">
              <w:rPr>
                <w:sz w:val="20"/>
                <w:u w:val="single"/>
              </w:rPr>
              <w:t>Přípustné využití</w:t>
            </w:r>
            <w:r w:rsidRPr="007B5BE8">
              <w:rPr>
                <w:sz w:val="20"/>
              </w:rPr>
              <w:t>: související dopravní a technická infrastruktura, související hospodářské budovy, garáže apod.</w:t>
            </w:r>
          </w:p>
          <w:p w14:paraId="5D91FD9A" w14:textId="77777777" w:rsidR="00EA0431" w:rsidRPr="007B5BE8" w:rsidRDefault="00EA0431" w:rsidP="00C13B59">
            <w:pPr>
              <w:ind w:left="237" w:hanging="237"/>
              <w:rPr>
                <w:sz w:val="20"/>
                <w:szCs w:val="20"/>
              </w:rPr>
            </w:pPr>
            <w:r w:rsidRPr="007B5BE8">
              <w:rPr>
                <w:sz w:val="20"/>
                <w:szCs w:val="20"/>
                <w:u w:val="single"/>
              </w:rPr>
              <w:t>Nepřípustné využití</w:t>
            </w:r>
            <w:r w:rsidRPr="007B5BE8">
              <w:rPr>
                <w:sz w:val="20"/>
                <w:szCs w:val="20"/>
              </w:rPr>
              <w:t xml:space="preserve">: veškeré stavby a činnosti nesouvisející </w:t>
            </w:r>
            <w:r w:rsidRPr="007B5BE8">
              <w:rPr>
                <w:sz w:val="20"/>
                <w:szCs w:val="20"/>
              </w:rPr>
              <w:lastRenderedPageBreak/>
              <w:t xml:space="preserve">s hlavním a </w:t>
            </w:r>
            <w:proofErr w:type="gramStart"/>
            <w:r w:rsidRPr="007B5BE8">
              <w:rPr>
                <w:sz w:val="20"/>
                <w:szCs w:val="20"/>
              </w:rPr>
              <w:t>přípustným  využitím</w:t>
            </w:r>
            <w:proofErr w:type="gramEnd"/>
            <w:r w:rsidRPr="007B5BE8">
              <w:rPr>
                <w:sz w:val="20"/>
                <w:szCs w:val="20"/>
              </w:rPr>
              <w:t>, jako např. stavby pro bydlení, rekreaci, výrobu, skladování a velkoobchod, občanské vybavení,  dopravní terminály a centra dopravních služeb, malé i velké stavby odpadového hospodářství.</w:t>
            </w:r>
          </w:p>
        </w:tc>
      </w:tr>
      <w:tr w:rsidR="00EA0431" w:rsidRPr="007B5BE8" w14:paraId="0C4442B0" w14:textId="77777777">
        <w:tc>
          <w:tcPr>
            <w:tcW w:w="1108" w:type="dxa"/>
            <w:vAlign w:val="center"/>
          </w:tcPr>
          <w:p w14:paraId="52834403" w14:textId="77777777" w:rsidR="00EA0431" w:rsidRPr="007B5BE8" w:rsidRDefault="00EA0431" w:rsidP="00B5645F">
            <w:pPr>
              <w:ind w:firstLine="0"/>
              <w:jc w:val="center"/>
              <w:rPr>
                <w:b/>
                <w:szCs w:val="22"/>
              </w:rPr>
            </w:pPr>
            <w:r w:rsidRPr="007B5BE8">
              <w:rPr>
                <w:b/>
                <w:szCs w:val="22"/>
              </w:rPr>
              <w:lastRenderedPageBreak/>
              <w:t>DS</w:t>
            </w:r>
          </w:p>
        </w:tc>
        <w:tc>
          <w:tcPr>
            <w:tcW w:w="2922" w:type="dxa"/>
            <w:vAlign w:val="center"/>
          </w:tcPr>
          <w:p w14:paraId="10D5159D" w14:textId="77777777" w:rsidR="00EA0431" w:rsidRPr="007B5BE8" w:rsidRDefault="00EA0431" w:rsidP="005F2974">
            <w:pPr>
              <w:ind w:firstLine="0"/>
              <w:jc w:val="left"/>
              <w:rPr>
                <w:caps/>
                <w:sz w:val="20"/>
                <w:szCs w:val="20"/>
              </w:rPr>
            </w:pPr>
            <w:r w:rsidRPr="007B5BE8">
              <w:rPr>
                <w:caps/>
                <w:sz w:val="20"/>
                <w:szCs w:val="20"/>
              </w:rPr>
              <w:t xml:space="preserve">PLOCHY dopravní </w:t>
            </w:r>
            <w:proofErr w:type="gramStart"/>
            <w:r w:rsidRPr="007B5BE8">
              <w:rPr>
                <w:caps/>
                <w:sz w:val="20"/>
                <w:szCs w:val="20"/>
              </w:rPr>
              <w:t>infrastruktury - silniční</w:t>
            </w:r>
            <w:proofErr w:type="gramEnd"/>
            <w:r w:rsidRPr="007B5BE8">
              <w:rPr>
                <w:caps/>
                <w:sz w:val="20"/>
                <w:szCs w:val="20"/>
              </w:rPr>
              <w:t xml:space="preserve"> DOPRAVa</w:t>
            </w:r>
          </w:p>
        </w:tc>
        <w:tc>
          <w:tcPr>
            <w:tcW w:w="5400" w:type="dxa"/>
          </w:tcPr>
          <w:p w14:paraId="59AAD870" w14:textId="77777777" w:rsidR="00EA0431" w:rsidRPr="007B5BE8" w:rsidRDefault="00EA0431" w:rsidP="00EA11CB">
            <w:pPr>
              <w:ind w:left="237" w:hanging="237"/>
              <w:rPr>
                <w:sz w:val="20"/>
                <w:szCs w:val="20"/>
                <w:u w:val="single"/>
              </w:rPr>
            </w:pPr>
            <w:r w:rsidRPr="007B5BE8">
              <w:rPr>
                <w:sz w:val="20"/>
                <w:szCs w:val="20"/>
                <w:u w:val="single"/>
              </w:rPr>
              <w:t>Hlavní využití</w:t>
            </w:r>
            <w:r w:rsidRPr="007B5BE8">
              <w:rPr>
                <w:sz w:val="20"/>
                <w:szCs w:val="20"/>
              </w:rPr>
              <w:t>: pozemky</w:t>
            </w:r>
            <w:r w:rsidRPr="007B5BE8">
              <w:rPr>
                <w:rStyle w:val="Znakapoznpodarou"/>
                <w:sz w:val="20"/>
                <w:szCs w:val="20"/>
              </w:rPr>
              <w:footnoteReference w:customMarkFollows="1" w:id="1"/>
              <w:t>3)</w:t>
            </w:r>
            <w:r w:rsidRPr="007B5BE8">
              <w:rPr>
                <w:sz w:val="20"/>
                <w:szCs w:val="20"/>
              </w:rPr>
              <w:t xml:space="preserve"> silnic I., II. a III. třídy a místních komunikací I. a II. třídy.</w:t>
            </w:r>
          </w:p>
          <w:p w14:paraId="0A3E2791" w14:textId="77777777" w:rsidR="00EA0431" w:rsidRPr="007B5BE8" w:rsidRDefault="00EA0431" w:rsidP="00EA11CB">
            <w:pPr>
              <w:ind w:left="237" w:hanging="237"/>
              <w:rPr>
                <w:sz w:val="20"/>
                <w:szCs w:val="20"/>
              </w:rPr>
            </w:pPr>
            <w:r w:rsidRPr="007B5BE8">
              <w:rPr>
                <w:sz w:val="20"/>
                <w:szCs w:val="20"/>
                <w:u w:val="single"/>
              </w:rPr>
              <w:t>Přípustné využití:</w:t>
            </w:r>
            <w:r w:rsidRPr="007B5BE8">
              <w:rPr>
                <w:sz w:val="20"/>
                <w:szCs w:val="20"/>
              </w:rPr>
              <w:t xml:space="preserve"> místní komunikace III. třídy, veřejná dopravní a technická infrastruktura, související dopravní a technická infrastruktura </w:t>
            </w:r>
            <w:r w:rsidRPr="007B5BE8">
              <w:rPr>
                <w:sz w:val="20"/>
              </w:rPr>
              <w:t>(včetně přípojek pro obsluhu zastavitelných ploch).</w:t>
            </w:r>
          </w:p>
          <w:p w14:paraId="0D80A837" w14:textId="77777777" w:rsidR="00EA0431" w:rsidRPr="007B5BE8" w:rsidRDefault="00EA0431" w:rsidP="00EA11CB">
            <w:pPr>
              <w:ind w:left="237" w:hanging="237"/>
              <w:rPr>
                <w:sz w:val="20"/>
                <w:szCs w:val="20"/>
              </w:rPr>
            </w:pPr>
            <w:r w:rsidRPr="007B5BE8">
              <w:rPr>
                <w:sz w:val="20"/>
                <w:szCs w:val="20"/>
                <w:u w:val="single"/>
              </w:rPr>
              <w:t>Podmíněně přípustné využití</w:t>
            </w:r>
            <w:r w:rsidRPr="007B5BE8">
              <w:rPr>
                <w:sz w:val="20"/>
                <w:szCs w:val="20"/>
              </w:rPr>
              <w:t xml:space="preserve">: za podmínky, že budou umístěny mimo tělesa </w:t>
            </w:r>
            <w:r w:rsidR="00536A4C" w:rsidRPr="007B5BE8">
              <w:rPr>
                <w:sz w:val="20"/>
                <w:szCs w:val="20"/>
              </w:rPr>
              <w:t>silnic I.,</w:t>
            </w:r>
            <w:r w:rsidRPr="007B5BE8">
              <w:rPr>
                <w:sz w:val="20"/>
                <w:szCs w:val="20"/>
              </w:rPr>
              <w:t xml:space="preserve"> II.</w:t>
            </w:r>
            <w:r w:rsidR="00536A4C" w:rsidRPr="007B5BE8">
              <w:rPr>
                <w:sz w:val="20"/>
                <w:szCs w:val="20"/>
              </w:rPr>
              <w:t xml:space="preserve"> a III.</w:t>
            </w:r>
            <w:r w:rsidRPr="007B5BE8">
              <w:rPr>
                <w:sz w:val="20"/>
                <w:szCs w:val="20"/>
              </w:rPr>
              <w:t xml:space="preserve"> třídy a že nebudou mít dopad na bezpečnost a plynulost dopravního provozu:</w:t>
            </w:r>
          </w:p>
          <w:p w14:paraId="1BC204D9" w14:textId="77777777" w:rsidR="00EA0431" w:rsidRPr="007B5BE8" w:rsidRDefault="00EA0431" w:rsidP="00556420">
            <w:pPr>
              <w:numPr>
                <w:ilvl w:val="0"/>
                <w:numId w:val="31"/>
              </w:numPr>
              <w:rPr>
                <w:sz w:val="20"/>
                <w:szCs w:val="20"/>
              </w:rPr>
            </w:pPr>
            <w:r w:rsidRPr="007B5BE8">
              <w:rPr>
                <w:sz w:val="20"/>
                <w:szCs w:val="20"/>
              </w:rPr>
              <w:t>veřejná prostranství</w:t>
            </w:r>
          </w:p>
          <w:p w14:paraId="7D40BB84" w14:textId="77777777" w:rsidR="00872016" w:rsidRPr="007B5BE8" w:rsidRDefault="00872016" w:rsidP="00556420">
            <w:pPr>
              <w:numPr>
                <w:ilvl w:val="0"/>
                <w:numId w:val="31"/>
              </w:numPr>
              <w:suppressAutoHyphens/>
              <w:rPr>
                <w:sz w:val="20"/>
                <w:szCs w:val="20"/>
              </w:rPr>
            </w:pPr>
            <w:r w:rsidRPr="007B5BE8">
              <w:rPr>
                <w:sz w:val="20"/>
                <w:szCs w:val="20"/>
              </w:rPr>
              <w:t>pozemky staveb dopravních zařízení a dopravního vybavení (například autobusová nádraží, dopravní terminály, odstavná stání pro autobusy a nákladní automobily, hromadné a řadové garáže a odstavné a parkovací plochy, areály údržby pozemních komunikací, čerpací stanice pohonných hmot),</w:t>
            </w:r>
          </w:p>
          <w:p w14:paraId="3766AA1E" w14:textId="77777777" w:rsidR="00872016" w:rsidRPr="007B5BE8" w:rsidRDefault="00872016" w:rsidP="00556420">
            <w:pPr>
              <w:numPr>
                <w:ilvl w:val="0"/>
                <w:numId w:val="31"/>
              </w:numPr>
              <w:suppressAutoHyphens/>
              <w:rPr>
                <w:sz w:val="20"/>
                <w:szCs w:val="20"/>
              </w:rPr>
            </w:pPr>
            <w:r w:rsidRPr="007B5BE8">
              <w:rPr>
                <w:sz w:val="20"/>
                <w:szCs w:val="20"/>
              </w:rPr>
              <w:t xml:space="preserve">objekty občerstvení, obchodního prodeje, maloobchodní a stravovací služby s tím, </w:t>
            </w:r>
            <w:proofErr w:type="gramStart"/>
            <w:r w:rsidRPr="007B5BE8">
              <w:rPr>
                <w:sz w:val="20"/>
                <w:szCs w:val="20"/>
              </w:rPr>
              <w:t>že  plocha</w:t>
            </w:r>
            <w:proofErr w:type="gramEnd"/>
            <w:r w:rsidRPr="007B5BE8">
              <w:rPr>
                <w:sz w:val="20"/>
                <w:szCs w:val="20"/>
              </w:rPr>
              <w:t xml:space="preserve"> pozemku výše uvedeného občanského zařízení nesmí přesáhnout 1000m</w:t>
            </w:r>
            <w:r w:rsidRPr="007B5BE8">
              <w:rPr>
                <w:sz w:val="20"/>
                <w:szCs w:val="20"/>
                <w:vertAlign w:val="superscript"/>
              </w:rPr>
              <w:t xml:space="preserve">2 </w:t>
            </w:r>
            <w:r w:rsidRPr="007B5BE8">
              <w:rPr>
                <w:sz w:val="20"/>
                <w:szCs w:val="20"/>
              </w:rPr>
              <w:t>a že</w:t>
            </w:r>
            <w:r w:rsidRPr="007B5BE8">
              <w:rPr>
                <w:sz w:val="20"/>
                <w:szCs w:val="20"/>
                <w:vertAlign w:val="superscript"/>
              </w:rPr>
              <w:t xml:space="preserve"> </w:t>
            </w:r>
            <w:r w:rsidRPr="007B5BE8">
              <w:rPr>
                <w:sz w:val="20"/>
                <w:szCs w:val="20"/>
              </w:rPr>
              <w:t xml:space="preserve">bude slučitelná s hlavním využitím. </w:t>
            </w:r>
          </w:p>
          <w:p w14:paraId="789921C7" w14:textId="77777777" w:rsidR="00872016" w:rsidRPr="007B5BE8" w:rsidRDefault="00872016" w:rsidP="00872016">
            <w:pPr>
              <w:ind w:left="360" w:firstLine="0"/>
              <w:rPr>
                <w:sz w:val="20"/>
                <w:szCs w:val="20"/>
              </w:rPr>
            </w:pPr>
            <w:r w:rsidRPr="007B5BE8">
              <w:rPr>
                <w:sz w:val="20"/>
                <w:szCs w:val="20"/>
              </w:rPr>
              <w:t>Dále jsou podmíněně přípustné za podmínky, že budou umístěny mimo tělesa silnic I. a II. třídy a že nebudou mít dopad na bezpečnost a plynulost dopravního provozu:</w:t>
            </w:r>
          </w:p>
          <w:p w14:paraId="25B1CA2D" w14:textId="77777777" w:rsidR="00872016" w:rsidRPr="007B5BE8" w:rsidRDefault="00872016" w:rsidP="00556420">
            <w:pPr>
              <w:numPr>
                <w:ilvl w:val="0"/>
                <w:numId w:val="31"/>
              </w:numPr>
              <w:suppressAutoHyphens/>
              <w:rPr>
                <w:sz w:val="20"/>
                <w:szCs w:val="20"/>
              </w:rPr>
            </w:pPr>
            <w:r w:rsidRPr="007B5BE8">
              <w:rPr>
                <w:sz w:val="20"/>
                <w:szCs w:val="20"/>
              </w:rPr>
              <w:t xml:space="preserve">komunikace pro cyklisty a pěší </w:t>
            </w:r>
          </w:p>
          <w:p w14:paraId="30A5F5FE" w14:textId="77777777" w:rsidR="00872016" w:rsidRPr="007B5BE8" w:rsidRDefault="00872016" w:rsidP="00556420">
            <w:pPr>
              <w:numPr>
                <w:ilvl w:val="0"/>
                <w:numId w:val="31"/>
              </w:numPr>
              <w:suppressAutoHyphens/>
              <w:rPr>
                <w:sz w:val="20"/>
                <w:szCs w:val="20"/>
                <w:u w:val="single"/>
              </w:rPr>
            </w:pPr>
            <w:r w:rsidRPr="007B5BE8">
              <w:rPr>
                <w:sz w:val="20"/>
                <w:szCs w:val="20"/>
              </w:rPr>
              <w:t xml:space="preserve">Kde je to účelné, hlavně z důvodu náhrad za zábory doprovodných obslužných účelových obecních cest, lze umístit na těchto plochách souběžně vedenou účelovou komunikaci pro bezprostřední zásobování přilehlého území.  </w:t>
            </w:r>
          </w:p>
          <w:p w14:paraId="69DADC59" w14:textId="77777777" w:rsidR="00EA0431" w:rsidRPr="007B5BE8" w:rsidRDefault="00872016" w:rsidP="00872016">
            <w:pPr>
              <w:ind w:left="237" w:hanging="237"/>
              <w:rPr>
                <w:sz w:val="20"/>
                <w:szCs w:val="20"/>
              </w:rPr>
            </w:pPr>
            <w:r w:rsidRPr="007B5BE8">
              <w:rPr>
                <w:sz w:val="20"/>
                <w:szCs w:val="20"/>
                <w:u w:val="single"/>
              </w:rPr>
              <w:t>Nepřípustné využití</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 xml:space="preserve">, jako např. stavby pro bydlení, </w:t>
            </w:r>
            <w:r w:rsidR="00540975" w:rsidRPr="007B5BE8">
              <w:rPr>
                <w:sz w:val="20"/>
                <w:szCs w:val="20"/>
              </w:rPr>
              <w:t>rodinnou</w:t>
            </w:r>
            <w:r w:rsidR="00540975" w:rsidRPr="007B5BE8">
              <w:rPr>
                <w:i/>
                <w:iCs/>
                <w:szCs w:val="22"/>
              </w:rPr>
              <w:t xml:space="preserve"> </w:t>
            </w:r>
            <w:r w:rsidRPr="007B5BE8">
              <w:rPr>
                <w:sz w:val="20"/>
                <w:szCs w:val="20"/>
              </w:rPr>
              <w:t>rekreaci, výrobu, skladování a velkoobchod, občanské vybavení mimo objekty uvedené v podmíněně přípustném využití,  malé i velké stavby odpadového hospodářství.</w:t>
            </w:r>
          </w:p>
        </w:tc>
      </w:tr>
      <w:tr w:rsidR="00EA0431" w:rsidRPr="007B5BE8" w14:paraId="07E357F0" w14:textId="77777777">
        <w:tc>
          <w:tcPr>
            <w:tcW w:w="1108" w:type="dxa"/>
            <w:vAlign w:val="center"/>
          </w:tcPr>
          <w:p w14:paraId="31BF132F" w14:textId="77777777" w:rsidR="00EA0431" w:rsidRPr="007B5BE8" w:rsidRDefault="00EA0431" w:rsidP="00B5645F">
            <w:pPr>
              <w:ind w:firstLine="0"/>
              <w:jc w:val="center"/>
              <w:rPr>
                <w:b/>
                <w:szCs w:val="22"/>
              </w:rPr>
            </w:pPr>
            <w:r w:rsidRPr="007B5BE8">
              <w:rPr>
                <w:b/>
                <w:szCs w:val="22"/>
              </w:rPr>
              <w:t>DZ</w:t>
            </w:r>
          </w:p>
        </w:tc>
        <w:tc>
          <w:tcPr>
            <w:tcW w:w="2922" w:type="dxa"/>
            <w:vAlign w:val="center"/>
          </w:tcPr>
          <w:p w14:paraId="0A4FC33A" w14:textId="77777777" w:rsidR="00EA0431" w:rsidRPr="007B5BE8" w:rsidRDefault="00EA0431" w:rsidP="008A61A9">
            <w:pPr>
              <w:ind w:firstLine="0"/>
              <w:jc w:val="left"/>
            </w:pPr>
            <w:r w:rsidRPr="007B5BE8">
              <w:rPr>
                <w:caps/>
                <w:sz w:val="20"/>
                <w:szCs w:val="20"/>
              </w:rPr>
              <w:t xml:space="preserve">PLOCHY dopravní infrastruktury </w:t>
            </w:r>
            <w:proofErr w:type="gramStart"/>
            <w:r w:rsidRPr="007B5BE8">
              <w:rPr>
                <w:caps/>
                <w:sz w:val="20"/>
                <w:szCs w:val="20"/>
              </w:rPr>
              <w:t xml:space="preserve">-  </w:t>
            </w:r>
            <w:r w:rsidR="008A61A9" w:rsidRPr="007B5BE8">
              <w:rPr>
                <w:caps/>
                <w:sz w:val="20"/>
                <w:szCs w:val="20"/>
              </w:rPr>
              <w:t>ŽELEZNIČNÍ</w:t>
            </w:r>
            <w:proofErr w:type="gramEnd"/>
            <w:r w:rsidR="008A61A9" w:rsidRPr="007B5BE8">
              <w:rPr>
                <w:caps/>
                <w:sz w:val="20"/>
                <w:szCs w:val="20"/>
              </w:rPr>
              <w:t xml:space="preserve"> </w:t>
            </w:r>
            <w:r w:rsidRPr="007B5BE8">
              <w:rPr>
                <w:caps/>
                <w:sz w:val="20"/>
                <w:szCs w:val="20"/>
              </w:rPr>
              <w:t xml:space="preserve"> DOPRAVa</w:t>
            </w:r>
          </w:p>
        </w:tc>
        <w:tc>
          <w:tcPr>
            <w:tcW w:w="5400" w:type="dxa"/>
          </w:tcPr>
          <w:p w14:paraId="310130AF" w14:textId="77777777" w:rsidR="00EA0431" w:rsidRPr="007B5BE8" w:rsidRDefault="00EA0431" w:rsidP="00B5645F">
            <w:pPr>
              <w:ind w:left="237" w:hanging="237"/>
              <w:rPr>
                <w:sz w:val="20"/>
                <w:szCs w:val="20"/>
                <w:u w:val="single"/>
              </w:rPr>
            </w:pPr>
            <w:r w:rsidRPr="007B5BE8">
              <w:rPr>
                <w:sz w:val="20"/>
                <w:szCs w:val="20"/>
                <w:u w:val="single"/>
              </w:rPr>
              <w:t>Hlavní využití</w:t>
            </w:r>
            <w:r w:rsidRPr="007B5BE8">
              <w:rPr>
                <w:sz w:val="20"/>
                <w:szCs w:val="20"/>
              </w:rPr>
              <w:t>: pozemky</w:t>
            </w:r>
            <w:r w:rsidRPr="007B5BE8">
              <w:rPr>
                <w:sz w:val="20"/>
              </w:rPr>
              <w:t xml:space="preserve"> dráhy</w:t>
            </w:r>
            <w:r w:rsidRPr="007B5BE8">
              <w:rPr>
                <w:vertAlign w:val="superscript"/>
              </w:rPr>
              <w:footnoteReference w:customMarkFollows="1" w:id="2"/>
              <w:t>4)</w:t>
            </w:r>
            <w:r w:rsidRPr="007B5BE8">
              <w:rPr>
                <w:sz w:val="20"/>
              </w:rPr>
              <w:t>, včetně náspů, zářezů, opěrných zdí, mostů, kolejišť</w:t>
            </w:r>
            <w:r w:rsidRPr="007B5BE8">
              <w:rPr>
                <w:sz w:val="20"/>
                <w:szCs w:val="20"/>
              </w:rPr>
              <w:t>.</w:t>
            </w:r>
          </w:p>
          <w:p w14:paraId="15B56E49" w14:textId="77777777" w:rsidR="00EA0431" w:rsidRPr="007B5BE8" w:rsidRDefault="00EA0431" w:rsidP="00B5645F">
            <w:pPr>
              <w:ind w:left="237" w:hanging="237"/>
              <w:rPr>
                <w:sz w:val="20"/>
                <w:szCs w:val="20"/>
                <w:u w:val="single"/>
              </w:rPr>
            </w:pPr>
            <w:r w:rsidRPr="007B5BE8">
              <w:rPr>
                <w:sz w:val="20"/>
                <w:szCs w:val="20"/>
                <w:u w:val="single"/>
              </w:rPr>
              <w:t>Přípustné využití:</w:t>
            </w:r>
            <w:r w:rsidRPr="007B5BE8">
              <w:rPr>
                <w:sz w:val="20"/>
                <w:szCs w:val="20"/>
              </w:rPr>
              <w:t xml:space="preserve"> pozemky </w:t>
            </w:r>
            <w:r w:rsidRPr="007B5BE8">
              <w:rPr>
                <w:sz w:val="20"/>
              </w:rPr>
              <w:t xml:space="preserve">doprovodné zeleně, </w:t>
            </w:r>
            <w:r w:rsidRPr="007B5BE8">
              <w:rPr>
                <w:sz w:val="20"/>
                <w:szCs w:val="20"/>
              </w:rPr>
              <w:t>veřejná dopravní a technická infrastruktura, související dopravní a technická infrastruktura</w:t>
            </w:r>
            <w:r w:rsidRPr="007B5BE8">
              <w:rPr>
                <w:sz w:val="20"/>
              </w:rPr>
              <w:t xml:space="preserve"> dále pozemky zařízení pro drážní dopravu, například stanice, zastávky, nástupiště a přístupové cesty, provozní budovy a pozemky dep, opraven, vozoven, překladišť a správních budov, související občanské vybavení.</w:t>
            </w:r>
          </w:p>
          <w:p w14:paraId="6C54AFA6" w14:textId="77777777" w:rsidR="00EA0431" w:rsidRPr="007B5BE8" w:rsidRDefault="00EA0431" w:rsidP="00B5645F">
            <w:pPr>
              <w:ind w:left="237" w:hanging="237"/>
              <w:rPr>
                <w:sz w:val="20"/>
              </w:rPr>
            </w:pPr>
            <w:r w:rsidRPr="007B5BE8">
              <w:rPr>
                <w:sz w:val="20"/>
                <w:szCs w:val="20"/>
                <w:u w:val="single"/>
              </w:rPr>
              <w:t>Nepřípustné využití</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 xml:space="preserve">, jako např. stavby pro bydlení, </w:t>
            </w:r>
            <w:r w:rsidR="00540975" w:rsidRPr="007B5BE8">
              <w:rPr>
                <w:sz w:val="20"/>
                <w:szCs w:val="20"/>
              </w:rPr>
              <w:t xml:space="preserve">rodinnou </w:t>
            </w:r>
            <w:r w:rsidRPr="007B5BE8">
              <w:rPr>
                <w:sz w:val="20"/>
                <w:szCs w:val="20"/>
              </w:rPr>
              <w:t>rekreaci, výrobu, skladování a velkoobchod.</w:t>
            </w:r>
          </w:p>
        </w:tc>
      </w:tr>
      <w:tr w:rsidR="00EA0431" w:rsidRPr="007B5BE8" w14:paraId="33FEFA15" w14:textId="77777777">
        <w:tc>
          <w:tcPr>
            <w:tcW w:w="1108" w:type="dxa"/>
            <w:vAlign w:val="center"/>
          </w:tcPr>
          <w:p w14:paraId="37B14391" w14:textId="77777777" w:rsidR="00EA0431" w:rsidRPr="007B5BE8" w:rsidRDefault="00EA0431" w:rsidP="00770669">
            <w:pPr>
              <w:ind w:firstLine="0"/>
              <w:jc w:val="center"/>
              <w:rPr>
                <w:b/>
                <w:szCs w:val="22"/>
              </w:rPr>
            </w:pPr>
            <w:r w:rsidRPr="007B5BE8">
              <w:rPr>
                <w:b/>
                <w:szCs w:val="22"/>
              </w:rPr>
              <w:t>DP</w:t>
            </w:r>
          </w:p>
        </w:tc>
        <w:tc>
          <w:tcPr>
            <w:tcW w:w="2922" w:type="dxa"/>
            <w:vAlign w:val="center"/>
          </w:tcPr>
          <w:p w14:paraId="2679E00D" w14:textId="77777777" w:rsidR="00EA0431" w:rsidRPr="007B5BE8" w:rsidRDefault="00EA0431" w:rsidP="00F00847">
            <w:pPr>
              <w:ind w:firstLine="0"/>
              <w:jc w:val="left"/>
            </w:pPr>
            <w:r w:rsidRPr="007B5BE8">
              <w:rPr>
                <w:caps/>
                <w:sz w:val="20"/>
                <w:szCs w:val="20"/>
              </w:rPr>
              <w:t xml:space="preserve">PLOCHY dopravní infrastruktury </w:t>
            </w:r>
            <w:proofErr w:type="gramStart"/>
            <w:r w:rsidRPr="007B5BE8">
              <w:rPr>
                <w:caps/>
                <w:sz w:val="20"/>
                <w:szCs w:val="20"/>
              </w:rPr>
              <w:t xml:space="preserve">-  </w:t>
            </w:r>
            <w:r w:rsidRPr="007B5BE8">
              <w:rPr>
                <w:caps/>
                <w:sz w:val="20"/>
                <w:szCs w:val="20"/>
              </w:rPr>
              <w:lastRenderedPageBreak/>
              <w:t>PARKOVIŠTĚ</w:t>
            </w:r>
            <w:proofErr w:type="gramEnd"/>
          </w:p>
        </w:tc>
        <w:tc>
          <w:tcPr>
            <w:tcW w:w="5400" w:type="dxa"/>
          </w:tcPr>
          <w:p w14:paraId="2C952C6A" w14:textId="77777777" w:rsidR="00EA0431" w:rsidRPr="007B5BE8" w:rsidRDefault="00EA0431" w:rsidP="00E7362C">
            <w:pPr>
              <w:ind w:left="237" w:hanging="237"/>
              <w:rPr>
                <w:sz w:val="20"/>
                <w:szCs w:val="20"/>
              </w:rPr>
            </w:pPr>
            <w:r w:rsidRPr="007B5BE8">
              <w:rPr>
                <w:sz w:val="20"/>
                <w:szCs w:val="20"/>
                <w:u w:val="single"/>
              </w:rPr>
              <w:lastRenderedPageBreak/>
              <w:t>Hlavní využití</w:t>
            </w:r>
            <w:r w:rsidRPr="007B5BE8">
              <w:rPr>
                <w:sz w:val="20"/>
                <w:szCs w:val="20"/>
              </w:rPr>
              <w:t xml:space="preserve">: parkoviště pro osobní i nákladní automobily, bez omezení velikosti. </w:t>
            </w:r>
          </w:p>
          <w:p w14:paraId="71D5A23E" w14:textId="77777777" w:rsidR="00EA0431" w:rsidRPr="007B5BE8" w:rsidRDefault="00EA0431" w:rsidP="00E7362C">
            <w:pPr>
              <w:ind w:left="237" w:hanging="237"/>
              <w:rPr>
                <w:sz w:val="20"/>
                <w:szCs w:val="20"/>
              </w:rPr>
            </w:pPr>
            <w:r w:rsidRPr="007B5BE8">
              <w:rPr>
                <w:sz w:val="20"/>
                <w:szCs w:val="20"/>
                <w:u w:val="single"/>
              </w:rPr>
              <w:lastRenderedPageBreak/>
              <w:t>Přípustné využití:</w:t>
            </w:r>
            <w:r w:rsidRPr="007B5BE8">
              <w:rPr>
                <w:sz w:val="20"/>
                <w:szCs w:val="20"/>
              </w:rPr>
              <w:t xml:space="preserve"> veřejná dopravní a technická infrastruktura, související dopravní a technická infrastruktura, veřejná prostranství a plochy okrasné zeleně, související a doprovodná vybavenost (prodejní stánky).</w:t>
            </w:r>
          </w:p>
          <w:p w14:paraId="2BBE0628" w14:textId="77777777" w:rsidR="00EA0431" w:rsidRPr="007B5BE8" w:rsidRDefault="00EA0431" w:rsidP="00B75CA1">
            <w:pPr>
              <w:ind w:left="237" w:hanging="237"/>
              <w:rPr>
                <w:sz w:val="20"/>
                <w:szCs w:val="20"/>
              </w:rPr>
            </w:pPr>
            <w:r w:rsidRPr="007B5BE8">
              <w:rPr>
                <w:sz w:val="20"/>
                <w:szCs w:val="20"/>
                <w:u w:val="single"/>
              </w:rPr>
              <w:t>Nepřípustné využití</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 xml:space="preserve">, jako např. stavby pro bydlení, </w:t>
            </w:r>
            <w:r w:rsidR="00540975" w:rsidRPr="007B5BE8">
              <w:rPr>
                <w:iCs/>
                <w:sz w:val="20"/>
                <w:szCs w:val="20"/>
              </w:rPr>
              <w:t xml:space="preserve">rodinnou </w:t>
            </w:r>
            <w:r w:rsidRPr="007B5BE8">
              <w:rPr>
                <w:sz w:val="20"/>
                <w:szCs w:val="20"/>
              </w:rPr>
              <w:t>rekreaci, výrobu, skladování a velkoobchod, občanské vybavení,  dopravní terminály a centra dopravních služeb, malé i velké stavby odpadového hospodářství.</w:t>
            </w:r>
          </w:p>
        </w:tc>
      </w:tr>
      <w:tr w:rsidR="00EA0431" w:rsidRPr="007B5BE8" w14:paraId="1EF7BE32" w14:textId="77777777">
        <w:tc>
          <w:tcPr>
            <w:tcW w:w="1108" w:type="dxa"/>
            <w:vAlign w:val="center"/>
          </w:tcPr>
          <w:p w14:paraId="57CCD164" w14:textId="77777777" w:rsidR="00EA0431" w:rsidRPr="007B5BE8" w:rsidRDefault="00EA0431" w:rsidP="00770669">
            <w:pPr>
              <w:ind w:firstLine="0"/>
              <w:jc w:val="center"/>
              <w:rPr>
                <w:b/>
                <w:szCs w:val="22"/>
              </w:rPr>
            </w:pPr>
            <w:r w:rsidRPr="007B5BE8">
              <w:rPr>
                <w:b/>
                <w:szCs w:val="22"/>
              </w:rPr>
              <w:lastRenderedPageBreak/>
              <w:t>DG</w:t>
            </w:r>
          </w:p>
        </w:tc>
        <w:tc>
          <w:tcPr>
            <w:tcW w:w="2922" w:type="dxa"/>
            <w:vAlign w:val="center"/>
          </w:tcPr>
          <w:p w14:paraId="6789DA65" w14:textId="77777777" w:rsidR="00EA0431" w:rsidRPr="007B5BE8" w:rsidRDefault="00EA0431" w:rsidP="00EB45CF">
            <w:pPr>
              <w:ind w:firstLine="0"/>
              <w:jc w:val="left"/>
            </w:pPr>
            <w:r w:rsidRPr="007B5BE8">
              <w:rPr>
                <w:caps/>
                <w:sz w:val="20"/>
                <w:szCs w:val="20"/>
              </w:rPr>
              <w:t xml:space="preserve">PLOCHY dopravní infrastruktury </w:t>
            </w:r>
            <w:proofErr w:type="gramStart"/>
            <w:r w:rsidRPr="007B5BE8">
              <w:rPr>
                <w:caps/>
                <w:sz w:val="20"/>
                <w:szCs w:val="20"/>
              </w:rPr>
              <w:t>-  GARÁŽe</w:t>
            </w:r>
            <w:proofErr w:type="gramEnd"/>
          </w:p>
        </w:tc>
        <w:tc>
          <w:tcPr>
            <w:tcW w:w="5400" w:type="dxa"/>
          </w:tcPr>
          <w:p w14:paraId="2E8C3234" w14:textId="77777777" w:rsidR="00EA0431" w:rsidRPr="007B5BE8" w:rsidRDefault="00EA0431" w:rsidP="00665870">
            <w:pPr>
              <w:ind w:left="237" w:hanging="237"/>
              <w:rPr>
                <w:sz w:val="20"/>
                <w:szCs w:val="20"/>
              </w:rPr>
            </w:pPr>
            <w:r w:rsidRPr="007B5BE8">
              <w:rPr>
                <w:sz w:val="20"/>
                <w:szCs w:val="20"/>
                <w:u w:val="single"/>
              </w:rPr>
              <w:t>Hlavní využití</w:t>
            </w:r>
            <w:r w:rsidRPr="007B5BE8">
              <w:rPr>
                <w:sz w:val="20"/>
                <w:szCs w:val="20"/>
              </w:rPr>
              <w:t>: garáže pro osobní automobily (řadové, hromadné halové).</w:t>
            </w:r>
          </w:p>
          <w:p w14:paraId="536EC2BE" w14:textId="77777777" w:rsidR="00EA0431" w:rsidRPr="007B5BE8" w:rsidRDefault="00EA0431" w:rsidP="00665870">
            <w:pPr>
              <w:ind w:left="237" w:hanging="237"/>
              <w:rPr>
                <w:sz w:val="20"/>
                <w:szCs w:val="20"/>
              </w:rPr>
            </w:pPr>
            <w:r w:rsidRPr="007B5BE8">
              <w:rPr>
                <w:sz w:val="20"/>
                <w:szCs w:val="20"/>
                <w:u w:val="single"/>
              </w:rPr>
              <w:t>Přípustné využití:</w:t>
            </w:r>
            <w:r w:rsidRPr="007B5BE8">
              <w:rPr>
                <w:sz w:val="20"/>
                <w:szCs w:val="20"/>
              </w:rPr>
              <w:t xml:space="preserve"> veřejná dopravní a technická infrastruktura, související dopravní a technická infrastruktura, veřejná prostranství a plochy okrasné zeleně.</w:t>
            </w:r>
          </w:p>
          <w:p w14:paraId="5B31C24C" w14:textId="77777777" w:rsidR="00EA0431" w:rsidRPr="007B5BE8" w:rsidRDefault="00EA0431" w:rsidP="00665870">
            <w:pPr>
              <w:ind w:left="237" w:hanging="237"/>
              <w:rPr>
                <w:sz w:val="20"/>
                <w:szCs w:val="20"/>
              </w:rPr>
            </w:pPr>
            <w:r w:rsidRPr="007B5BE8">
              <w:rPr>
                <w:sz w:val="20"/>
                <w:szCs w:val="20"/>
                <w:u w:val="single"/>
              </w:rPr>
              <w:t>Nepřípustné využití</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 xml:space="preserve">, jako např. stavby pro bydlení, </w:t>
            </w:r>
            <w:r w:rsidR="00540975" w:rsidRPr="007B5BE8">
              <w:rPr>
                <w:iCs/>
                <w:sz w:val="20"/>
                <w:szCs w:val="20"/>
              </w:rPr>
              <w:t xml:space="preserve">rodinnou </w:t>
            </w:r>
            <w:r w:rsidRPr="007B5BE8">
              <w:rPr>
                <w:sz w:val="20"/>
                <w:szCs w:val="20"/>
              </w:rPr>
              <w:t>rekreaci, výrobu, skladování a velkoobchod, občanské vybavení,  dopravní terminály a centra dopravních služeb, malé i velké stavby odpadového hospodářství.</w:t>
            </w:r>
          </w:p>
        </w:tc>
      </w:tr>
      <w:tr w:rsidR="00EA0431" w:rsidRPr="007B5BE8" w14:paraId="647A2253" w14:textId="77777777">
        <w:trPr>
          <w:trHeight w:val="1583"/>
        </w:trPr>
        <w:tc>
          <w:tcPr>
            <w:tcW w:w="1108" w:type="dxa"/>
            <w:vAlign w:val="center"/>
          </w:tcPr>
          <w:p w14:paraId="21483CD0" w14:textId="77777777" w:rsidR="00EA0431" w:rsidRPr="007B5BE8" w:rsidRDefault="00EA0431" w:rsidP="009B7196">
            <w:pPr>
              <w:ind w:firstLine="0"/>
              <w:jc w:val="center"/>
              <w:rPr>
                <w:b/>
                <w:szCs w:val="22"/>
              </w:rPr>
            </w:pPr>
            <w:r w:rsidRPr="007B5BE8">
              <w:rPr>
                <w:b/>
                <w:szCs w:val="22"/>
              </w:rPr>
              <w:t>DU</w:t>
            </w:r>
          </w:p>
        </w:tc>
        <w:tc>
          <w:tcPr>
            <w:tcW w:w="2922" w:type="dxa"/>
            <w:vAlign w:val="center"/>
          </w:tcPr>
          <w:p w14:paraId="6B51B753" w14:textId="77777777" w:rsidR="00EA0431" w:rsidRPr="007B5BE8" w:rsidRDefault="00EA0431" w:rsidP="009B7196">
            <w:pPr>
              <w:ind w:firstLine="0"/>
              <w:jc w:val="left"/>
            </w:pPr>
            <w:r w:rsidRPr="007B5BE8">
              <w:rPr>
                <w:caps/>
                <w:sz w:val="20"/>
                <w:szCs w:val="20"/>
              </w:rPr>
              <w:t xml:space="preserve">PLOCHY dopravní infrastruktury </w:t>
            </w:r>
            <w:proofErr w:type="gramStart"/>
            <w:r w:rsidRPr="007B5BE8">
              <w:rPr>
                <w:caps/>
                <w:sz w:val="20"/>
                <w:szCs w:val="20"/>
              </w:rPr>
              <w:t>-  účelové</w:t>
            </w:r>
            <w:proofErr w:type="gramEnd"/>
            <w:r w:rsidRPr="007B5BE8">
              <w:rPr>
                <w:caps/>
                <w:sz w:val="20"/>
                <w:szCs w:val="20"/>
              </w:rPr>
              <w:t xml:space="preserve"> komunikace</w:t>
            </w:r>
          </w:p>
        </w:tc>
        <w:tc>
          <w:tcPr>
            <w:tcW w:w="5400" w:type="dxa"/>
          </w:tcPr>
          <w:p w14:paraId="38F2DB19" w14:textId="77777777" w:rsidR="00EA0431" w:rsidRPr="007B5BE8" w:rsidRDefault="00EA0431" w:rsidP="00593911">
            <w:pPr>
              <w:ind w:left="237" w:hanging="237"/>
              <w:rPr>
                <w:sz w:val="20"/>
                <w:szCs w:val="20"/>
              </w:rPr>
            </w:pPr>
            <w:r w:rsidRPr="007B5BE8">
              <w:rPr>
                <w:sz w:val="20"/>
                <w:szCs w:val="20"/>
                <w:u w:val="single"/>
              </w:rPr>
              <w:t>Hlavní využití</w:t>
            </w:r>
            <w:r w:rsidRPr="007B5BE8">
              <w:rPr>
                <w:sz w:val="20"/>
                <w:szCs w:val="20"/>
              </w:rPr>
              <w:t>: účelové komunikace v krajině</w:t>
            </w:r>
          </w:p>
          <w:p w14:paraId="57CC0FF1" w14:textId="77777777" w:rsidR="00EA0431" w:rsidRPr="007B5BE8" w:rsidRDefault="00EA0431" w:rsidP="00593911">
            <w:pPr>
              <w:ind w:left="237" w:hanging="237"/>
              <w:rPr>
                <w:sz w:val="20"/>
                <w:szCs w:val="20"/>
              </w:rPr>
            </w:pPr>
            <w:r w:rsidRPr="007B5BE8">
              <w:rPr>
                <w:sz w:val="20"/>
                <w:szCs w:val="20"/>
                <w:u w:val="single"/>
              </w:rPr>
              <w:t>Přípustné využití</w:t>
            </w:r>
            <w:r w:rsidRPr="007B5BE8">
              <w:rPr>
                <w:sz w:val="20"/>
                <w:szCs w:val="20"/>
              </w:rPr>
              <w:t>: komunikace cyklistické a pro pěší dopravu, plochy okrasné a rekreační zeleně, veřejná dopravní a technická infrastruktura, související dopravní a technická infrastruktura.</w:t>
            </w:r>
          </w:p>
          <w:p w14:paraId="4A8C83CA" w14:textId="77777777" w:rsidR="00EA0431" w:rsidRPr="007B5BE8" w:rsidRDefault="00EA0431" w:rsidP="00593911">
            <w:pPr>
              <w:ind w:left="237" w:hanging="237"/>
              <w:rPr>
                <w:sz w:val="20"/>
                <w:szCs w:val="20"/>
              </w:rPr>
            </w:pPr>
            <w:r w:rsidRPr="007B5BE8">
              <w:rPr>
                <w:sz w:val="20"/>
                <w:szCs w:val="20"/>
                <w:u w:val="single"/>
              </w:rPr>
              <w:t>Nepřípustné využití</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w:t>
            </w:r>
          </w:p>
          <w:p w14:paraId="0BA8C429" w14:textId="77777777" w:rsidR="00EA0431" w:rsidRPr="007B5BE8" w:rsidRDefault="00EA0431" w:rsidP="00593911">
            <w:pPr>
              <w:ind w:left="237" w:hanging="237"/>
              <w:rPr>
                <w:sz w:val="20"/>
                <w:szCs w:val="20"/>
                <w:u w:val="single"/>
              </w:rPr>
            </w:pPr>
            <w:r w:rsidRPr="007B5BE8">
              <w:rPr>
                <w:sz w:val="20"/>
                <w:szCs w:val="20"/>
                <w:u w:val="single"/>
              </w:rPr>
              <w:t>Podmíněně</w:t>
            </w:r>
            <w:r w:rsidRPr="007B5BE8">
              <w:rPr>
                <w:sz w:val="20"/>
                <w:u w:val="single"/>
              </w:rPr>
              <w:t xml:space="preserve"> přípustné využití</w:t>
            </w:r>
            <w:r w:rsidRPr="007B5BE8">
              <w:rPr>
                <w:sz w:val="20"/>
              </w:rPr>
              <w:t>: pozemky parkovišť pro osobní automobily za podmínky, že jejich umístění nezhorší dopravní podmínky v území, bezpečnost provozu a že nesníží kvalitu prostředí souvisejícího území.</w:t>
            </w:r>
          </w:p>
        </w:tc>
      </w:tr>
      <w:tr w:rsidR="00EA0431" w:rsidRPr="007B5BE8" w14:paraId="6D083F56" w14:textId="77777777">
        <w:trPr>
          <w:trHeight w:val="2113"/>
        </w:trPr>
        <w:tc>
          <w:tcPr>
            <w:tcW w:w="1108" w:type="dxa"/>
            <w:tcBorders>
              <w:top w:val="single" w:sz="4" w:space="0" w:color="auto"/>
              <w:left w:val="single" w:sz="4" w:space="0" w:color="auto"/>
              <w:bottom w:val="nil"/>
              <w:right w:val="single" w:sz="4" w:space="0" w:color="auto"/>
            </w:tcBorders>
            <w:vAlign w:val="center"/>
          </w:tcPr>
          <w:p w14:paraId="3C83A44B" w14:textId="77777777" w:rsidR="00EA0431" w:rsidRPr="007B5BE8" w:rsidRDefault="00EA0431" w:rsidP="000A1D70">
            <w:pPr>
              <w:ind w:firstLine="0"/>
              <w:jc w:val="center"/>
              <w:rPr>
                <w:b/>
                <w:sz w:val="20"/>
                <w:szCs w:val="20"/>
              </w:rPr>
            </w:pPr>
            <w:r w:rsidRPr="007B5BE8">
              <w:rPr>
                <w:b/>
                <w:szCs w:val="22"/>
              </w:rPr>
              <w:t>ZX</w:t>
            </w:r>
          </w:p>
        </w:tc>
        <w:tc>
          <w:tcPr>
            <w:tcW w:w="2922" w:type="dxa"/>
            <w:tcBorders>
              <w:top w:val="single" w:sz="4" w:space="0" w:color="auto"/>
              <w:left w:val="single" w:sz="4" w:space="0" w:color="auto"/>
              <w:bottom w:val="nil"/>
              <w:right w:val="single" w:sz="4" w:space="0" w:color="auto"/>
            </w:tcBorders>
            <w:vAlign w:val="center"/>
          </w:tcPr>
          <w:p w14:paraId="2142986E" w14:textId="77777777" w:rsidR="00EA0431" w:rsidRPr="007B5BE8" w:rsidRDefault="00EA0431" w:rsidP="000A1D70">
            <w:pPr>
              <w:ind w:firstLine="0"/>
              <w:jc w:val="left"/>
              <w:rPr>
                <w:sz w:val="20"/>
                <w:szCs w:val="20"/>
              </w:rPr>
            </w:pPr>
            <w:r w:rsidRPr="007B5BE8">
              <w:t>PLOCHY ZEMĚDĚLSKÉ</w:t>
            </w:r>
          </w:p>
        </w:tc>
        <w:tc>
          <w:tcPr>
            <w:tcW w:w="5400" w:type="dxa"/>
            <w:vMerge w:val="restart"/>
            <w:tcBorders>
              <w:top w:val="single" w:sz="4" w:space="0" w:color="auto"/>
              <w:left w:val="single" w:sz="4" w:space="0" w:color="auto"/>
              <w:bottom w:val="single" w:sz="4" w:space="0" w:color="auto"/>
              <w:right w:val="single" w:sz="4" w:space="0" w:color="auto"/>
            </w:tcBorders>
          </w:tcPr>
          <w:p w14:paraId="12DE7CDF" w14:textId="77777777" w:rsidR="00EA0431" w:rsidRPr="007B5BE8" w:rsidRDefault="00EA0431" w:rsidP="00EB7418">
            <w:pPr>
              <w:ind w:firstLine="0"/>
              <w:rPr>
                <w:sz w:val="20"/>
                <w:szCs w:val="20"/>
              </w:rPr>
            </w:pPr>
            <w:r w:rsidRPr="007B5BE8">
              <w:rPr>
                <w:sz w:val="20"/>
                <w:szCs w:val="20"/>
              </w:rPr>
              <w:t>Pro plochy zemědělské jsou vymezeny jednotné regulativy. Měnit druh využití pozemků v rámci zemědělského půdního fondu je tak možné beze změny územního plánu.</w:t>
            </w:r>
          </w:p>
          <w:p w14:paraId="7C69205E" w14:textId="77777777" w:rsidR="00EA0431" w:rsidRPr="007B5BE8" w:rsidRDefault="00EA0431" w:rsidP="00B01903">
            <w:pPr>
              <w:ind w:left="237" w:hanging="237"/>
              <w:rPr>
                <w:sz w:val="20"/>
                <w:szCs w:val="20"/>
                <w:u w:val="single"/>
              </w:rPr>
            </w:pPr>
          </w:p>
          <w:p w14:paraId="680BC08A" w14:textId="77777777" w:rsidR="00EA0431" w:rsidRPr="007B5BE8" w:rsidRDefault="00EA0431" w:rsidP="00B01903">
            <w:pPr>
              <w:ind w:left="237" w:hanging="237"/>
              <w:rPr>
                <w:sz w:val="20"/>
                <w:szCs w:val="20"/>
                <w:u w:val="single"/>
              </w:rPr>
            </w:pPr>
            <w:r w:rsidRPr="007B5BE8">
              <w:rPr>
                <w:sz w:val="20"/>
                <w:szCs w:val="20"/>
                <w:u w:val="single"/>
              </w:rPr>
              <w:t>Hlavní využití</w:t>
            </w:r>
            <w:r w:rsidRPr="007B5BE8">
              <w:rPr>
                <w:sz w:val="20"/>
                <w:szCs w:val="20"/>
              </w:rPr>
              <w:t xml:space="preserve">: </w:t>
            </w:r>
            <w:r w:rsidRPr="007B5BE8">
              <w:rPr>
                <w:sz w:val="20"/>
              </w:rPr>
              <w:t>pozemky zemědělského půdního fondu</w:t>
            </w:r>
            <w:r w:rsidRPr="007B5BE8">
              <w:rPr>
                <w:sz w:val="20"/>
                <w:vertAlign w:val="superscript"/>
              </w:rPr>
              <w:footnoteReference w:customMarkFollows="1" w:id="3"/>
              <w:t>7)</w:t>
            </w:r>
            <w:r w:rsidRPr="007B5BE8">
              <w:rPr>
                <w:sz w:val="20"/>
                <w:szCs w:val="20"/>
              </w:rPr>
              <w:t>.</w:t>
            </w:r>
          </w:p>
          <w:p w14:paraId="25E65ADB" w14:textId="77777777" w:rsidR="00EA0431" w:rsidRPr="007B5BE8" w:rsidRDefault="00EA0431" w:rsidP="00126CFC">
            <w:pPr>
              <w:ind w:left="237" w:hanging="237"/>
              <w:rPr>
                <w:sz w:val="20"/>
              </w:rPr>
            </w:pPr>
            <w:r w:rsidRPr="007B5BE8">
              <w:rPr>
                <w:sz w:val="20"/>
                <w:szCs w:val="20"/>
                <w:u w:val="single"/>
              </w:rPr>
              <w:t>Přípustné využití:</w:t>
            </w:r>
            <w:r w:rsidRPr="007B5BE8">
              <w:rPr>
                <w:sz w:val="20"/>
                <w:szCs w:val="20"/>
              </w:rPr>
              <w:t xml:space="preserve"> </w:t>
            </w:r>
            <w:r w:rsidRPr="007B5BE8">
              <w:rPr>
                <w:sz w:val="20"/>
              </w:rPr>
              <w:t xml:space="preserve">stavby pro chov včel a ryb, objekty pro uložení zemědělského nářadí, stavby, zařízení, a jiná opatření pro vodní hospodářství (například rybníky, tůňky), pro ochranu přírody a krajiny, </w:t>
            </w:r>
            <w:r w:rsidRPr="007B5BE8">
              <w:rPr>
                <w:sz w:val="20"/>
                <w:szCs w:val="20"/>
              </w:rPr>
              <w:t>veřejná dopravní a technická infrastruktura, související dopravní a technická infrastruktura</w:t>
            </w:r>
            <w:r w:rsidRPr="007B5BE8">
              <w:rPr>
                <w:sz w:val="20"/>
              </w:rPr>
              <w:t>, stavby pro snižování nebezpečí ekologických a přírodních katastrof a pro odstraňování jejich důsledků, a dále taková technická opatření a stavby, které zlepší podmínky jeho využití pro účely rekreace a cestovního ruchu, například cyklistické stezky, cyklotrasy a in-line trasy, hygienická zařízení, ekologická a informační centra, rozhledny do výšky 10m.</w:t>
            </w:r>
          </w:p>
          <w:p w14:paraId="11384C8B" w14:textId="77777777" w:rsidR="00EA0431" w:rsidRPr="007B5BE8" w:rsidRDefault="00EA0431" w:rsidP="00B01903">
            <w:pPr>
              <w:ind w:left="237" w:hanging="237"/>
              <w:rPr>
                <w:sz w:val="20"/>
                <w:szCs w:val="20"/>
              </w:rPr>
            </w:pPr>
            <w:r w:rsidRPr="007B5BE8">
              <w:rPr>
                <w:sz w:val="20"/>
                <w:u w:val="single"/>
              </w:rPr>
              <w:t>Podmíněně přípustné využití</w:t>
            </w:r>
            <w:r w:rsidRPr="007B5BE8">
              <w:rPr>
                <w:sz w:val="20"/>
              </w:rPr>
              <w:t xml:space="preserve">: </w:t>
            </w:r>
            <w:r w:rsidRPr="007B5BE8">
              <w:rPr>
                <w:sz w:val="20"/>
                <w:szCs w:val="20"/>
              </w:rPr>
              <w:t xml:space="preserve">za podmínky, že umístění konkrétních staveb nebude mít negativní dopady na krajinný ráz </w:t>
            </w:r>
            <w:r w:rsidRPr="007B5BE8">
              <w:rPr>
                <w:sz w:val="20"/>
              </w:rPr>
              <w:t>(tzn. například že stavba nebude umístěna na vrcholu nebo hřebenu kopce, v pohledové ose příjezdních silničních komunikací ani v dalších pohledově exponovaných polohách)</w:t>
            </w:r>
            <w:r w:rsidRPr="007B5BE8">
              <w:rPr>
                <w:sz w:val="20"/>
                <w:szCs w:val="20"/>
              </w:rPr>
              <w:t>, lze v plochách zemědělských umístit:</w:t>
            </w:r>
          </w:p>
          <w:p w14:paraId="37DD20D3" w14:textId="77777777" w:rsidR="00EA0431" w:rsidRPr="007B5BE8" w:rsidRDefault="00EA0431" w:rsidP="00556420">
            <w:pPr>
              <w:numPr>
                <w:ilvl w:val="0"/>
                <w:numId w:val="36"/>
              </w:numPr>
              <w:rPr>
                <w:sz w:val="20"/>
                <w:szCs w:val="20"/>
              </w:rPr>
            </w:pPr>
            <w:r w:rsidRPr="007B5BE8">
              <w:rPr>
                <w:sz w:val="20"/>
              </w:rPr>
              <w:t xml:space="preserve">stavby pro dosoušení a skladování sena a slámy, pro </w:t>
            </w:r>
            <w:r w:rsidRPr="007B5BE8">
              <w:rPr>
                <w:sz w:val="20"/>
              </w:rPr>
              <w:lastRenderedPageBreak/>
              <w:t>skladování chlévské mrvy, hnoje, kejdy, močůvky, stavby pro konzervaci a skladování siláže a silážních šťáv, stavby pro skladování produktů rostlinné výroby, za podmínky, že budou umístěny mimo záplavová území a že jejich zastavěná ploch</w:t>
            </w:r>
            <w:r w:rsidR="001E5097" w:rsidRPr="007B5BE8">
              <w:rPr>
                <w:sz w:val="20"/>
              </w:rPr>
              <w:t>a nepřesáhne 200 m2.</w:t>
            </w:r>
          </w:p>
          <w:p w14:paraId="39411E90" w14:textId="77777777" w:rsidR="00EA0431" w:rsidRPr="007B5BE8" w:rsidRDefault="00EA0431" w:rsidP="00556420">
            <w:pPr>
              <w:numPr>
                <w:ilvl w:val="0"/>
                <w:numId w:val="36"/>
              </w:numPr>
              <w:rPr>
                <w:sz w:val="20"/>
              </w:rPr>
            </w:pPr>
            <w:r w:rsidRPr="007B5BE8">
              <w:rPr>
                <w:sz w:val="20"/>
              </w:rPr>
              <w:t xml:space="preserve">Stavby pro </w:t>
            </w:r>
            <w:r w:rsidRPr="007B5BE8">
              <w:rPr>
                <w:sz w:val="20"/>
                <w:szCs w:val="20"/>
              </w:rPr>
              <w:t>ustájení</w:t>
            </w:r>
            <w:r w:rsidRPr="007B5BE8">
              <w:rPr>
                <w:sz w:val="20"/>
              </w:rPr>
              <w:t xml:space="preserve"> hospodářských zvířat, za podmínky, že budou umístěny mimo záplavová území a že jejich zastavěná plocha nepřesáhne 100 m2.</w:t>
            </w:r>
          </w:p>
          <w:p w14:paraId="123E40F9" w14:textId="77777777" w:rsidR="009A0665" w:rsidRPr="007B5BE8" w:rsidRDefault="009A0665" w:rsidP="00556420">
            <w:pPr>
              <w:numPr>
                <w:ilvl w:val="0"/>
                <w:numId w:val="36"/>
              </w:numPr>
              <w:rPr>
                <w:sz w:val="20"/>
              </w:rPr>
            </w:pPr>
            <w:r w:rsidRPr="007B5BE8">
              <w:rPr>
                <w:sz w:val="20"/>
              </w:rPr>
              <w:t>objekty pro lesnictví a myslivost, např. stavby pro skladování krmiva pro lesní zvěř a přípravny krmiva lesní zvěře,</w:t>
            </w:r>
          </w:p>
          <w:p w14:paraId="794F4EF2" w14:textId="77777777" w:rsidR="00EA0431" w:rsidRPr="007B5BE8" w:rsidRDefault="00EA0431" w:rsidP="00556420">
            <w:pPr>
              <w:numPr>
                <w:ilvl w:val="0"/>
                <w:numId w:val="36"/>
              </w:numPr>
              <w:rPr>
                <w:sz w:val="20"/>
              </w:rPr>
            </w:pPr>
            <w:r w:rsidRPr="007B5BE8">
              <w:rPr>
                <w:sz w:val="20"/>
                <w:szCs w:val="20"/>
              </w:rPr>
              <w:t>plochy</w:t>
            </w:r>
            <w:r w:rsidRPr="007B5BE8">
              <w:rPr>
                <w:sz w:val="20"/>
              </w:rPr>
              <w:t xml:space="preserve"> pro ukládání inertních odpadů, za podmínky že se bude jednat o půdu V. nebo IV. třídy ochrany a že bude v navazujícím řízení posouzen vliv záměru na krajinný ráz a na jednotlivé složky životního prostředí (zejména ochranu vod). Bude se jednat o dočasný zábor ZPF – po ukončení skládkování bude provedena zemědělská rekultivace.</w:t>
            </w:r>
          </w:p>
          <w:p w14:paraId="7294867B" w14:textId="77777777" w:rsidR="00EA0431" w:rsidRPr="007B5BE8" w:rsidRDefault="00EA0431" w:rsidP="00B01903">
            <w:pPr>
              <w:ind w:left="290" w:hanging="53"/>
              <w:rPr>
                <w:sz w:val="20"/>
              </w:rPr>
            </w:pPr>
          </w:p>
          <w:p w14:paraId="46F82487" w14:textId="77777777" w:rsidR="00EA0431" w:rsidRPr="007B5BE8" w:rsidRDefault="00EA0431" w:rsidP="00276F87">
            <w:pPr>
              <w:ind w:left="223" w:firstLine="14"/>
              <w:rPr>
                <w:sz w:val="20"/>
              </w:rPr>
            </w:pPr>
            <w:r w:rsidRPr="007B5BE8">
              <w:rPr>
                <w:sz w:val="20"/>
              </w:rPr>
              <w:t xml:space="preserve">Podmíněně přípustné je i oplocení pozemků zahrad, sadů, vinic a výběhů pro zvířata v nezastavěném území, za podmínky, že oplocení nebude v kolizi s funkcí územního systému ekologické stability, </w:t>
            </w:r>
            <w:r w:rsidR="00587316" w:rsidRPr="007B5BE8">
              <w:rPr>
                <w:sz w:val="20"/>
              </w:rPr>
              <w:t xml:space="preserve">s migračně významnými územími, </w:t>
            </w:r>
            <w:r w:rsidRPr="007B5BE8">
              <w:rPr>
                <w:sz w:val="20"/>
              </w:rPr>
              <w:t>že nepřeruší účelové komunikace obsluhující navazující pozemky a nezhorší vodohospodářské poměry v území (zejména že nezvýší riziko záplav).</w:t>
            </w:r>
          </w:p>
          <w:p w14:paraId="389E3505" w14:textId="77777777" w:rsidR="00371E3E" w:rsidRPr="007B5BE8" w:rsidRDefault="00371E3E" w:rsidP="00276F87">
            <w:pPr>
              <w:ind w:left="223" w:firstLine="14"/>
              <w:rPr>
                <w:sz w:val="20"/>
              </w:rPr>
            </w:pPr>
            <w:r w:rsidRPr="007B5BE8">
              <w:rPr>
                <w:sz w:val="20"/>
              </w:rPr>
              <w:t xml:space="preserve">Drobné </w:t>
            </w:r>
            <w:r w:rsidR="001E1085" w:rsidRPr="007B5BE8">
              <w:rPr>
                <w:sz w:val="20"/>
              </w:rPr>
              <w:t xml:space="preserve">stávající </w:t>
            </w:r>
            <w:r w:rsidRPr="007B5BE8">
              <w:rPr>
                <w:sz w:val="20"/>
              </w:rPr>
              <w:t xml:space="preserve">stavby bývalého vojenského opevnění (tzv. </w:t>
            </w:r>
            <w:proofErr w:type="spellStart"/>
            <w:r w:rsidRPr="007B5BE8">
              <w:rPr>
                <w:sz w:val="20"/>
              </w:rPr>
              <w:t>řopíky</w:t>
            </w:r>
            <w:proofErr w:type="spellEnd"/>
            <w:r w:rsidRPr="007B5BE8">
              <w:rPr>
                <w:sz w:val="20"/>
              </w:rPr>
              <w:t>), které jsou zahrnuty v zastavěném území, lze využít pro následující účely:</w:t>
            </w:r>
          </w:p>
          <w:p w14:paraId="2864E2D3" w14:textId="77777777" w:rsidR="00371E3E" w:rsidRPr="007B5BE8" w:rsidRDefault="00371E3E" w:rsidP="00371E3E">
            <w:pPr>
              <w:numPr>
                <w:ilvl w:val="0"/>
                <w:numId w:val="5"/>
              </w:numPr>
              <w:rPr>
                <w:sz w:val="20"/>
              </w:rPr>
            </w:pPr>
            <w:r w:rsidRPr="007B5BE8">
              <w:rPr>
                <w:sz w:val="20"/>
              </w:rPr>
              <w:t>pro rodinnou rekreaci, za podmínky odpovídající dopravní dostupnosti (tj. v případech, kdy ke stavbě vede zpevněná pozemní komunikace končící nejdále 50 m od stavby),</w:t>
            </w:r>
          </w:p>
          <w:p w14:paraId="415E829B" w14:textId="77777777" w:rsidR="00371E3E" w:rsidRPr="007B5BE8" w:rsidRDefault="00371E3E" w:rsidP="00371E3E">
            <w:pPr>
              <w:numPr>
                <w:ilvl w:val="0"/>
                <w:numId w:val="5"/>
              </w:numPr>
              <w:rPr>
                <w:sz w:val="20"/>
              </w:rPr>
            </w:pPr>
            <w:r w:rsidRPr="007B5BE8">
              <w:rPr>
                <w:sz w:val="20"/>
              </w:rPr>
              <w:t>pro účely skladování, za podmínky, že se bude jednat o sklady nenáročné na dopravní obsluhu,</w:t>
            </w:r>
          </w:p>
          <w:p w14:paraId="61C558DC" w14:textId="77777777" w:rsidR="00371E3E" w:rsidRPr="007B5BE8" w:rsidRDefault="00371E3E" w:rsidP="00371E3E">
            <w:pPr>
              <w:numPr>
                <w:ilvl w:val="0"/>
                <w:numId w:val="5"/>
              </w:numPr>
              <w:rPr>
                <w:sz w:val="20"/>
              </w:rPr>
            </w:pPr>
            <w:r w:rsidRPr="007B5BE8">
              <w:rPr>
                <w:sz w:val="20"/>
              </w:rPr>
              <w:t xml:space="preserve">pro účely občanského vybavení (jako například účely kulturní, </w:t>
            </w:r>
            <w:proofErr w:type="gramStart"/>
            <w:r w:rsidRPr="007B5BE8">
              <w:rPr>
                <w:sz w:val="20"/>
              </w:rPr>
              <w:t>historické,</w:t>
            </w:r>
            <w:proofErr w:type="gramEnd"/>
            <w:r w:rsidRPr="007B5BE8">
              <w:rPr>
                <w:sz w:val="20"/>
              </w:rPr>
              <w:t xml:space="preserve"> apod.).</w:t>
            </w:r>
          </w:p>
          <w:p w14:paraId="6AEEE6FB" w14:textId="77777777" w:rsidR="00EA0431" w:rsidRPr="007B5BE8" w:rsidRDefault="00EA0431" w:rsidP="00B01903">
            <w:pPr>
              <w:ind w:left="290" w:hanging="53"/>
              <w:rPr>
                <w:sz w:val="20"/>
              </w:rPr>
            </w:pPr>
          </w:p>
          <w:p w14:paraId="6A201D13" w14:textId="77777777" w:rsidR="00EA0431" w:rsidRPr="007B5BE8" w:rsidRDefault="00EA0431" w:rsidP="00276F87">
            <w:pPr>
              <w:ind w:left="237" w:hanging="237"/>
              <w:rPr>
                <w:sz w:val="20"/>
                <w:szCs w:val="20"/>
                <w:u w:val="single"/>
              </w:rPr>
            </w:pPr>
            <w:r w:rsidRPr="007B5BE8">
              <w:rPr>
                <w:sz w:val="20"/>
                <w:szCs w:val="20"/>
                <w:u w:val="single"/>
              </w:rPr>
              <w:t>Nepřípustné využití</w:t>
            </w:r>
            <w:r w:rsidRPr="007B5BE8">
              <w:rPr>
                <w:sz w:val="20"/>
                <w:szCs w:val="20"/>
              </w:rPr>
              <w:t xml:space="preserve">: veškeré stavby a </w:t>
            </w:r>
            <w:r w:rsidRPr="007B5BE8">
              <w:rPr>
                <w:sz w:val="20"/>
              </w:rPr>
              <w:t>činnosti</w:t>
            </w:r>
            <w:r w:rsidRPr="007B5BE8">
              <w:rPr>
                <w:sz w:val="20"/>
                <w:szCs w:val="20"/>
              </w:rPr>
              <w:t xml:space="preserve"> nesouvisející s hlavním a </w:t>
            </w:r>
            <w:proofErr w:type="gramStart"/>
            <w:r w:rsidRPr="007B5BE8">
              <w:rPr>
                <w:sz w:val="20"/>
                <w:szCs w:val="20"/>
              </w:rPr>
              <w:t>přípustným  využitím</w:t>
            </w:r>
            <w:proofErr w:type="gramEnd"/>
            <w:r w:rsidRPr="007B5BE8">
              <w:rPr>
                <w:sz w:val="20"/>
                <w:szCs w:val="20"/>
              </w:rPr>
              <w:t xml:space="preserve">, jako např. stavby pro bydlení, </w:t>
            </w:r>
            <w:r w:rsidR="00540975" w:rsidRPr="007B5BE8">
              <w:rPr>
                <w:sz w:val="20"/>
                <w:szCs w:val="20"/>
              </w:rPr>
              <w:t xml:space="preserve">rodinnou </w:t>
            </w:r>
            <w:r w:rsidRPr="007B5BE8">
              <w:rPr>
                <w:sz w:val="20"/>
                <w:szCs w:val="20"/>
              </w:rPr>
              <w:t>rekreaci, dále stavby pro výrobu, skladování (vyjma některých druhů zemědělských staveb uvedených výše),  občanské vybavení,  dopravní terminály a centra dopravních služeb, malé i velké stavby odpadového hospodářství (vyjma inertních odpadů uvedených v podmíněně přípustném využití). Nepřípustné jsou rovněž některé zemědělské stavby, a to: stavby pro hospodářská zvířata neuvedené v podmíněně přípustném využití, stavby pro posklizňovou úpravu produktů rostlinné výroby, stavby pro skladování hnojiv a přípravků na ochranu rostlin.</w:t>
            </w:r>
          </w:p>
        </w:tc>
      </w:tr>
      <w:tr w:rsidR="00EA0431" w:rsidRPr="007B5BE8" w14:paraId="358E9C41" w14:textId="77777777">
        <w:trPr>
          <w:trHeight w:val="1081"/>
        </w:trPr>
        <w:tc>
          <w:tcPr>
            <w:tcW w:w="1108" w:type="dxa"/>
            <w:tcBorders>
              <w:top w:val="nil"/>
              <w:left w:val="single" w:sz="4" w:space="0" w:color="auto"/>
              <w:bottom w:val="nil"/>
              <w:right w:val="single" w:sz="4" w:space="0" w:color="auto"/>
            </w:tcBorders>
            <w:vAlign w:val="center"/>
          </w:tcPr>
          <w:p w14:paraId="7072B37C" w14:textId="77777777" w:rsidR="00EA0431" w:rsidRPr="007B5BE8" w:rsidRDefault="00EA0431" w:rsidP="001B2365">
            <w:pPr>
              <w:ind w:firstLine="0"/>
              <w:jc w:val="center"/>
              <w:rPr>
                <w:b/>
                <w:i/>
                <w:szCs w:val="22"/>
              </w:rPr>
            </w:pPr>
          </w:p>
        </w:tc>
        <w:tc>
          <w:tcPr>
            <w:tcW w:w="2922" w:type="dxa"/>
            <w:tcBorders>
              <w:top w:val="nil"/>
              <w:left w:val="single" w:sz="4" w:space="0" w:color="auto"/>
              <w:bottom w:val="nil"/>
              <w:right w:val="single" w:sz="4" w:space="0" w:color="auto"/>
            </w:tcBorders>
            <w:vAlign w:val="center"/>
          </w:tcPr>
          <w:p w14:paraId="7B5C95F4" w14:textId="77777777" w:rsidR="00EA0431" w:rsidRPr="007B5BE8" w:rsidRDefault="00EA0431" w:rsidP="003634B4">
            <w:pPr>
              <w:ind w:firstLine="0"/>
              <w:jc w:val="left"/>
              <w:rPr>
                <w:i/>
              </w:rPr>
            </w:pPr>
          </w:p>
        </w:tc>
        <w:tc>
          <w:tcPr>
            <w:tcW w:w="5400" w:type="dxa"/>
            <w:vMerge/>
            <w:tcBorders>
              <w:top w:val="nil"/>
              <w:left w:val="single" w:sz="4" w:space="0" w:color="auto"/>
              <w:bottom w:val="single" w:sz="4" w:space="0" w:color="auto"/>
              <w:right w:val="single" w:sz="4" w:space="0" w:color="auto"/>
            </w:tcBorders>
          </w:tcPr>
          <w:p w14:paraId="29F19FDD" w14:textId="77777777" w:rsidR="00EA0431" w:rsidRPr="007B5BE8" w:rsidRDefault="00EA0431" w:rsidP="00B01903">
            <w:pPr>
              <w:ind w:left="237" w:hanging="237"/>
              <w:rPr>
                <w:i/>
                <w:sz w:val="20"/>
                <w:szCs w:val="20"/>
                <w:u w:val="single"/>
              </w:rPr>
            </w:pPr>
          </w:p>
        </w:tc>
      </w:tr>
      <w:tr w:rsidR="00EA0431" w:rsidRPr="007B5BE8" w14:paraId="104A57CD" w14:textId="77777777">
        <w:trPr>
          <w:trHeight w:val="2113"/>
        </w:trPr>
        <w:tc>
          <w:tcPr>
            <w:tcW w:w="1108" w:type="dxa"/>
            <w:tcBorders>
              <w:top w:val="nil"/>
              <w:left w:val="single" w:sz="4" w:space="0" w:color="auto"/>
              <w:bottom w:val="nil"/>
              <w:right w:val="single" w:sz="4" w:space="0" w:color="auto"/>
            </w:tcBorders>
            <w:vAlign w:val="center"/>
          </w:tcPr>
          <w:p w14:paraId="3B0D4194" w14:textId="77777777" w:rsidR="00EA0431" w:rsidRPr="007B5BE8" w:rsidRDefault="00EA0431" w:rsidP="00770669">
            <w:pPr>
              <w:ind w:firstLine="0"/>
              <w:jc w:val="center"/>
              <w:rPr>
                <w:b/>
                <w:szCs w:val="22"/>
              </w:rPr>
            </w:pPr>
            <w:r w:rsidRPr="007B5BE8">
              <w:rPr>
                <w:b/>
                <w:szCs w:val="22"/>
              </w:rPr>
              <w:t>ZO</w:t>
            </w:r>
          </w:p>
        </w:tc>
        <w:tc>
          <w:tcPr>
            <w:tcW w:w="2922" w:type="dxa"/>
            <w:tcBorders>
              <w:top w:val="nil"/>
              <w:left w:val="single" w:sz="4" w:space="0" w:color="auto"/>
              <w:bottom w:val="nil"/>
              <w:right w:val="single" w:sz="4" w:space="0" w:color="auto"/>
            </w:tcBorders>
            <w:vAlign w:val="center"/>
          </w:tcPr>
          <w:p w14:paraId="0699AE0D" w14:textId="77777777" w:rsidR="00EA0431" w:rsidRPr="007B5BE8" w:rsidRDefault="00EA0431" w:rsidP="00EB45CF">
            <w:pPr>
              <w:ind w:firstLine="0"/>
              <w:jc w:val="left"/>
            </w:pPr>
            <w:r w:rsidRPr="007B5BE8">
              <w:t xml:space="preserve">PLOCHY </w:t>
            </w:r>
            <w:proofErr w:type="gramStart"/>
            <w:r w:rsidRPr="007B5BE8">
              <w:t>ZEMĚDĚLSKÉ - ORNÁ</w:t>
            </w:r>
            <w:proofErr w:type="gramEnd"/>
            <w:r w:rsidRPr="007B5BE8">
              <w:t xml:space="preserve"> PŮDA</w:t>
            </w:r>
          </w:p>
        </w:tc>
        <w:tc>
          <w:tcPr>
            <w:tcW w:w="5400" w:type="dxa"/>
            <w:vMerge/>
            <w:tcBorders>
              <w:top w:val="nil"/>
              <w:left w:val="single" w:sz="4" w:space="0" w:color="auto"/>
              <w:bottom w:val="single" w:sz="4" w:space="0" w:color="auto"/>
              <w:right w:val="single" w:sz="4" w:space="0" w:color="auto"/>
            </w:tcBorders>
          </w:tcPr>
          <w:p w14:paraId="50B6CFAF" w14:textId="77777777" w:rsidR="00EA0431" w:rsidRPr="007B5BE8" w:rsidRDefault="00EA0431" w:rsidP="0037306F">
            <w:pPr>
              <w:ind w:left="237" w:hanging="237"/>
              <w:rPr>
                <w:i/>
                <w:sz w:val="20"/>
              </w:rPr>
            </w:pPr>
          </w:p>
        </w:tc>
      </w:tr>
      <w:tr w:rsidR="00EA0431" w:rsidRPr="007B5BE8" w14:paraId="434F9ED8" w14:textId="77777777">
        <w:trPr>
          <w:trHeight w:val="1974"/>
        </w:trPr>
        <w:tc>
          <w:tcPr>
            <w:tcW w:w="1108" w:type="dxa"/>
            <w:tcBorders>
              <w:top w:val="nil"/>
              <w:left w:val="single" w:sz="4" w:space="0" w:color="auto"/>
              <w:bottom w:val="nil"/>
              <w:right w:val="single" w:sz="4" w:space="0" w:color="auto"/>
            </w:tcBorders>
            <w:vAlign w:val="center"/>
          </w:tcPr>
          <w:p w14:paraId="0F17042E" w14:textId="77777777" w:rsidR="00EA0431" w:rsidRPr="007B5BE8" w:rsidRDefault="00EA0431" w:rsidP="00A014B3">
            <w:pPr>
              <w:ind w:firstLine="0"/>
              <w:jc w:val="center"/>
              <w:rPr>
                <w:b/>
                <w:szCs w:val="22"/>
              </w:rPr>
            </w:pPr>
            <w:r w:rsidRPr="007B5BE8">
              <w:rPr>
                <w:b/>
                <w:szCs w:val="22"/>
              </w:rPr>
              <w:lastRenderedPageBreak/>
              <w:t>ZZ</w:t>
            </w:r>
          </w:p>
        </w:tc>
        <w:tc>
          <w:tcPr>
            <w:tcW w:w="2922" w:type="dxa"/>
            <w:tcBorders>
              <w:top w:val="nil"/>
              <w:left w:val="single" w:sz="4" w:space="0" w:color="auto"/>
              <w:bottom w:val="nil"/>
              <w:right w:val="single" w:sz="4" w:space="0" w:color="auto"/>
            </w:tcBorders>
            <w:vAlign w:val="center"/>
          </w:tcPr>
          <w:p w14:paraId="01080EBD" w14:textId="77777777" w:rsidR="00EA0431" w:rsidRPr="007B5BE8" w:rsidRDefault="00EA0431" w:rsidP="00A014B3">
            <w:pPr>
              <w:ind w:firstLine="0"/>
              <w:jc w:val="left"/>
            </w:pPr>
            <w:r w:rsidRPr="007B5BE8">
              <w:t xml:space="preserve">PLOCHY </w:t>
            </w:r>
            <w:proofErr w:type="gramStart"/>
            <w:r w:rsidRPr="007B5BE8">
              <w:t>ZEMĚDĚLSKÉ - ZAHRADY</w:t>
            </w:r>
            <w:proofErr w:type="gramEnd"/>
            <w:r w:rsidRPr="007B5BE8">
              <w:t xml:space="preserve"> A SADY V NEZASTAVĚNÉM ÚZEMÍ</w:t>
            </w:r>
          </w:p>
        </w:tc>
        <w:tc>
          <w:tcPr>
            <w:tcW w:w="5400" w:type="dxa"/>
            <w:vMerge/>
            <w:tcBorders>
              <w:top w:val="nil"/>
              <w:left w:val="single" w:sz="4" w:space="0" w:color="auto"/>
              <w:bottom w:val="single" w:sz="4" w:space="0" w:color="auto"/>
              <w:right w:val="single" w:sz="4" w:space="0" w:color="auto"/>
            </w:tcBorders>
          </w:tcPr>
          <w:p w14:paraId="2D2A1AB7" w14:textId="77777777" w:rsidR="00EA0431" w:rsidRPr="007B5BE8" w:rsidRDefault="00EA0431" w:rsidP="00DA36CC">
            <w:pPr>
              <w:pStyle w:val="Odrkov"/>
              <w:ind w:firstLine="0"/>
              <w:rPr>
                <w:i/>
                <w:sz w:val="20"/>
              </w:rPr>
            </w:pPr>
          </w:p>
        </w:tc>
      </w:tr>
      <w:tr w:rsidR="00EA0431" w:rsidRPr="007B5BE8" w14:paraId="4053A05D" w14:textId="77777777">
        <w:trPr>
          <w:trHeight w:val="1563"/>
        </w:trPr>
        <w:tc>
          <w:tcPr>
            <w:tcW w:w="1108" w:type="dxa"/>
            <w:tcBorders>
              <w:top w:val="nil"/>
              <w:left w:val="single" w:sz="4" w:space="0" w:color="auto"/>
              <w:bottom w:val="nil"/>
              <w:right w:val="single" w:sz="4" w:space="0" w:color="auto"/>
            </w:tcBorders>
            <w:vAlign w:val="center"/>
          </w:tcPr>
          <w:p w14:paraId="608DAAEE" w14:textId="77777777" w:rsidR="00EA0431" w:rsidRPr="007B5BE8" w:rsidRDefault="00EA0431" w:rsidP="00B60F0C">
            <w:pPr>
              <w:ind w:firstLine="0"/>
              <w:jc w:val="center"/>
              <w:rPr>
                <w:b/>
                <w:szCs w:val="22"/>
              </w:rPr>
            </w:pPr>
            <w:r w:rsidRPr="007B5BE8">
              <w:rPr>
                <w:b/>
                <w:szCs w:val="22"/>
              </w:rPr>
              <w:t>ZV</w:t>
            </w:r>
          </w:p>
        </w:tc>
        <w:tc>
          <w:tcPr>
            <w:tcW w:w="2922" w:type="dxa"/>
            <w:tcBorders>
              <w:top w:val="nil"/>
              <w:left w:val="single" w:sz="4" w:space="0" w:color="auto"/>
              <w:bottom w:val="nil"/>
              <w:right w:val="single" w:sz="4" w:space="0" w:color="auto"/>
            </w:tcBorders>
            <w:vAlign w:val="center"/>
          </w:tcPr>
          <w:p w14:paraId="35E3688B" w14:textId="77777777" w:rsidR="00EA0431" w:rsidRPr="007B5BE8" w:rsidRDefault="00EA0431" w:rsidP="00B60F0C">
            <w:pPr>
              <w:ind w:firstLine="0"/>
              <w:jc w:val="left"/>
              <w:rPr>
                <w:caps/>
                <w:sz w:val="20"/>
                <w:szCs w:val="20"/>
              </w:rPr>
            </w:pPr>
            <w:r w:rsidRPr="007B5BE8">
              <w:t xml:space="preserve">PLOCHY </w:t>
            </w:r>
            <w:proofErr w:type="gramStart"/>
            <w:r w:rsidRPr="007B5BE8">
              <w:t xml:space="preserve">ZEMĚDĚLSKÉ - </w:t>
            </w:r>
            <w:r w:rsidRPr="007B5BE8">
              <w:rPr>
                <w:caps/>
                <w:sz w:val="20"/>
                <w:szCs w:val="20"/>
              </w:rPr>
              <w:t>VINICE</w:t>
            </w:r>
            <w:proofErr w:type="gramEnd"/>
            <w:r w:rsidRPr="007B5BE8">
              <w:rPr>
                <w:caps/>
                <w:sz w:val="20"/>
                <w:szCs w:val="20"/>
              </w:rPr>
              <w:t>, VINIČNÍ TRATĚ</w:t>
            </w:r>
          </w:p>
        </w:tc>
        <w:tc>
          <w:tcPr>
            <w:tcW w:w="5400" w:type="dxa"/>
            <w:vMerge/>
            <w:tcBorders>
              <w:top w:val="nil"/>
              <w:left w:val="single" w:sz="4" w:space="0" w:color="auto"/>
              <w:bottom w:val="single" w:sz="4" w:space="0" w:color="auto"/>
              <w:right w:val="single" w:sz="4" w:space="0" w:color="auto"/>
            </w:tcBorders>
          </w:tcPr>
          <w:p w14:paraId="702E6E8A" w14:textId="77777777" w:rsidR="00EA0431" w:rsidRPr="007B5BE8" w:rsidRDefault="00EA0431" w:rsidP="00DA36CC">
            <w:pPr>
              <w:pStyle w:val="Odrkov"/>
              <w:ind w:firstLine="0"/>
              <w:rPr>
                <w:i/>
                <w:sz w:val="20"/>
              </w:rPr>
            </w:pPr>
          </w:p>
        </w:tc>
      </w:tr>
      <w:tr w:rsidR="00EA0431" w:rsidRPr="007B5BE8" w14:paraId="38C81CC2" w14:textId="77777777">
        <w:tc>
          <w:tcPr>
            <w:tcW w:w="1108" w:type="dxa"/>
            <w:tcBorders>
              <w:top w:val="nil"/>
              <w:left w:val="single" w:sz="4" w:space="0" w:color="auto"/>
              <w:bottom w:val="single" w:sz="4" w:space="0" w:color="auto"/>
              <w:right w:val="single" w:sz="4" w:space="0" w:color="auto"/>
            </w:tcBorders>
            <w:vAlign w:val="center"/>
          </w:tcPr>
          <w:p w14:paraId="633BEFEB" w14:textId="77777777" w:rsidR="00EA0431" w:rsidRPr="007B5BE8" w:rsidRDefault="00EA0431" w:rsidP="00770669">
            <w:pPr>
              <w:ind w:firstLine="0"/>
              <w:jc w:val="center"/>
              <w:rPr>
                <w:b/>
                <w:szCs w:val="22"/>
              </w:rPr>
            </w:pPr>
            <w:r w:rsidRPr="007B5BE8">
              <w:rPr>
                <w:b/>
                <w:szCs w:val="22"/>
              </w:rPr>
              <w:t>ZT</w:t>
            </w:r>
          </w:p>
        </w:tc>
        <w:tc>
          <w:tcPr>
            <w:tcW w:w="2922" w:type="dxa"/>
            <w:tcBorders>
              <w:top w:val="nil"/>
              <w:left w:val="single" w:sz="4" w:space="0" w:color="auto"/>
              <w:bottom w:val="single" w:sz="4" w:space="0" w:color="auto"/>
              <w:right w:val="single" w:sz="4" w:space="0" w:color="auto"/>
            </w:tcBorders>
            <w:vAlign w:val="center"/>
          </w:tcPr>
          <w:p w14:paraId="0D6FE5F0" w14:textId="77777777" w:rsidR="00EA0431" w:rsidRPr="007B5BE8" w:rsidRDefault="00EA0431" w:rsidP="00EB45CF">
            <w:pPr>
              <w:ind w:firstLine="0"/>
              <w:jc w:val="left"/>
            </w:pPr>
            <w:r w:rsidRPr="007B5BE8">
              <w:t xml:space="preserve">PLOCHY </w:t>
            </w:r>
            <w:proofErr w:type="gramStart"/>
            <w:r w:rsidRPr="007B5BE8">
              <w:t>ZEMĚDĚLSKÉ - TRVALÉ</w:t>
            </w:r>
            <w:proofErr w:type="gramEnd"/>
            <w:r w:rsidRPr="007B5BE8">
              <w:t xml:space="preserve"> TRAVNÍ POROSTY</w:t>
            </w:r>
          </w:p>
        </w:tc>
        <w:tc>
          <w:tcPr>
            <w:tcW w:w="5400" w:type="dxa"/>
            <w:vMerge/>
            <w:tcBorders>
              <w:top w:val="nil"/>
              <w:left w:val="single" w:sz="4" w:space="0" w:color="auto"/>
              <w:bottom w:val="single" w:sz="4" w:space="0" w:color="auto"/>
              <w:right w:val="single" w:sz="4" w:space="0" w:color="auto"/>
            </w:tcBorders>
          </w:tcPr>
          <w:p w14:paraId="18D4DA51" w14:textId="77777777" w:rsidR="00EA0431" w:rsidRPr="007B5BE8" w:rsidRDefault="00EA0431" w:rsidP="00DA36CC">
            <w:pPr>
              <w:pStyle w:val="Odrkov"/>
              <w:ind w:firstLine="0"/>
              <w:rPr>
                <w:i/>
                <w:sz w:val="20"/>
              </w:rPr>
            </w:pPr>
          </w:p>
        </w:tc>
      </w:tr>
      <w:tr w:rsidR="00EA0431" w:rsidRPr="007B5BE8" w14:paraId="7013E0B6" w14:textId="77777777">
        <w:trPr>
          <w:trHeight w:val="270"/>
        </w:trPr>
        <w:tc>
          <w:tcPr>
            <w:tcW w:w="1108" w:type="dxa"/>
            <w:tcBorders>
              <w:top w:val="single" w:sz="4" w:space="0" w:color="auto"/>
            </w:tcBorders>
            <w:vAlign w:val="center"/>
          </w:tcPr>
          <w:p w14:paraId="70041551" w14:textId="77777777" w:rsidR="00EA0431" w:rsidRPr="007B5BE8" w:rsidRDefault="00EA0431" w:rsidP="002B5761">
            <w:pPr>
              <w:ind w:firstLine="0"/>
              <w:jc w:val="center"/>
              <w:rPr>
                <w:b/>
                <w:szCs w:val="22"/>
              </w:rPr>
            </w:pPr>
            <w:r w:rsidRPr="007B5BE8">
              <w:rPr>
                <w:b/>
                <w:szCs w:val="22"/>
              </w:rPr>
              <w:t>NV</w:t>
            </w:r>
          </w:p>
        </w:tc>
        <w:tc>
          <w:tcPr>
            <w:tcW w:w="2922" w:type="dxa"/>
            <w:tcBorders>
              <w:top w:val="single" w:sz="4" w:space="0" w:color="auto"/>
            </w:tcBorders>
            <w:vAlign w:val="center"/>
          </w:tcPr>
          <w:p w14:paraId="67B2B245" w14:textId="77777777" w:rsidR="00EA0431" w:rsidRPr="007B5BE8" w:rsidRDefault="00EA0431" w:rsidP="002B5761">
            <w:pPr>
              <w:ind w:firstLine="0"/>
              <w:jc w:val="left"/>
            </w:pPr>
            <w:r w:rsidRPr="007B5BE8">
              <w:t>PLOCHY VODNÍ A VODOHOSPODÁŘSKÉ</w:t>
            </w:r>
          </w:p>
        </w:tc>
        <w:tc>
          <w:tcPr>
            <w:tcW w:w="5400" w:type="dxa"/>
            <w:tcBorders>
              <w:top w:val="single" w:sz="4" w:space="0" w:color="auto"/>
            </w:tcBorders>
          </w:tcPr>
          <w:p w14:paraId="4D6DE5FF" w14:textId="77777777" w:rsidR="00EA0431" w:rsidRPr="007B5BE8" w:rsidRDefault="00EA0431" w:rsidP="007478C7">
            <w:pPr>
              <w:ind w:left="237" w:hanging="237"/>
              <w:rPr>
                <w:sz w:val="20"/>
              </w:rPr>
            </w:pPr>
            <w:r w:rsidRPr="007B5BE8">
              <w:rPr>
                <w:sz w:val="20"/>
                <w:u w:val="single"/>
              </w:rPr>
              <w:t>Hlavní využití</w:t>
            </w:r>
            <w:r w:rsidRPr="007B5BE8">
              <w:rPr>
                <w:sz w:val="20"/>
              </w:rPr>
              <w:t xml:space="preserve">: vodohospodářské stavby, které slouží zajištění podmínek pro nakládání s vodami, ochranu před jejich škodlivými účinky a suchem, regulaci vodního režimu území a plnění dalších účelů stanovených </w:t>
            </w:r>
            <w:r w:rsidRPr="007B5BE8">
              <w:rPr>
                <w:sz w:val="20"/>
                <w:szCs w:val="20"/>
              </w:rPr>
              <w:t>právními</w:t>
            </w:r>
            <w:r w:rsidRPr="007B5BE8">
              <w:rPr>
                <w:sz w:val="20"/>
              </w:rPr>
              <w:t xml:space="preserve"> předpisy upravujícími problematiku na úseku vod a ochrany přírody a </w:t>
            </w:r>
            <w:r w:rsidRPr="007B5BE8">
              <w:rPr>
                <w:sz w:val="20"/>
              </w:rPr>
              <w:lastRenderedPageBreak/>
              <w:t>krajiny.</w:t>
            </w:r>
          </w:p>
          <w:p w14:paraId="0C1D34D1" w14:textId="77777777" w:rsidR="004375E8" w:rsidRPr="007B5BE8" w:rsidRDefault="004375E8" w:rsidP="004375E8">
            <w:pPr>
              <w:ind w:left="237" w:hanging="237"/>
              <w:rPr>
                <w:sz w:val="20"/>
              </w:rPr>
            </w:pPr>
            <w:r w:rsidRPr="007B5BE8">
              <w:rPr>
                <w:sz w:val="20"/>
                <w:szCs w:val="20"/>
                <w:u w:val="single"/>
              </w:rPr>
              <w:t>Přípustné využití</w:t>
            </w:r>
            <w:r w:rsidRPr="007B5BE8">
              <w:rPr>
                <w:sz w:val="20"/>
                <w:szCs w:val="20"/>
              </w:rPr>
              <w:t>: pozemky vodních ploch, koryt vodních toků</w:t>
            </w:r>
            <w:r w:rsidRPr="007B5BE8">
              <w:rPr>
                <w:rStyle w:val="Znakapoznpodarou"/>
                <w:sz w:val="20"/>
                <w:szCs w:val="20"/>
              </w:rPr>
              <w:footnoteReference w:customMarkFollows="1" w:id="4"/>
              <w:t>6)</w:t>
            </w:r>
            <w:r w:rsidRPr="007B5BE8">
              <w:rPr>
                <w:sz w:val="20"/>
                <w:szCs w:val="20"/>
              </w:rPr>
              <w:t xml:space="preserve"> a jiné pozemky určené pro převažující vodohospodářské využití. </w:t>
            </w:r>
            <w:r w:rsidRPr="007B5BE8">
              <w:rPr>
                <w:sz w:val="20"/>
              </w:rPr>
              <w:t xml:space="preserve">Přípustné jsou rovněž podzemní zásobníky plynu a stavby pro související dopravní a technickou infrastrukturu (včetně kupř. vodovodů a kanalizací, plynovodů, sdělovacích sítí). </w:t>
            </w:r>
            <w:r w:rsidRPr="007B5BE8">
              <w:rPr>
                <w:sz w:val="20"/>
                <w:szCs w:val="20"/>
              </w:rPr>
              <w:t>Přípustné je rybaření.</w:t>
            </w:r>
          </w:p>
          <w:p w14:paraId="577FECD9" w14:textId="77777777" w:rsidR="004375E8" w:rsidRPr="007B5BE8" w:rsidRDefault="004375E8" w:rsidP="004375E8">
            <w:pPr>
              <w:ind w:left="237" w:hanging="237"/>
              <w:rPr>
                <w:sz w:val="20"/>
                <w:szCs w:val="20"/>
                <w:u w:val="single"/>
              </w:rPr>
            </w:pPr>
            <w:r w:rsidRPr="007B5BE8">
              <w:rPr>
                <w:sz w:val="20"/>
                <w:szCs w:val="20"/>
                <w:u w:val="single"/>
              </w:rPr>
              <w:t>Podmíněně přípustné využití</w:t>
            </w:r>
            <w:r w:rsidRPr="007B5BE8">
              <w:rPr>
                <w:sz w:val="20"/>
                <w:szCs w:val="20"/>
              </w:rPr>
              <w:t xml:space="preserve">: </w:t>
            </w:r>
            <w:r w:rsidR="0075249F" w:rsidRPr="007B5BE8">
              <w:rPr>
                <w:sz w:val="20"/>
                <w:szCs w:val="20"/>
              </w:rPr>
              <w:t>přírodní koupaliště</w:t>
            </w:r>
            <w:r w:rsidRPr="007B5BE8">
              <w:rPr>
                <w:sz w:val="20"/>
                <w:szCs w:val="20"/>
              </w:rPr>
              <w:t>, za podmínky prokázání, že kvalita vody vyhoví hygienickým předpisům.</w:t>
            </w:r>
            <w:r w:rsidR="00B01503" w:rsidRPr="007B5BE8">
              <w:rPr>
                <w:sz w:val="20"/>
                <w:szCs w:val="20"/>
              </w:rPr>
              <w:t xml:space="preserve"> Podmíněně přípustná je související občanská a technická vybavenost (šatny, občerstvení, hygienické vybavení) – pouze mimo záplavová území.</w:t>
            </w:r>
          </w:p>
          <w:p w14:paraId="61AE2024" w14:textId="77777777" w:rsidR="00EA0431" w:rsidRPr="007B5BE8" w:rsidRDefault="00EA0431" w:rsidP="007478C7">
            <w:pPr>
              <w:ind w:left="237" w:hanging="237"/>
              <w:rPr>
                <w:sz w:val="20"/>
              </w:rPr>
            </w:pPr>
            <w:r w:rsidRPr="007B5BE8">
              <w:rPr>
                <w:sz w:val="20"/>
                <w:szCs w:val="20"/>
                <w:u w:val="single"/>
              </w:rPr>
              <w:t>Nepřípustné využití</w:t>
            </w:r>
            <w:r w:rsidRPr="007B5BE8">
              <w:rPr>
                <w:sz w:val="20"/>
                <w:szCs w:val="20"/>
              </w:rPr>
              <w:t xml:space="preserve">: veškeré stavby a činnosti nesouvisející s hlavním a přípustným využitím, jako např. stavby pro bydlení, </w:t>
            </w:r>
            <w:r w:rsidR="00540975" w:rsidRPr="007B5BE8">
              <w:rPr>
                <w:sz w:val="20"/>
                <w:szCs w:val="20"/>
              </w:rPr>
              <w:t xml:space="preserve">rodinnou </w:t>
            </w:r>
            <w:r w:rsidRPr="007B5BE8">
              <w:rPr>
                <w:sz w:val="20"/>
                <w:szCs w:val="20"/>
              </w:rPr>
              <w:t xml:space="preserve">rekreaci, výrobu, skladování a velkoobchod, občanské vybavení nesouvisící s přípustným </w:t>
            </w:r>
            <w:proofErr w:type="gramStart"/>
            <w:r w:rsidRPr="007B5BE8">
              <w:rPr>
                <w:sz w:val="20"/>
                <w:szCs w:val="20"/>
              </w:rPr>
              <w:t>využitím,  dopravní</w:t>
            </w:r>
            <w:proofErr w:type="gramEnd"/>
            <w:r w:rsidRPr="007B5BE8">
              <w:rPr>
                <w:sz w:val="20"/>
                <w:szCs w:val="20"/>
              </w:rPr>
              <w:t xml:space="preserve"> terminály a centra dopravních služeb, stavby odpadového hospodářství.</w:t>
            </w:r>
          </w:p>
        </w:tc>
      </w:tr>
      <w:tr w:rsidR="00EA0431" w:rsidRPr="007B5BE8" w14:paraId="3E46FA6B" w14:textId="77777777">
        <w:tc>
          <w:tcPr>
            <w:tcW w:w="1108" w:type="dxa"/>
            <w:vAlign w:val="center"/>
          </w:tcPr>
          <w:p w14:paraId="45A0ABF0" w14:textId="77777777" w:rsidR="00EA0431" w:rsidRPr="007B5BE8" w:rsidRDefault="00EA0431" w:rsidP="00770669">
            <w:pPr>
              <w:ind w:firstLine="0"/>
              <w:jc w:val="center"/>
              <w:rPr>
                <w:b/>
                <w:szCs w:val="22"/>
              </w:rPr>
            </w:pPr>
            <w:r w:rsidRPr="007B5BE8">
              <w:rPr>
                <w:b/>
                <w:szCs w:val="22"/>
              </w:rPr>
              <w:lastRenderedPageBreak/>
              <w:t>NP</w:t>
            </w:r>
          </w:p>
        </w:tc>
        <w:tc>
          <w:tcPr>
            <w:tcW w:w="2922" w:type="dxa"/>
            <w:vAlign w:val="center"/>
          </w:tcPr>
          <w:p w14:paraId="3FF0FFE9" w14:textId="77777777" w:rsidR="00EA0431" w:rsidRPr="007B5BE8" w:rsidRDefault="00EA0431" w:rsidP="00EB45CF">
            <w:pPr>
              <w:ind w:firstLine="0"/>
              <w:jc w:val="left"/>
            </w:pPr>
            <w:r w:rsidRPr="007B5BE8">
              <w:t>PLOCHY PŘÍRODNÍ</w:t>
            </w:r>
          </w:p>
        </w:tc>
        <w:tc>
          <w:tcPr>
            <w:tcW w:w="5400" w:type="dxa"/>
          </w:tcPr>
          <w:p w14:paraId="1B9672CD" w14:textId="77777777" w:rsidR="00EA0431" w:rsidRPr="007B5BE8" w:rsidRDefault="00EA0431" w:rsidP="007478C7">
            <w:pPr>
              <w:ind w:left="237" w:hanging="237"/>
              <w:rPr>
                <w:sz w:val="20"/>
              </w:rPr>
            </w:pPr>
            <w:r w:rsidRPr="007B5BE8">
              <w:rPr>
                <w:sz w:val="20"/>
                <w:szCs w:val="20"/>
                <w:u w:val="single"/>
              </w:rPr>
              <w:t>Hlavní využití</w:t>
            </w:r>
            <w:r w:rsidRPr="007B5BE8">
              <w:rPr>
                <w:sz w:val="20"/>
                <w:szCs w:val="20"/>
              </w:rPr>
              <w:t>:</w:t>
            </w:r>
            <w:r w:rsidRPr="007B5BE8">
              <w:rPr>
                <w:sz w:val="20"/>
              </w:rPr>
              <w:t xml:space="preserve"> pozemky biocenter</w:t>
            </w:r>
            <w:r w:rsidRPr="007B5BE8">
              <w:rPr>
                <w:rStyle w:val="Znakapoznpodarou"/>
                <w:sz w:val="20"/>
              </w:rPr>
              <w:footnoteReference w:customMarkFollows="1" w:id="5"/>
              <w:t>11)</w:t>
            </w:r>
            <w:r w:rsidRPr="007B5BE8">
              <w:rPr>
                <w:sz w:val="20"/>
              </w:rPr>
              <w:t xml:space="preserve"> a chráněných území.</w:t>
            </w:r>
          </w:p>
          <w:p w14:paraId="75BEDE30" w14:textId="77777777" w:rsidR="00EA0431" w:rsidRPr="007B5BE8" w:rsidRDefault="00EA0431" w:rsidP="00CC24B0">
            <w:pPr>
              <w:ind w:left="237" w:hanging="237"/>
              <w:rPr>
                <w:sz w:val="20"/>
                <w:szCs w:val="20"/>
                <w:u w:val="single"/>
              </w:rPr>
            </w:pPr>
            <w:r w:rsidRPr="007B5BE8">
              <w:rPr>
                <w:sz w:val="20"/>
                <w:szCs w:val="20"/>
                <w:u w:val="single"/>
              </w:rPr>
              <w:t>Přípustné využití:</w:t>
            </w:r>
            <w:r w:rsidRPr="007B5BE8">
              <w:rPr>
                <w:sz w:val="20"/>
                <w:szCs w:val="20"/>
              </w:rPr>
              <w:t xml:space="preserve"> pozemky </w:t>
            </w:r>
            <w:proofErr w:type="gramStart"/>
            <w:r w:rsidRPr="007B5BE8">
              <w:rPr>
                <w:sz w:val="20"/>
                <w:szCs w:val="20"/>
              </w:rPr>
              <w:t xml:space="preserve">biokoridorů,  </w:t>
            </w:r>
            <w:r w:rsidRPr="007B5BE8">
              <w:rPr>
                <w:sz w:val="20"/>
              </w:rPr>
              <w:t>pozemky</w:t>
            </w:r>
            <w:proofErr w:type="gramEnd"/>
            <w:r w:rsidRPr="007B5BE8">
              <w:rPr>
                <w:sz w:val="20"/>
              </w:rPr>
              <w:t xml:space="preserve"> lesů a trvalých travních porostů. Použitý výsadbový materiál musí mít místní (autochtonní) původ a odpovídat stanovištním podmínkám (skupině typů </w:t>
            </w:r>
            <w:proofErr w:type="spellStart"/>
            <w:r w:rsidRPr="007B5BE8">
              <w:rPr>
                <w:sz w:val="20"/>
              </w:rPr>
              <w:t>geobiocénů</w:t>
            </w:r>
            <w:proofErr w:type="spellEnd"/>
            <w:r w:rsidRPr="007B5BE8">
              <w:rPr>
                <w:sz w:val="20"/>
              </w:rPr>
              <w:t xml:space="preserve"> – STG). </w:t>
            </w:r>
          </w:p>
          <w:p w14:paraId="365ECEB9" w14:textId="77777777" w:rsidR="00EA0431" w:rsidRPr="007B5BE8" w:rsidRDefault="00EA0431" w:rsidP="00CC24B0">
            <w:pPr>
              <w:ind w:left="237" w:hanging="14"/>
              <w:rPr>
                <w:sz w:val="20"/>
              </w:rPr>
            </w:pPr>
            <w:r w:rsidRPr="007B5BE8">
              <w:rPr>
                <w:sz w:val="20"/>
              </w:rPr>
              <w:t xml:space="preserve">Na těchto plochách lze v souladu s jejich charakterem umisťovat stavby, zařízení, a jiná opatření pouze pro vodní </w:t>
            </w:r>
            <w:proofErr w:type="gramStart"/>
            <w:r w:rsidRPr="007B5BE8">
              <w:rPr>
                <w:sz w:val="20"/>
              </w:rPr>
              <w:t>hospodářství,  pro</w:t>
            </w:r>
            <w:proofErr w:type="gramEnd"/>
            <w:r w:rsidRPr="007B5BE8">
              <w:rPr>
                <w:sz w:val="20"/>
              </w:rPr>
              <w:t xml:space="preserve"> ochranu přírody a krajiny, pokud jde o stavby ve veřejném zájmu. </w:t>
            </w:r>
          </w:p>
          <w:p w14:paraId="6E2D6FA3" w14:textId="77777777" w:rsidR="00EA0431" w:rsidRPr="007B5BE8" w:rsidRDefault="00EA0431" w:rsidP="007478C7">
            <w:pPr>
              <w:ind w:left="237" w:hanging="237"/>
              <w:rPr>
                <w:sz w:val="20"/>
              </w:rPr>
            </w:pPr>
            <w:r w:rsidRPr="007B5BE8">
              <w:rPr>
                <w:sz w:val="20"/>
                <w:szCs w:val="20"/>
                <w:u w:val="single"/>
              </w:rPr>
              <w:t>Nepřípustné využití</w:t>
            </w:r>
            <w:r w:rsidRPr="007B5BE8">
              <w:rPr>
                <w:sz w:val="20"/>
                <w:szCs w:val="20"/>
              </w:rPr>
              <w:t xml:space="preserve">: veškeré stavby a </w:t>
            </w:r>
            <w:r w:rsidRPr="007B5BE8">
              <w:rPr>
                <w:sz w:val="20"/>
              </w:rPr>
              <w:t>činnosti</w:t>
            </w:r>
            <w:r w:rsidRPr="007B5BE8">
              <w:rPr>
                <w:sz w:val="20"/>
                <w:szCs w:val="20"/>
              </w:rPr>
              <w:t xml:space="preserve"> nesouvisející s hlavním a </w:t>
            </w:r>
            <w:proofErr w:type="gramStart"/>
            <w:r w:rsidRPr="007B5BE8">
              <w:rPr>
                <w:sz w:val="20"/>
                <w:szCs w:val="20"/>
              </w:rPr>
              <w:t>přípustným  využitím</w:t>
            </w:r>
            <w:proofErr w:type="gramEnd"/>
            <w:r w:rsidRPr="007B5BE8">
              <w:rPr>
                <w:sz w:val="20"/>
                <w:szCs w:val="20"/>
              </w:rPr>
              <w:t xml:space="preserve">, jako např. stavby pro bydlení, </w:t>
            </w:r>
            <w:r w:rsidR="00540975" w:rsidRPr="007B5BE8">
              <w:rPr>
                <w:sz w:val="20"/>
                <w:szCs w:val="20"/>
              </w:rPr>
              <w:t xml:space="preserve">rodinnou </w:t>
            </w:r>
            <w:r w:rsidRPr="007B5BE8">
              <w:rPr>
                <w:sz w:val="20"/>
                <w:szCs w:val="20"/>
              </w:rPr>
              <w:t>rekreaci, výrobu, skladování a velkoobchod, těžbu surovin (včetně průzkumných vrtů), občanské vybavení,  dopravní terminály a centra dopravních služeb, malé i velké stavby odpadového hospodářství.</w:t>
            </w:r>
          </w:p>
          <w:p w14:paraId="6020B7A6" w14:textId="77777777" w:rsidR="00EA0431" w:rsidRPr="007B5BE8" w:rsidRDefault="00EA0431" w:rsidP="007478C7">
            <w:pPr>
              <w:ind w:left="237" w:hanging="237"/>
              <w:rPr>
                <w:sz w:val="20"/>
              </w:rPr>
            </w:pPr>
            <w:r w:rsidRPr="007B5BE8">
              <w:rPr>
                <w:sz w:val="20"/>
                <w:u w:val="single"/>
              </w:rPr>
              <w:t>Podmíněně přípustné využití</w:t>
            </w:r>
            <w:r w:rsidRPr="007B5BE8">
              <w:rPr>
                <w:sz w:val="20"/>
              </w:rPr>
              <w:t>: pozemky veřejné dopravní a technické infrastruktury a pozemky pro snižování nebezpečí ekologických a přírodních katastrof a pro odstraňování jejich důsledků – obojí za podmínky, že se bude jednat o stavby a opatření ve veřejném zájmu a za předpokladu minimalizace jejich plošného a prostorového střetu s plochami ÚSES a negativního vlivu na funkčnost ÚSES a chráněná území.</w:t>
            </w:r>
          </w:p>
          <w:p w14:paraId="623249D2" w14:textId="77777777" w:rsidR="00EA0431" w:rsidRPr="007B5BE8" w:rsidRDefault="00EA0431" w:rsidP="007478C7">
            <w:pPr>
              <w:ind w:left="290" w:hanging="53"/>
              <w:rPr>
                <w:sz w:val="20"/>
              </w:rPr>
            </w:pPr>
            <w:r w:rsidRPr="007B5BE8">
              <w:rPr>
                <w:sz w:val="20"/>
              </w:rPr>
              <w:t>Podmíněně přípustné je i dočasné oplocení pozemků, za účelem ochrany založené vegetace, a to za podmínky, že oplocení nebude v kolizi s funkcí územního systému ekologické stability.</w:t>
            </w:r>
          </w:p>
        </w:tc>
      </w:tr>
      <w:tr w:rsidR="00EA0431" w:rsidRPr="007B5BE8" w14:paraId="5278FB1C" w14:textId="77777777">
        <w:tc>
          <w:tcPr>
            <w:tcW w:w="1108" w:type="dxa"/>
          </w:tcPr>
          <w:p w14:paraId="4401C1BF" w14:textId="77777777" w:rsidR="00EA0431" w:rsidRPr="007B5BE8" w:rsidRDefault="00EA0431" w:rsidP="008F5FEF">
            <w:pPr>
              <w:ind w:firstLine="0"/>
              <w:jc w:val="center"/>
              <w:rPr>
                <w:b/>
              </w:rPr>
            </w:pPr>
            <w:r w:rsidRPr="007B5BE8">
              <w:rPr>
                <w:b/>
              </w:rPr>
              <w:t>NL</w:t>
            </w:r>
          </w:p>
        </w:tc>
        <w:tc>
          <w:tcPr>
            <w:tcW w:w="2922" w:type="dxa"/>
          </w:tcPr>
          <w:p w14:paraId="1272A54A" w14:textId="77777777" w:rsidR="00EA0431" w:rsidRPr="007B5BE8" w:rsidRDefault="00EA0431" w:rsidP="008F5FEF">
            <w:pPr>
              <w:ind w:firstLine="0"/>
              <w:jc w:val="left"/>
              <w:rPr>
                <w:caps/>
              </w:rPr>
            </w:pPr>
            <w:proofErr w:type="gramStart"/>
            <w:r w:rsidRPr="007B5BE8">
              <w:rPr>
                <w:caps/>
              </w:rPr>
              <w:t>Plochy  lesní</w:t>
            </w:r>
            <w:proofErr w:type="gramEnd"/>
          </w:p>
        </w:tc>
        <w:tc>
          <w:tcPr>
            <w:tcW w:w="5400" w:type="dxa"/>
          </w:tcPr>
          <w:p w14:paraId="533BC6BF" w14:textId="77777777" w:rsidR="00EA0431" w:rsidRPr="007B5BE8" w:rsidRDefault="00EA0431" w:rsidP="007478C7">
            <w:pPr>
              <w:pStyle w:val="Textodstavce"/>
              <w:keepNext/>
              <w:keepLines/>
              <w:numPr>
                <w:ilvl w:val="0"/>
                <w:numId w:val="0"/>
              </w:numPr>
              <w:rPr>
                <w:sz w:val="20"/>
              </w:rPr>
            </w:pPr>
            <w:r w:rsidRPr="007B5BE8">
              <w:rPr>
                <w:sz w:val="20"/>
                <w:u w:val="single"/>
              </w:rPr>
              <w:t>Hlavní využití</w:t>
            </w:r>
            <w:r w:rsidRPr="007B5BE8">
              <w:rPr>
                <w:sz w:val="20"/>
              </w:rPr>
              <w:t>: pozemky určené k plnění funkcí lesa</w:t>
            </w:r>
            <w:r w:rsidRPr="007B5BE8">
              <w:rPr>
                <w:rStyle w:val="Znakapoznpodarou"/>
                <w:sz w:val="20"/>
              </w:rPr>
              <w:footnoteReference w:customMarkFollows="1" w:id="6"/>
              <w:t>9)</w:t>
            </w:r>
          </w:p>
          <w:p w14:paraId="37447670" w14:textId="77777777" w:rsidR="00EA0431" w:rsidRPr="007B5BE8" w:rsidRDefault="00EA0431" w:rsidP="007478C7">
            <w:pPr>
              <w:ind w:left="237" w:hanging="237"/>
              <w:rPr>
                <w:sz w:val="20"/>
              </w:rPr>
            </w:pPr>
            <w:r w:rsidRPr="007B5BE8">
              <w:rPr>
                <w:sz w:val="20"/>
                <w:szCs w:val="20"/>
                <w:u w:val="single"/>
              </w:rPr>
              <w:t>Přípustné využití:</w:t>
            </w:r>
            <w:r w:rsidRPr="007B5BE8">
              <w:rPr>
                <w:sz w:val="20"/>
                <w:szCs w:val="20"/>
              </w:rPr>
              <w:t xml:space="preserve"> </w:t>
            </w:r>
            <w:r w:rsidRPr="007B5BE8">
              <w:rPr>
                <w:sz w:val="20"/>
              </w:rPr>
              <w:t xml:space="preserve">pozemky vodních toků. Na těchto plochách lze dále v souladu s jejich charakterem umisťovat stavby, zařízení, a jiná opatření pouze pro lesní hospodářství, pro ochranu přírody a krajiny, pro </w:t>
            </w:r>
            <w:r w:rsidRPr="007B5BE8">
              <w:rPr>
                <w:sz w:val="20"/>
                <w:szCs w:val="20"/>
              </w:rPr>
              <w:t xml:space="preserve">veřejnou dopravní a technickou infrastrukturu, pro související dopravní a technickou </w:t>
            </w:r>
            <w:r w:rsidRPr="007B5BE8">
              <w:rPr>
                <w:sz w:val="20"/>
                <w:szCs w:val="20"/>
              </w:rPr>
              <w:lastRenderedPageBreak/>
              <w:t>infrastrukturu</w:t>
            </w:r>
            <w:r w:rsidRPr="007B5BE8">
              <w:rPr>
                <w:sz w:val="20"/>
              </w:rPr>
              <w:t>, pro snižování nebezpečí ekologických a přírodních katastrof a pro odstraňování jejich důsledků.</w:t>
            </w:r>
          </w:p>
          <w:p w14:paraId="5880737D" w14:textId="77777777" w:rsidR="00EA0431" w:rsidRPr="007B5BE8" w:rsidRDefault="00EA0431" w:rsidP="007478C7">
            <w:pPr>
              <w:ind w:left="237" w:hanging="237"/>
              <w:rPr>
                <w:sz w:val="20"/>
              </w:rPr>
            </w:pPr>
            <w:r w:rsidRPr="007B5BE8">
              <w:rPr>
                <w:sz w:val="20"/>
                <w:u w:val="single"/>
              </w:rPr>
              <w:t xml:space="preserve">Podmíněně </w:t>
            </w:r>
            <w:r w:rsidRPr="007B5BE8">
              <w:rPr>
                <w:sz w:val="20"/>
                <w:szCs w:val="20"/>
                <w:u w:val="single"/>
              </w:rPr>
              <w:t>přípustné</w:t>
            </w:r>
            <w:r w:rsidRPr="007B5BE8">
              <w:rPr>
                <w:sz w:val="20"/>
                <w:u w:val="single"/>
              </w:rPr>
              <w:t xml:space="preserve"> využití</w:t>
            </w:r>
            <w:r w:rsidRPr="007B5BE8">
              <w:rPr>
                <w:sz w:val="20"/>
              </w:rPr>
              <w:t xml:space="preserve">: </w:t>
            </w:r>
            <w:r w:rsidRPr="007B5BE8">
              <w:rPr>
                <w:sz w:val="20"/>
                <w:szCs w:val="20"/>
              </w:rPr>
              <w:t>za podmínky, že umístění konkrétních staveb nebude mít negativní dopady na krajinný ráz, lze v těchto plochách umístit průzkumná a těžební zařízení, tzn. zejména pracovní plochy, vrty/sondy, technologie, přístupy a přípojky inženýrských sítí k těmto plochám.</w:t>
            </w:r>
          </w:p>
          <w:p w14:paraId="52DB6337" w14:textId="77777777" w:rsidR="008D06BC" w:rsidRPr="007B5BE8" w:rsidRDefault="008D06BC" w:rsidP="008D06BC">
            <w:pPr>
              <w:ind w:left="237" w:hanging="24"/>
              <w:rPr>
                <w:sz w:val="20"/>
              </w:rPr>
            </w:pPr>
            <w:r w:rsidRPr="007B5BE8">
              <w:rPr>
                <w:sz w:val="20"/>
              </w:rPr>
              <w:t>Vodní díla pro zadržování vody v krajině (útvary povrchových vod – vodní toky, jezera, vodní nádrže) za podmínky minimalizace zásahů do lesních porostů (kácení dřevin).</w:t>
            </w:r>
          </w:p>
          <w:p w14:paraId="457A28E5" w14:textId="77777777" w:rsidR="00EA0431" w:rsidRPr="007B5BE8" w:rsidRDefault="00EA0431" w:rsidP="007478C7">
            <w:pPr>
              <w:ind w:left="237" w:hanging="24"/>
              <w:rPr>
                <w:sz w:val="20"/>
              </w:rPr>
            </w:pPr>
            <w:r w:rsidRPr="007B5BE8">
              <w:rPr>
                <w:sz w:val="20"/>
              </w:rPr>
              <w:t>Oplocení pozemků za podmínky, že oplocení nebude v kolizi s funkcí územního systému ekologické stability, že nepřeruší účelové komunikace (lesní cesty), cyklistické a turistické trasy a nezhorší vodohospodářské poměry v území (zejména že nezvýší riziko záplav).</w:t>
            </w:r>
          </w:p>
          <w:p w14:paraId="7A7FB2F4" w14:textId="77777777" w:rsidR="00C635A0" w:rsidRPr="007B5BE8" w:rsidRDefault="00C635A0" w:rsidP="00C635A0">
            <w:pPr>
              <w:ind w:left="223" w:firstLine="14"/>
              <w:rPr>
                <w:sz w:val="20"/>
              </w:rPr>
            </w:pPr>
            <w:r w:rsidRPr="007B5BE8">
              <w:rPr>
                <w:sz w:val="20"/>
              </w:rPr>
              <w:t xml:space="preserve">Drobné </w:t>
            </w:r>
            <w:r w:rsidR="001E1085" w:rsidRPr="007B5BE8">
              <w:rPr>
                <w:sz w:val="20"/>
              </w:rPr>
              <w:t xml:space="preserve">stávající </w:t>
            </w:r>
            <w:r w:rsidRPr="007B5BE8">
              <w:rPr>
                <w:sz w:val="20"/>
              </w:rPr>
              <w:t xml:space="preserve">stavby bývalého vojenského opevnění (tzv. </w:t>
            </w:r>
            <w:proofErr w:type="spellStart"/>
            <w:r w:rsidRPr="007B5BE8">
              <w:rPr>
                <w:sz w:val="20"/>
              </w:rPr>
              <w:t>řopíky</w:t>
            </w:r>
            <w:proofErr w:type="spellEnd"/>
            <w:r w:rsidRPr="007B5BE8">
              <w:rPr>
                <w:sz w:val="20"/>
              </w:rPr>
              <w:t>), které jsou zahrnuty v zastavěném území, lze využít pro následující účely:</w:t>
            </w:r>
          </w:p>
          <w:p w14:paraId="10012BB6" w14:textId="77777777" w:rsidR="00C635A0" w:rsidRPr="007B5BE8" w:rsidRDefault="00C635A0" w:rsidP="00C635A0">
            <w:pPr>
              <w:numPr>
                <w:ilvl w:val="0"/>
                <w:numId w:val="5"/>
              </w:numPr>
              <w:rPr>
                <w:sz w:val="20"/>
              </w:rPr>
            </w:pPr>
            <w:r w:rsidRPr="007B5BE8">
              <w:rPr>
                <w:sz w:val="20"/>
              </w:rPr>
              <w:t>pro rodinnou rekreaci, za podmínky odpovídající dopravní dostupnosti (tj. v případech, kdy ke stavbě vede zpevněná pozemní komunikace končící nejdále 50 m od stavby),</w:t>
            </w:r>
          </w:p>
          <w:p w14:paraId="17F69C58" w14:textId="77777777" w:rsidR="00C635A0" w:rsidRPr="007B5BE8" w:rsidRDefault="00C635A0" w:rsidP="00C635A0">
            <w:pPr>
              <w:numPr>
                <w:ilvl w:val="0"/>
                <w:numId w:val="5"/>
              </w:numPr>
              <w:rPr>
                <w:sz w:val="20"/>
              </w:rPr>
            </w:pPr>
            <w:r w:rsidRPr="007B5BE8">
              <w:rPr>
                <w:sz w:val="20"/>
              </w:rPr>
              <w:t>pro účely skladování, za podmínky, že se bude jednat o sklady nenáročné na dopravní obsluhu,</w:t>
            </w:r>
          </w:p>
          <w:p w14:paraId="6AD88A6C" w14:textId="77777777" w:rsidR="00C635A0" w:rsidRPr="007B5BE8" w:rsidRDefault="00C635A0" w:rsidP="00C635A0">
            <w:pPr>
              <w:numPr>
                <w:ilvl w:val="0"/>
                <w:numId w:val="5"/>
              </w:numPr>
              <w:rPr>
                <w:sz w:val="20"/>
              </w:rPr>
            </w:pPr>
            <w:r w:rsidRPr="007B5BE8">
              <w:rPr>
                <w:sz w:val="20"/>
              </w:rPr>
              <w:t xml:space="preserve">pro účely občanského vybavení (jako například účely kulturní, </w:t>
            </w:r>
            <w:proofErr w:type="gramStart"/>
            <w:r w:rsidRPr="007B5BE8">
              <w:rPr>
                <w:sz w:val="20"/>
              </w:rPr>
              <w:t>historické,</w:t>
            </w:r>
            <w:proofErr w:type="gramEnd"/>
            <w:r w:rsidRPr="007B5BE8">
              <w:rPr>
                <w:sz w:val="20"/>
              </w:rPr>
              <w:t xml:space="preserve"> apod.).</w:t>
            </w:r>
          </w:p>
          <w:p w14:paraId="104342C1" w14:textId="77777777" w:rsidR="00C635A0" w:rsidRPr="007B5BE8" w:rsidRDefault="00C635A0" w:rsidP="007478C7">
            <w:pPr>
              <w:ind w:left="237" w:hanging="24"/>
              <w:rPr>
                <w:sz w:val="20"/>
              </w:rPr>
            </w:pPr>
          </w:p>
          <w:p w14:paraId="7F64A0C7" w14:textId="77777777" w:rsidR="00EA0431" w:rsidRPr="007B5BE8" w:rsidRDefault="00EA0431" w:rsidP="007478C7">
            <w:pPr>
              <w:ind w:left="237" w:hanging="237"/>
              <w:rPr>
                <w:sz w:val="20"/>
              </w:rPr>
            </w:pPr>
            <w:r w:rsidRPr="007B5BE8">
              <w:rPr>
                <w:sz w:val="20"/>
                <w:szCs w:val="20"/>
                <w:u w:val="single"/>
              </w:rPr>
              <w:t>Nepřípustné využití</w:t>
            </w:r>
            <w:r w:rsidRPr="007B5BE8">
              <w:rPr>
                <w:sz w:val="20"/>
                <w:szCs w:val="20"/>
              </w:rPr>
              <w:t xml:space="preserve">: </w:t>
            </w:r>
            <w:r w:rsidRPr="007B5BE8">
              <w:rPr>
                <w:sz w:val="20"/>
              </w:rPr>
              <w:t xml:space="preserve">veškeré stavby a činnosti nesouvisející s hlavním a </w:t>
            </w:r>
            <w:proofErr w:type="gramStart"/>
            <w:r w:rsidRPr="007B5BE8">
              <w:rPr>
                <w:sz w:val="20"/>
              </w:rPr>
              <w:t>přípustným  využitím</w:t>
            </w:r>
            <w:proofErr w:type="gramEnd"/>
            <w:r w:rsidRPr="007B5BE8">
              <w:rPr>
                <w:sz w:val="20"/>
              </w:rPr>
              <w:t>, jako např. stavby pro bydlení</w:t>
            </w:r>
            <w:r w:rsidRPr="007B5BE8">
              <w:rPr>
                <w:sz w:val="20"/>
                <w:szCs w:val="20"/>
              </w:rPr>
              <w:t xml:space="preserve">, </w:t>
            </w:r>
            <w:r w:rsidR="00540975" w:rsidRPr="007B5BE8">
              <w:rPr>
                <w:sz w:val="20"/>
                <w:szCs w:val="20"/>
              </w:rPr>
              <w:t xml:space="preserve">rodinnou </w:t>
            </w:r>
            <w:r w:rsidRPr="007B5BE8">
              <w:rPr>
                <w:sz w:val="20"/>
                <w:szCs w:val="20"/>
              </w:rPr>
              <w:t>rekreaci, výrobu, skladování a velkoobchod, občanské vybavení,  dopravní terminály a centra dopravních služeb, stavby odpadového hospodářství.</w:t>
            </w:r>
          </w:p>
        </w:tc>
      </w:tr>
      <w:tr w:rsidR="00EA0431" w:rsidRPr="007B5BE8" w14:paraId="240DB06D" w14:textId="77777777">
        <w:tc>
          <w:tcPr>
            <w:tcW w:w="1108" w:type="dxa"/>
          </w:tcPr>
          <w:p w14:paraId="06465517" w14:textId="77777777" w:rsidR="00EA0431" w:rsidRPr="007B5BE8" w:rsidRDefault="00EA0431" w:rsidP="003E458F">
            <w:pPr>
              <w:ind w:firstLine="0"/>
              <w:jc w:val="center"/>
              <w:rPr>
                <w:b/>
              </w:rPr>
            </w:pPr>
            <w:r w:rsidRPr="007B5BE8">
              <w:rPr>
                <w:b/>
              </w:rPr>
              <w:lastRenderedPageBreak/>
              <w:t>NS</w:t>
            </w:r>
          </w:p>
        </w:tc>
        <w:tc>
          <w:tcPr>
            <w:tcW w:w="2922" w:type="dxa"/>
          </w:tcPr>
          <w:p w14:paraId="533B06C1" w14:textId="77777777" w:rsidR="00EA0431" w:rsidRPr="007B5BE8" w:rsidRDefault="00EA0431" w:rsidP="003E458F">
            <w:pPr>
              <w:ind w:firstLine="0"/>
              <w:jc w:val="left"/>
              <w:rPr>
                <w:bCs/>
                <w:caps/>
              </w:rPr>
            </w:pPr>
            <w:r w:rsidRPr="007B5BE8">
              <w:rPr>
                <w:bCs/>
                <w:caps/>
              </w:rPr>
              <w:t>Plochy smíšené nezastavěného území</w:t>
            </w:r>
          </w:p>
        </w:tc>
        <w:tc>
          <w:tcPr>
            <w:tcW w:w="5400" w:type="dxa"/>
          </w:tcPr>
          <w:p w14:paraId="1A7F0B2F" w14:textId="77777777" w:rsidR="00EA0431" w:rsidRPr="007B5BE8" w:rsidRDefault="00EA0431" w:rsidP="007478C7">
            <w:pPr>
              <w:ind w:left="237" w:hanging="237"/>
              <w:rPr>
                <w:sz w:val="20"/>
                <w:szCs w:val="20"/>
                <w:u w:val="single"/>
              </w:rPr>
            </w:pPr>
            <w:r w:rsidRPr="007B5BE8">
              <w:rPr>
                <w:sz w:val="20"/>
                <w:szCs w:val="20"/>
                <w:u w:val="single"/>
              </w:rPr>
              <w:t>Hlavní využití</w:t>
            </w:r>
            <w:r w:rsidRPr="007B5BE8">
              <w:rPr>
                <w:sz w:val="20"/>
                <w:szCs w:val="20"/>
              </w:rPr>
              <w:t xml:space="preserve">: </w:t>
            </w:r>
            <w:r w:rsidRPr="007B5BE8">
              <w:rPr>
                <w:sz w:val="20"/>
              </w:rPr>
              <w:t>pozemky zemědělské, lesní a vodohospodářské (zpravidla o malé výměře)</w:t>
            </w:r>
          </w:p>
          <w:p w14:paraId="16DCC139" w14:textId="77777777" w:rsidR="00EA0431" w:rsidRPr="007B5BE8" w:rsidRDefault="00EA0431" w:rsidP="007478C7">
            <w:pPr>
              <w:ind w:left="237" w:hanging="237"/>
              <w:rPr>
                <w:sz w:val="20"/>
              </w:rPr>
            </w:pPr>
            <w:r w:rsidRPr="007B5BE8">
              <w:rPr>
                <w:sz w:val="20"/>
                <w:szCs w:val="20"/>
                <w:u w:val="single"/>
              </w:rPr>
              <w:t>Přípustné využití:</w:t>
            </w:r>
            <w:r w:rsidRPr="007B5BE8">
              <w:rPr>
                <w:sz w:val="20"/>
                <w:szCs w:val="20"/>
              </w:rPr>
              <w:t xml:space="preserve"> </w:t>
            </w:r>
            <w:r w:rsidRPr="007B5BE8">
              <w:rPr>
                <w:sz w:val="20"/>
              </w:rPr>
              <w:t xml:space="preserve">pozemky orné </w:t>
            </w:r>
            <w:proofErr w:type="gramStart"/>
            <w:r w:rsidRPr="007B5BE8">
              <w:rPr>
                <w:sz w:val="20"/>
              </w:rPr>
              <w:t>půdy,  trvalých</w:t>
            </w:r>
            <w:proofErr w:type="gramEnd"/>
            <w:r w:rsidRPr="007B5BE8">
              <w:rPr>
                <w:sz w:val="20"/>
              </w:rPr>
              <w:t xml:space="preserve"> travních porostů, sadů a zahrad, vinic a ostatních ploch, lesů, vodních toků, </w:t>
            </w:r>
            <w:r w:rsidRPr="007B5BE8">
              <w:rPr>
                <w:sz w:val="20"/>
                <w:szCs w:val="20"/>
              </w:rPr>
              <w:t>veřejná dopravní a technická infrastruktura, související dopravní a technická infrastruktura</w:t>
            </w:r>
            <w:r w:rsidRPr="007B5BE8">
              <w:rPr>
                <w:sz w:val="20"/>
              </w:rPr>
              <w:t>.</w:t>
            </w:r>
          </w:p>
          <w:p w14:paraId="2DED758F" w14:textId="77777777" w:rsidR="00EA0431" w:rsidRPr="007B5BE8" w:rsidRDefault="00EA0431" w:rsidP="007478C7">
            <w:pPr>
              <w:ind w:left="237" w:hanging="237"/>
              <w:rPr>
                <w:sz w:val="20"/>
              </w:rPr>
            </w:pPr>
            <w:r w:rsidRPr="007B5BE8">
              <w:rPr>
                <w:sz w:val="20"/>
                <w:u w:val="single"/>
              </w:rPr>
              <w:t xml:space="preserve">Podmíněně </w:t>
            </w:r>
            <w:r w:rsidRPr="007B5BE8">
              <w:rPr>
                <w:sz w:val="20"/>
                <w:szCs w:val="20"/>
                <w:u w:val="single"/>
              </w:rPr>
              <w:t>přípustné</w:t>
            </w:r>
            <w:r w:rsidRPr="007B5BE8">
              <w:rPr>
                <w:sz w:val="20"/>
                <w:u w:val="single"/>
              </w:rPr>
              <w:t xml:space="preserve"> využití</w:t>
            </w:r>
            <w:r w:rsidRPr="007B5BE8">
              <w:rPr>
                <w:sz w:val="20"/>
              </w:rPr>
              <w:t xml:space="preserve">: </w:t>
            </w:r>
            <w:r w:rsidRPr="007B5BE8">
              <w:rPr>
                <w:sz w:val="20"/>
                <w:szCs w:val="20"/>
              </w:rPr>
              <w:t>za podmínky, že umístění konkrétních staveb nebude mít negativní dopady na krajinný ráz, lze v těchto lochách umístit průzkumná a těžební zařízení, tzn. zejména pracovní plochy, vrty/sondy, technologie, přístupy a přípojky inženýrských sítí k těmto plochám.</w:t>
            </w:r>
          </w:p>
          <w:p w14:paraId="09C3BE3A" w14:textId="77777777" w:rsidR="00EA0431" w:rsidRPr="007B5BE8" w:rsidRDefault="00EA0431" w:rsidP="007478C7">
            <w:pPr>
              <w:ind w:left="237" w:hanging="24"/>
              <w:rPr>
                <w:sz w:val="20"/>
              </w:rPr>
            </w:pPr>
            <w:r w:rsidRPr="007B5BE8">
              <w:rPr>
                <w:sz w:val="20"/>
              </w:rPr>
              <w:t xml:space="preserve">Na těchto plochách lze v souladu s jejich charakterem a za podmínky odsouhlasení záměru příslušným orgánem ochrany </w:t>
            </w:r>
            <w:proofErr w:type="gramStart"/>
            <w:r w:rsidRPr="007B5BE8">
              <w:rPr>
                <w:sz w:val="20"/>
              </w:rPr>
              <w:t>ZPF</w:t>
            </w:r>
            <w:proofErr w:type="gramEnd"/>
            <w:r w:rsidRPr="007B5BE8">
              <w:rPr>
                <w:sz w:val="20"/>
              </w:rPr>
              <w:t xml:space="preserve"> popř. orgánem ochrany PUPFL umisťovat stavby pro chov včel a ryb, stavby pro dosoušení a skladování sena a slámy, pro skladování chlévské mrvy, hnoje, kejdy, močůvky, stavby pro konzervaci a skladování siláže a silážních šťáv, stavby pro skladování produktů rostlinné výroby.  Dále lze v těchto plochách za stejných podmínek umisťovat stavby, zařízení, a jiná opatření pro vodní hospodářství, pozemky staveb a zařízení lesního hospodářství, pro ochranu přírody a krajiny, pro dopravní a technickou infrastrukturu, pro snižování nebezpečí ekologických a přírodních katastrof a pro odstraňování jejich důsledků.</w:t>
            </w:r>
          </w:p>
          <w:p w14:paraId="3565714A" w14:textId="77777777" w:rsidR="00EA0431" w:rsidRPr="007B5BE8" w:rsidRDefault="00EA0431" w:rsidP="007478C7">
            <w:pPr>
              <w:ind w:left="237" w:firstLine="53"/>
              <w:rPr>
                <w:sz w:val="20"/>
              </w:rPr>
            </w:pPr>
            <w:r w:rsidRPr="007B5BE8">
              <w:rPr>
                <w:sz w:val="20"/>
              </w:rPr>
              <w:lastRenderedPageBreak/>
              <w:t>Podmíněně přípustné je i oplocení pozemků za podmínky, že oplocení nebude v kolizi s funkcí územního systému ekologické stability, že nepřeruší účelové komunikace (lesní cesty), cyklistické a turistické trasy a nezhorší vodohospodářské poměry v území (zejména že nezvýší riziko záplav).</w:t>
            </w:r>
          </w:p>
          <w:p w14:paraId="0FB802E5" w14:textId="77777777" w:rsidR="00C635A0" w:rsidRPr="007B5BE8" w:rsidRDefault="001E1085" w:rsidP="00C635A0">
            <w:pPr>
              <w:ind w:left="223" w:firstLine="14"/>
              <w:rPr>
                <w:sz w:val="20"/>
              </w:rPr>
            </w:pPr>
            <w:r w:rsidRPr="007B5BE8">
              <w:rPr>
                <w:sz w:val="20"/>
              </w:rPr>
              <w:t>Stávající d</w:t>
            </w:r>
            <w:r w:rsidR="00C635A0" w:rsidRPr="007B5BE8">
              <w:rPr>
                <w:sz w:val="20"/>
              </w:rPr>
              <w:t xml:space="preserve">robné stavby bývalého vojenského opevnění (tzv. </w:t>
            </w:r>
            <w:proofErr w:type="spellStart"/>
            <w:r w:rsidR="00C635A0" w:rsidRPr="007B5BE8">
              <w:rPr>
                <w:sz w:val="20"/>
              </w:rPr>
              <w:t>řopíky</w:t>
            </w:r>
            <w:proofErr w:type="spellEnd"/>
            <w:r w:rsidR="00C635A0" w:rsidRPr="007B5BE8">
              <w:rPr>
                <w:sz w:val="20"/>
              </w:rPr>
              <w:t>), které jsou zahrnuty v zastavěném území, lze využít pro následující účely:</w:t>
            </w:r>
          </w:p>
          <w:p w14:paraId="2153CAF5" w14:textId="77777777" w:rsidR="00C635A0" w:rsidRPr="007B5BE8" w:rsidRDefault="00C635A0" w:rsidP="00C635A0">
            <w:pPr>
              <w:numPr>
                <w:ilvl w:val="0"/>
                <w:numId w:val="5"/>
              </w:numPr>
              <w:rPr>
                <w:sz w:val="20"/>
              </w:rPr>
            </w:pPr>
            <w:r w:rsidRPr="007B5BE8">
              <w:rPr>
                <w:sz w:val="20"/>
              </w:rPr>
              <w:t>pro rodinnou rekreaci, za podmínky odpovídající dopravní dostupnosti (tj. v případech, kdy ke stavbě vede zpevněná pozemní komunikace končící nejdále 50 m od stavby),</w:t>
            </w:r>
          </w:p>
          <w:p w14:paraId="269DE296" w14:textId="77777777" w:rsidR="00C635A0" w:rsidRPr="007B5BE8" w:rsidRDefault="00C635A0" w:rsidP="00C635A0">
            <w:pPr>
              <w:numPr>
                <w:ilvl w:val="0"/>
                <w:numId w:val="5"/>
              </w:numPr>
              <w:rPr>
                <w:sz w:val="20"/>
              </w:rPr>
            </w:pPr>
            <w:r w:rsidRPr="007B5BE8">
              <w:rPr>
                <w:sz w:val="20"/>
              </w:rPr>
              <w:t>pro účely skladování, za podmínky, že se bude jednat o sklady nenáročné na dopravní obsluhu,</w:t>
            </w:r>
          </w:p>
          <w:p w14:paraId="120A5635" w14:textId="77777777" w:rsidR="00C635A0" w:rsidRPr="007B5BE8" w:rsidRDefault="00C635A0" w:rsidP="00C635A0">
            <w:pPr>
              <w:numPr>
                <w:ilvl w:val="0"/>
                <w:numId w:val="5"/>
              </w:numPr>
              <w:rPr>
                <w:sz w:val="20"/>
              </w:rPr>
            </w:pPr>
            <w:r w:rsidRPr="007B5BE8">
              <w:rPr>
                <w:sz w:val="20"/>
              </w:rPr>
              <w:t xml:space="preserve">pro účely občanského vybavení (jako například účely kulturní, </w:t>
            </w:r>
            <w:proofErr w:type="gramStart"/>
            <w:r w:rsidRPr="007B5BE8">
              <w:rPr>
                <w:sz w:val="20"/>
              </w:rPr>
              <w:t>historické,</w:t>
            </w:r>
            <w:proofErr w:type="gramEnd"/>
            <w:r w:rsidRPr="007B5BE8">
              <w:rPr>
                <w:sz w:val="20"/>
              </w:rPr>
              <w:t xml:space="preserve"> apod.).</w:t>
            </w:r>
          </w:p>
          <w:p w14:paraId="3199EE32" w14:textId="77777777" w:rsidR="00C635A0" w:rsidRPr="007B5BE8" w:rsidRDefault="00C635A0" w:rsidP="007478C7">
            <w:pPr>
              <w:ind w:left="237" w:firstLine="53"/>
              <w:rPr>
                <w:sz w:val="20"/>
              </w:rPr>
            </w:pPr>
          </w:p>
          <w:p w14:paraId="7953BDD1" w14:textId="77777777" w:rsidR="00EA0431" w:rsidRPr="007B5BE8" w:rsidRDefault="00EA0431" w:rsidP="007478C7">
            <w:pPr>
              <w:ind w:left="237" w:hanging="237"/>
              <w:rPr>
                <w:sz w:val="20"/>
                <w:szCs w:val="20"/>
              </w:rPr>
            </w:pPr>
            <w:r w:rsidRPr="007B5BE8">
              <w:rPr>
                <w:sz w:val="20"/>
                <w:szCs w:val="20"/>
                <w:u w:val="single"/>
              </w:rPr>
              <w:t>Nepřípustné využití</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 xml:space="preserve">, jako např. stavby pro bydlení, </w:t>
            </w:r>
            <w:r w:rsidR="00540975" w:rsidRPr="007B5BE8">
              <w:rPr>
                <w:sz w:val="20"/>
                <w:szCs w:val="20"/>
              </w:rPr>
              <w:t xml:space="preserve">rodinnou </w:t>
            </w:r>
            <w:r w:rsidRPr="007B5BE8">
              <w:rPr>
                <w:sz w:val="20"/>
                <w:szCs w:val="20"/>
              </w:rPr>
              <w:t>rekreaci, výrobu, skladování a velkoobchod, občanské vybavení,  dopravní terminály a centra dopravních služeb, stavby odpadového hospodářství.</w:t>
            </w:r>
          </w:p>
          <w:p w14:paraId="1CA5E9F9" w14:textId="77777777" w:rsidR="00EA0431" w:rsidRPr="007B5BE8" w:rsidRDefault="00EA0431" w:rsidP="007478C7">
            <w:pPr>
              <w:ind w:left="237" w:firstLine="53"/>
              <w:rPr>
                <w:sz w:val="20"/>
              </w:rPr>
            </w:pPr>
            <w:r w:rsidRPr="007B5BE8">
              <w:rPr>
                <w:sz w:val="20"/>
                <w:szCs w:val="20"/>
              </w:rPr>
              <w:t>Nepřípustné jsou rovněž některé zemědělské stavby, a to: stavby pro hospodářská zvířata, stavby pro posklizňovou úpravu produktů rostlinné výroby, stavby pro skladování hnojiv a přípravků na ochranu rostlin.</w:t>
            </w:r>
          </w:p>
        </w:tc>
      </w:tr>
      <w:tr w:rsidR="00EA0431" w:rsidRPr="007B5BE8" w14:paraId="0C8F1B0D" w14:textId="77777777">
        <w:tc>
          <w:tcPr>
            <w:tcW w:w="1108" w:type="dxa"/>
            <w:vAlign w:val="center"/>
          </w:tcPr>
          <w:p w14:paraId="3C361D90" w14:textId="77777777" w:rsidR="00EA0431" w:rsidRPr="007B5BE8" w:rsidRDefault="00EA0431" w:rsidP="00770669">
            <w:pPr>
              <w:ind w:firstLine="0"/>
              <w:jc w:val="center"/>
              <w:rPr>
                <w:b/>
                <w:szCs w:val="22"/>
              </w:rPr>
            </w:pPr>
            <w:r w:rsidRPr="007B5BE8">
              <w:rPr>
                <w:b/>
                <w:szCs w:val="22"/>
              </w:rPr>
              <w:lastRenderedPageBreak/>
              <w:t>NK</w:t>
            </w:r>
          </w:p>
        </w:tc>
        <w:tc>
          <w:tcPr>
            <w:tcW w:w="2922" w:type="dxa"/>
            <w:vAlign w:val="center"/>
          </w:tcPr>
          <w:p w14:paraId="03190099" w14:textId="77777777" w:rsidR="00EA0431" w:rsidRPr="007B5BE8" w:rsidRDefault="00EA0431" w:rsidP="00EB45CF">
            <w:pPr>
              <w:ind w:firstLine="0"/>
              <w:jc w:val="left"/>
            </w:pPr>
            <w:r w:rsidRPr="007B5BE8">
              <w:rPr>
                <w:caps/>
                <w:sz w:val="20"/>
                <w:szCs w:val="20"/>
              </w:rPr>
              <w:t>PLOCHY ZELENĚ KRAJINNÉ (NELESNÍ)</w:t>
            </w:r>
          </w:p>
        </w:tc>
        <w:tc>
          <w:tcPr>
            <w:tcW w:w="5400" w:type="dxa"/>
          </w:tcPr>
          <w:p w14:paraId="7138948B" w14:textId="77777777" w:rsidR="00EA0431" w:rsidRPr="007B5BE8" w:rsidRDefault="00EA0431" w:rsidP="007478C7">
            <w:pPr>
              <w:ind w:left="237" w:hanging="237"/>
              <w:rPr>
                <w:sz w:val="20"/>
                <w:szCs w:val="20"/>
                <w:u w:val="single"/>
              </w:rPr>
            </w:pPr>
            <w:r w:rsidRPr="007B5BE8">
              <w:rPr>
                <w:sz w:val="20"/>
                <w:szCs w:val="20"/>
                <w:u w:val="single"/>
              </w:rPr>
              <w:t>Hlavní využití</w:t>
            </w:r>
            <w:r w:rsidRPr="007B5BE8">
              <w:rPr>
                <w:sz w:val="20"/>
                <w:szCs w:val="20"/>
              </w:rPr>
              <w:t xml:space="preserve">: </w:t>
            </w:r>
            <w:r w:rsidRPr="007B5BE8">
              <w:rPr>
                <w:sz w:val="20"/>
              </w:rPr>
              <w:t>pozemky remízků, zemědělsky nevyužívané pozemky (zpravidla svažité) s přirozeně či uměle vysazenými dřevinami</w:t>
            </w:r>
            <w:r w:rsidR="00E11C0C">
              <w:rPr>
                <w:sz w:val="20"/>
              </w:rPr>
              <w:t>, větrolamy</w:t>
            </w:r>
            <w:r w:rsidRPr="007B5BE8">
              <w:rPr>
                <w:sz w:val="20"/>
              </w:rPr>
              <w:t xml:space="preserve">. </w:t>
            </w:r>
          </w:p>
          <w:p w14:paraId="22A783B9" w14:textId="77777777" w:rsidR="00EA0431" w:rsidRPr="007B5BE8" w:rsidRDefault="00EA0431" w:rsidP="007478C7">
            <w:pPr>
              <w:ind w:left="237" w:hanging="237"/>
              <w:rPr>
                <w:sz w:val="20"/>
              </w:rPr>
            </w:pPr>
            <w:r w:rsidRPr="007B5BE8">
              <w:rPr>
                <w:sz w:val="20"/>
                <w:szCs w:val="20"/>
                <w:u w:val="single"/>
              </w:rPr>
              <w:t>Přípustné využití:</w:t>
            </w:r>
            <w:r w:rsidRPr="007B5BE8">
              <w:rPr>
                <w:sz w:val="20"/>
                <w:szCs w:val="20"/>
              </w:rPr>
              <w:t xml:space="preserve"> </w:t>
            </w:r>
            <w:r w:rsidRPr="007B5BE8">
              <w:rPr>
                <w:sz w:val="20"/>
              </w:rPr>
              <w:t>pozemky trvalých travních porostů a ostatních ploch, lesů, vodních toků. Na těchto plochách lze v souladu s jejich charakterem umisťovat stavby pro chov včel.  Dále lze v těchto plochách umisťovat stavby, zařízení, a jiná opatření pro vodní hospodářství, pro ochranu přírody a krajiny, pro veřejnou dopravní a technickou infrastrukturu,</w:t>
            </w:r>
            <w:r w:rsidRPr="007B5BE8">
              <w:rPr>
                <w:sz w:val="20"/>
                <w:szCs w:val="20"/>
              </w:rPr>
              <w:t xml:space="preserve"> pro související dopravní a technickou infrastrukturu</w:t>
            </w:r>
            <w:r w:rsidRPr="007B5BE8">
              <w:rPr>
                <w:sz w:val="20"/>
              </w:rPr>
              <w:t>, pro snižování nebezpečí ekologických a přírodních katastrof a pro odstraňování jejich důsledků.</w:t>
            </w:r>
          </w:p>
          <w:p w14:paraId="0F7517EB" w14:textId="77777777" w:rsidR="00EA0431" w:rsidRPr="007B5BE8" w:rsidRDefault="00EA0431" w:rsidP="007478C7">
            <w:pPr>
              <w:ind w:left="237" w:hanging="237"/>
              <w:rPr>
                <w:sz w:val="20"/>
                <w:szCs w:val="20"/>
              </w:rPr>
            </w:pPr>
            <w:r w:rsidRPr="007B5BE8">
              <w:rPr>
                <w:sz w:val="20"/>
                <w:u w:val="single"/>
              </w:rPr>
              <w:t xml:space="preserve">Podmíněně </w:t>
            </w:r>
            <w:r w:rsidRPr="007B5BE8">
              <w:rPr>
                <w:sz w:val="20"/>
                <w:szCs w:val="20"/>
                <w:u w:val="single"/>
              </w:rPr>
              <w:t>přípustné</w:t>
            </w:r>
            <w:r w:rsidRPr="007B5BE8">
              <w:rPr>
                <w:sz w:val="20"/>
                <w:u w:val="single"/>
              </w:rPr>
              <w:t xml:space="preserve"> využití</w:t>
            </w:r>
            <w:r w:rsidRPr="007B5BE8">
              <w:rPr>
                <w:sz w:val="20"/>
              </w:rPr>
              <w:t xml:space="preserve">: </w:t>
            </w:r>
            <w:r w:rsidRPr="007B5BE8">
              <w:rPr>
                <w:sz w:val="20"/>
                <w:szCs w:val="20"/>
              </w:rPr>
              <w:t>za podmínky, že umístění konkrétních staveb nebude mít negativní dopady na krajinný ráz, lze umístit průzkumná a těžební zařízení, tzn. zejména pracovní plochy, vrty/sondy, technologie, přístupy a přípojky inženýrských sítí k těmto plochám.</w:t>
            </w:r>
          </w:p>
          <w:p w14:paraId="1A233F55" w14:textId="77777777" w:rsidR="000350ED" w:rsidRPr="007B5BE8" w:rsidRDefault="000350ED" w:rsidP="000350ED">
            <w:pPr>
              <w:ind w:left="223" w:firstLine="14"/>
              <w:rPr>
                <w:sz w:val="20"/>
              </w:rPr>
            </w:pPr>
            <w:r w:rsidRPr="007B5BE8">
              <w:rPr>
                <w:sz w:val="20"/>
              </w:rPr>
              <w:t xml:space="preserve">Stávající drobné stavby bývalého vojenského opevnění (tzv. </w:t>
            </w:r>
            <w:proofErr w:type="spellStart"/>
            <w:r w:rsidRPr="007B5BE8">
              <w:rPr>
                <w:sz w:val="20"/>
              </w:rPr>
              <w:t>řopíky</w:t>
            </w:r>
            <w:proofErr w:type="spellEnd"/>
            <w:r w:rsidRPr="007B5BE8">
              <w:rPr>
                <w:sz w:val="20"/>
              </w:rPr>
              <w:t>), které jsou zahrnuty v zastavěném území, lze využít pro následující účely:</w:t>
            </w:r>
          </w:p>
          <w:p w14:paraId="554152C1" w14:textId="77777777" w:rsidR="000350ED" w:rsidRPr="007B5BE8" w:rsidRDefault="000350ED" w:rsidP="000350ED">
            <w:pPr>
              <w:numPr>
                <w:ilvl w:val="0"/>
                <w:numId w:val="5"/>
              </w:numPr>
              <w:ind w:left="583"/>
              <w:rPr>
                <w:sz w:val="20"/>
              </w:rPr>
            </w:pPr>
            <w:r w:rsidRPr="007B5BE8">
              <w:rPr>
                <w:sz w:val="20"/>
              </w:rPr>
              <w:t>pro rodinnou rekreaci, za podmínky odpovídající dopravní dostupnosti (tj. v případech, kdy ke stavbě vede zpevněná pozemní komunikace končící nejdále 50 m od stavby),</w:t>
            </w:r>
          </w:p>
          <w:p w14:paraId="46109CC4" w14:textId="77777777" w:rsidR="000350ED" w:rsidRPr="007B5BE8" w:rsidRDefault="000350ED" w:rsidP="000350ED">
            <w:pPr>
              <w:numPr>
                <w:ilvl w:val="0"/>
                <w:numId w:val="5"/>
              </w:numPr>
              <w:ind w:left="583"/>
              <w:rPr>
                <w:sz w:val="20"/>
              </w:rPr>
            </w:pPr>
            <w:r w:rsidRPr="007B5BE8">
              <w:rPr>
                <w:sz w:val="20"/>
              </w:rPr>
              <w:t>pro účely skladování, za podmínky, že se bude jednat o sklady nenáročné na dopravní obsluhu,</w:t>
            </w:r>
          </w:p>
          <w:p w14:paraId="065ADF34" w14:textId="77777777" w:rsidR="000350ED" w:rsidRPr="007B5BE8" w:rsidRDefault="000350ED" w:rsidP="000350ED">
            <w:pPr>
              <w:numPr>
                <w:ilvl w:val="0"/>
                <w:numId w:val="5"/>
              </w:numPr>
              <w:ind w:left="583"/>
              <w:rPr>
                <w:sz w:val="20"/>
              </w:rPr>
            </w:pPr>
            <w:r w:rsidRPr="007B5BE8">
              <w:rPr>
                <w:sz w:val="20"/>
              </w:rPr>
              <w:t xml:space="preserve">pro účely občanského vybavení (jako například účely kulturní, </w:t>
            </w:r>
            <w:proofErr w:type="gramStart"/>
            <w:r w:rsidRPr="007B5BE8">
              <w:rPr>
                <w:sz w:val="20"/>
              </w:rPr>
              <w:t>historické,</w:t>
            </w:r>
            <w:proofErr w:type="gramEnd"/>
            <w:r w:rsidRPr="007B5BE8">
              <w:rPr>
                <w:sz w:val="20"/>
              </w:rPr>
              <w:t xml:space="preserve"> apod.).</w:t>
            </w:r>
          </w:p>
          <w:p w14:paraId="673172C1" w14:textId="77777777" w:rsidR="00EA0431" w:rsidRPr="007B5BE8" w:rsidRDefault="00EA0431" w:rsidP="007478C7">
            <w:pPr>
              <w:ind w:left="237" w:hanging="24"/>
              <w:rPr>
                <w:sz w:val="20"/>
                <w:szCs w:val="20"/>
              </w:rPr>
            </w:pPr>
            <w:r w:rsidRPr="007B5BE8">
              <w:rPr>
                <w:sz w:val="20"/>
                <w:szCs w:val="20"/>
              </w:rPr>
              <w:t xml:space="preserve">Oplocení pozemků za podmínky, že oplocení nebude v kolizi s funkcí územního systému ekologické stability, že nepřeruší účelové komunikace (lesní cesty), cyklistické a turistické trasy </w:t>
            </w:r>
            <w:r w:rsidRPr="007B5BE8">
              <w:rPr>
                <w:sz w:val="20"/>
                <w:szCs w:val="20"/>
              </w:rPr>
              <w:lastRenderedPageBreak/>
              <w:t>a nezhorší vodohospodářské poměry v území (zejména že nezvýší riziko záplav).</w:t>
            </w:r>
          </w:p>
          <w:p w14:paraId="6F0C3E09" w14:textId="77777777" w:rsidR="00EA0431" w:rsidRPr="007B5BE8" w:rsidRDefault="00EA0431" w:rsidP="007478C7">
            <w:pPr>
              <w:ind w:left="237" w:hanging="237"/>
              <w:rPr>
                <w:sz w:val="20"/>
                <w:szCs w:val="20"/>
              </w:rPr>
            </w:pPr>
            <w:r w:rsidRPr="007B5BE8">
              <w:rPr>
                <w:sz w:val="20"/>
                <w:szCs w:val="20"/>
                <w:u w:val="single"/>
              </w:rPr>
              <w:t>Nepřípustné využití</w:t>
            </w:r>
            <w:r w:rsidRPr="007B5BE8">
              <w:rPr>
                <w:sz w:val="20"/>
                <w:szCs w:val="20"/>
              </w:rPr>
              <w:t xml:space="preserve">: veškeré stavby a činnosti nesouvisející s hlavním a </w:t>
            </w:r>
            <w:proofErr w:type="gramStart"/>
            <w:r w:rsidRPr="007B5BE8">
              <w:rPr>
                <w:sz w:val="20"/>
                <w:szCs w:val="20"/>
              </w:rPr>
              <w:t>přípustným  využitím</w:t>
            </w:r>
            <w:proofErr w:type="gramEnd"/>
            <w:r w:rsidRPr="007B5BE8">
              <w:rPr>
                <w:sz w:val="20"/>
                <w:szCs w:val="20"/>
              </w:rPr>
              <w:t xml:space="preserve">, jako např. stavby pro bydlení, </w:t>
            </w:r>
            <w:r w:rsidR="00540975" w:rsidRPr="007B5BE8">
              <w:rPr>
                <w:sz w:val="20"/>
                <w:szCs w:val="20"/>
              </w:rPr>
              <w:t xml:space="preserve">rodinnou </w:t>
            </w:r>
            <w:r w:rsidRPr="007B5BE8">
              <w:rPr>
                <w:sz w:val="20"/>
                <w:szCs w:val="20"/>
              </w:rPr>
              <w:t>rekreaci, výrobu, skladování a velkoobchod, občanské vybavení,  dopravní terminály a centra dopravních služeb, stavby odpadového hospodářství.</w:t>
            </w:r>
          </w:p>
          <w:p w14:paraId="43B4DD00" w14:textId="77777777" w:rsidR="00EA0431" w:rsidRPr="007B5BE8" w:rsidRDefault="00EA0431" w:rsidP="007478C7">
            <w:pPr>
              <w:ind w:left="237" w:firstLine="53"/>
              <w:rPr>
                <w:sz w:val="20"/>
                <w:szCs w:val="20"/>
              </w:rPr>
            </w:pPr>
            <w:r w:rsidRPr="007B5BE8">
              <w:rPr>
                <w:sz w:val="20"/>
                <w:szCs w:val="20"/>
              </w:rPr>
              <w:t>Nepřípustné jsou rovněž zemědělské stavby.</w:t>
            </w:r>
          </w:p>
        </w:tc>
      </w:tr>
      <w:tr w:rsidR="00EA0431" w:rsidRPr="007B5BE8" w14:paraId="6990221D" w14:textId="77777777">
        <w:tc>
          <w:tcPr>
            <w:tcW w:w="1108" w:type="dxa"/>
            <w:vAlign w:val="center"/>
          </w:tcPr>
          <w:p w14:paraId="43BD9E0E" w14:textId="5B9C8E99" w:rsidR="00EA0431" w:rsidRPr="007B5BE8" w:rsidRDefault="00E11C0C" w:rsidP="00770669">
            <w:pPr>
              <w:ind w:firstLine="0"/>
              <w:jc w:val="center"/>
              <w:rPr>
                <w:b/>
                <w:szCs w:val="22"/>
              </w:rPr>
            </w:pPr>
            <w:r>
              <w:lastRenderedPageBreak/>
              <w:br w:type="page"/>
            </w:r>
            <w:r w:rsidR="00EA0431" w:rsidRPr="007B5BE8">
              <w:rPr>
                <w:b/>
                <w:szCs w:val="22"/>
              </w:rPr>
              <w:t>NT</w:t>
            </w:r>
          </w:p>
        </w:tc>
        <w:tc>
          <w:tcPr>
            <w:tcW w:w="2922" w:type="dxa"/>
            <w:vAlign w:val="center"/>
          </w:tcPr>
          <w:p w14:paraId="5C654CB6" w14:textId="77777777" w:rsidR="00EA0431" w:rsidRPr="007B5BE8" w:rsidRDefault="00EA0431" w:rsidP="00EB45CF">
            <w:pPr>
              <w:ind w:firstLine="0"/>
              <w:jc w:val="left"/>
              <w:rPr>
                <w:caps/>
                <w:sz w:val="20"/>
                <w:szCs w:val="20"/>
              </w:rPr>
            </w:pPr>
            <w:r w:rsidRPr="007B5BE8">
              <w:rPr>
                <w:caps/>
                <w:sz w:val="20"/>
                <w:szCs w:val="20"/>
              </w:rPr>
              <w:t>Plochy těžby nerostů</w:t>
            </w:r>
          </w:p>
        </w:tc>
        <w:tc>
          <w:tcPr>
            <w:tcW w:w="5400" w:type="dxa"/>
          </w:tcPr>
          <w:p w14:paraId="353CC2DA" w14:textId="77777777" w:rsidR="00EA0431" w:rsidRPr="007B5BE8" w:rsidRDefault="00EA0431" w:rsidP="00645E2F">
            <w:pPr>
              <w:pStyle w:val="Neodsazen"/>
              <w:tabs>
                <w:tab w:val="clear" w:pos="0"/>
              </w:tabs>
              <w:rPr>
                <w:sz w:val="20"/>
              </w:rPr>
            </w:pPr>
            <w:r w:rsidRPr="007B5BE8">
              <w:rPr>
                <w:sz w:val="20"/>
                <w:u w:val="single"/>
              </w:rPr>
              <w:t>Hlavní využití</w:t>
            </w:r>
            <w:r w:rsidRPr="007B5BE8">
              <w:rPr>
                <w:sz w:val="20"/>
              </w:rPr>
              <w:t>: pozemky sloužící k</w:t>
            </w:r>
            <w:r w:rsidR="002B078A" w:rsidRPr="007B5BE8">
              <w:rPr>
                <w:sz w:val="20"/>
              </w:rPr>
              <w:t> těžební činnosti a úpravě nerostů.</w:t>
            </w:r>
          </w:p>
          <w:p w14:paraId="770BEBC6" w14:textId="77777777" w:rsidR="00EA0431" w:rsidRPr="007B5BE8" w:rsidRDefault="00EA0431" w:rsidP="00711CBC">
            <w:pPr>
              <w:ind w:left="237" w:hanging="237"/>
              <w:rPr>
                <w:sz w:val="20"/>
              </w:rPr>
            </w:pPr>
            <w:r w:rsidRPr="007B5BE8">
              <w:rPr>
                <w:sz w:val="20"/>
                <w:u w:val="single"/>
              </w:rPr>
              <w:t>Přípustné využití</w:t>
            </w:r>
            <w:r w:rsidRPr="007B5BE8">
              <w:rPr>
                <w:sz w:val="20"/>
              </w:rPr>
              <w:t xml:space="preserve">: </w:t>
            </w:r>
            <w:r w:rsidR="002B078A" w:rsidRPr="007B5BE8">
              <w:rPr>
                <w:sz w:val="20"/>
              </w:rPr>
              <w:t xml:space="preserve">povrchové doly, lomy a pískovny, pozemky pro ukládání dočasně nevyužívaných nerostů a odpadů (například výsypky, odvaly a kaliště), pozemky rekultivací a pozemky staveb a technologických zařízení pro těžbu. </w:t>
            </w:r>
            <w:r w:rsidR="002B078A" w:rsidRPr="007B5BE8">
              <w:rPr>
                <w:sz w:val="20"/>
                <w:szCs w:val="20"/>
              </w:rPr>
              <w:t>Pozemky</w:t>
            </w:r>
            <w:r w:rsidRPr="007B5BE8">
              <w:rPr>
                <w:sz w:val="20"/>
                <w:szCs w:val="20"/>
              </w:rPr>
              <w:t xml:space="preserve"> související dopravní a technick</w:t>
            </w:r>
            <w:r w:rsidR="002B078A" w:rsidRPr="007B5BE8">
              <w:rPr>
                <w:sz w:val="20"/>
                <w:szCs w:val="20"/>
              </w:rPr>
              <w:t>é</w:t>
            </w:r>
            <w:r w:rsidRPr="007B5BE8">
              <w:rPr>
                <w:sz w:val="20"/>
                <w:szCs w:val="20"/>
              </w:rPr>
              <w:t xml:space="preserve"> infrastruktur</w:t>
            </w:r>
            <w:r w:rsidR="002B078A" w:rsidRPr="007B5BE8">
              <w:rPr>
                <w:sz w:val="20"/>
                <w:szCs w:val="20"/>
              </w:rPr>
              <w:t>y</w:t>
            </w:r>
            <w:r w:rsidRPr="007B5BE8">
              <w:rPr>
                <w:sz w:val="20"/>
              </w:rPr>
              <w:t>, související hospodářské budovy, garáže, oplocení apod.</w:t>
            </w:r>
          </w:p>
          <w:p w14:paraId="1F610F2E" w14:textId="77777777" w:rsidR="00EA0431" w:rsidRPr="007B5BE8" w:rsidRDefault="00EA0431" w:rsidP="002B078A">
            <w:pPr>
              <w:ind w:left="237" w:hanging="237"/>
              <w:rPr>
                <w:sz w:val="20"/>
                <w:szCs w:val="20"/>
                <w:u w:val="single"/>
              </w:rPr>
            </w:pPr>
            <w:r w:rsidRPr="007B5BE8">
              <w:rPr>
                <w:sz w:val="20"/>
                <w:u w:val="single"/>
              </w:rPr>
              <w:t>Nepřípustné využití</w:t>
            </w:r>
            <w:r w:rsidRPr="007B5BE8">
              <w:rPr>
                <w:sz w:val="20"/>
              </w:rPr>
              <w:t xml:space="preserve">: veškeré stavby a činnosti nesouvisející s hlavním a </w:t>
            </w:r>
            <w:proofErr w:type="gramStart"/>
            <w:r w:rsidRPr="007B5BE8">
              <w:rPr>
                <w:sz w:val="20"/>
              </w:rPr>
              <w:t>přípustným  využitím</w:t>
            </w:r>
            <w:proofErr w:type="gramEnd"/>
            <w:r w:rsidRPr="007B5BE8">
              <w:rPr>
                <w:sz w:val="20"/>
              </w:rPr>
              <w:t>, jako např. stavby pro bydlení, výrobu, občanské vybavení,  dopravní terminály a centra dopravních služeb, stavby odpadového hospodářství.</w:t>
            </w:r>
          </w:p>
        </w:tc>
      </w:tr>
    </w:tbl>
    <w:p w14:paraId="59799A89" w14:textId="77777777" w:rsidR="004E2157" w:rsidRPr="007B5BE8" w:rsidRDefault="004E2157">
      <w:pPr>
        <w:ind w:firstLine="540"/>
        <w:rPr>
          <w:i/>
        </w:rPr>
      </w:pPr>
    </w:p>
    <w:p w14:paraId="292A581B" w14:textId="77777777" w:rsidR="00770669" w:rsidRPr="007B5BE8" w:rsidRDefault="00770669" w:rsidP="00770669">
      <w:pPr>
        <w:rPr>
          <w:bCs/>
          <w:i/>
        </w:rPr>
      </w:pPr>
    </w:p>
    <w:p w14:paraId="5882D195" w14:textId="77777777" w:rsidR="009B2282" w:rsidRPr="007B5BE8" w:rsidRDefault="009B2282">
      <w:pPr>
        <w:ind w:firstLine="540"/>
        <w:rPr>
          <w:i/>
        </w:rPr>
      </w:pPr>
    </w:p>
    <w:p w14:paraId="2DAF2FCD" w14:textId="77777777" w:rsidR="003D5276" w:rsidRPr="007B5BE8" w:rsidRDefault="003D5276" w:rsidP="000531E4">
      <w:pPr>
        <w:pStyle w:val="Nadpis3"/>
      </w:pPr>
      <w:bookmarkStart w:id="94" w:name="_Toc517101672"/>
      <w:r w:rsidRPr="007B5BE8">
        <w:t>Podmínky a požadavky na prostorové uspořádání</w:t>
      </w:r>
      <w:bookmarkEnd w:id="94"/>
      <w:r w:rsidRPr="007B5BE8">
        <w:t xml:space="preserve"> </w:t>
      </w:r>
    </w:p>
    <w:p w14:paraId="34C989D0" w14:textId="77777777" w:rsidR="003D5276" w:rsidRPr="007B5BE8" w:rsidRDefault="003D5276" w:rsidP="003D5276">
      <w:pPr>
        <w:pStyle w:val="Default"/>
        <w:rPr>
          <w:color w:val="FF0000"/>
        </w:rPr>
      </w:pPr>
    </w:p>
    <w:p w14:paraId="32B8CF33" w14:textId="77777777" w:rsidR="003D5276" w:rsidRPr="007B5BE8" w:rsidRDefault="003D5276" w:rsidP="003D5276">
      <w:pPr>
        <w:pStyle w:val="Default"/>
        <w:rPr>
          <w:color w:val="auto"/>
          <w:sz w:val="23"/>
          <w:szCs w:val="23"/>
        </w:rPr>
      </w:pPr>
      <w:r w:rsidRPr="007B5BE8">
        <w:rPr>
          <w:color w:val="auto"/>
          <w:sz w:val="23"/>
          <w:szCs w:val="23"/>
        </w:rPr>
        <w:t>Stanovují se tyto základní typy prostorové struktury zástavby:</w:t>
      </w:r>
    </w:p>
    <w:p w14:paraId="76F19ACF" w14:textId="77777777" w:rsidR="003D5276" w:rsidRPr="007B5BE8" w:rsidRDefault="003D5276" w:rsidP="003D5276">
      <w:pPr>
        <w:pStyle w:val="Default"/>
        <w:numPr>
          <w:ilvl w:val="0"/>
          <w:numId w:val="2"/>
        </w:numPr>
        <w:jc w:val="both"/>
        <w:rPr>
          <w:color w:val="auto"/>
          <w:sz w:val="23"/>
          <w:szCs w:val="23"/>
        </w:rPr>
      </w:pPr>
      <w:r w:rsidRPr="007B5BE8">
        <w:rPr>
          <w:color w:val="auto"/>
          <w:sz w:val="23"/>
          <w:szCs w:val="23"/>
        </w:rPr>
        <w:t>Kompaktní struktura zástavby: jedná se o zástavbu řadovými a řetězovými domy zpravidla podél ulice vymezené územním plánem</w:t>
      </w:r>
    </w:p>
    <w:p w14:paraId="2DCCFBC0" w14:textId="77777777" w:rsidR="003D5276" w:rsidRPr="007B5BE8" w:rsidRDefault="003D5276" w:rsidP="003D5276">
      <w:pPr>
        <w:pStyle w:val="Default"/>
        <w:numPr>
          <w:ilvl w:val="0"/>
          <w:numId w:val="2"/>
        </w:numPr>
        <w:jc w:val="both"/>
        <w:rPr>
          <w:color w:val="auto"/>
          <w:sz w:val="23"/>
          <w:szCs w:val="23"/>
        </w:rPr>
      </w:pPr>
      <w:r w:rsidRPr="007B5BE8">
        <w:rPr>
          <w:color w:val="auto"/>
          <w:sz w:val="23"/>
          <w:szCs w:val="23"/>
        </w:rPr>
        <w:t>Uspořádaná struktura zástavby: zástavba volně stojícími domy a dvojdomy umístěnými při obvodu ploch, tj. zpravidla podél ulice vymezené územním plánem</w:t>
      </w:r>
    </w:p>
    <w:p w14:paraId="2BE2B4AA" w14:textId="77777777" w:rsidR="003D5276" w:rsidRPr="007B5BE8" w:rsidRDefault="003D5276" w:rsidP="003D5276">
      <w:pPr>
        <w:pStyle w:val="Default"/>
        <w:numPr>
          <w:ilvl w:val="0"/>
          <w:numId w:val="2"/>
        </w:numPr>
        <w:jc w:val="both"/>
        <w:rPr>
          <w:color w:val="auto"/>
          <w:sz w:val="23"/>
          <w:szCs w:val="23"/>
        </w:rPr>
      </w:pPr>
      <w:r w:rsidRPr="007B5BE8">
        <w:rPr>
          <w:color w:val="auto"/>
          <w:sz w:val="23"/>
          <w:szCs w:val="23"/>
        </w:rPr>
        <w:t>Částečně uspořádaná struktura zástavby: zástavba volně stojícími domy a dvojdomy umístěnými podle územně-technických podmínek i mimo obvod plochy</w:t>
      </w:r>
    </w:p>
    <w:p w14:paraId="3339B546" w14:textId="77777777" w:rsidR="003D5276" w:rsidRPr="007B5BE8" w:rsidRDefault="003D5276" w:rsidP="003D5276">
      <w:pPr>
        <w:pStyle w:val="Default"/>
        <w:numPr>
          <w:ilvl w:val="0"/>
          <w:numId w:val="2"/>
        </w:numPr>
        <w:jc w:val="both"/>
        <w:rPr>
          <w:color w:val="auto"/>
        </w:rPr>
      </w:pPr>
      <w:r w:rsidRPr="007B5BE8">
        <w:rPr>
          <w:color w:val="auto"/>
          <w:sz w:val="23"/>
          <w:szCs w:val="23"/>
        </w:rPr>
        <w:t xml:space="preserve">Individuálně stanovená struktura </w:t>
      </w:r>
      <w:proofErr w:type="gramStart"/>
      <w:r w:rsidRPr="007B5BE8">
        <w:rPr>
          <w:color w:val="auto"/>
          <w:sz w:val="23"/>
          <w:szCs w:val="23"/>
        </w:rPr>
        <w:t>zástavby - pokud</w:t>
      </w:r>
      <w:proofErr w:type="gramEnd"/>
      <w:r w:rsidRPr="007B5BE8">
        <w:rPr>
          <w:color w:val="auto"/>
          <w:sz w:val="23"/>
          <w:szCs w:val="23"/>
        </w:rPr>
        <w:t xml:space="preserve"> to dovolí územní podmínky, musí být stavby umisťovány v souladu s existující strukturou zástavby na sousedních pozemcích, pokud jsou přístupné ze stejného veřejného prostranství (ulice). V případě sousedství s více různými strukturami, přístupnými z téhož veřejného prostranství (ulice), lze vyjít z kterékoli z nich. V ostatních případech není struktura zástavby stanovena.</w:t>
      </w:r>
    </w:p>
    <w:p w14:paraId="47EC1E43" w14:textId="77777777" w:rsidR="003D5276" w:rsidRPr="007B5BE8" w:rsidRDefault="003D5276" w:rsidP="003D5276">
      <w:pPr>
        <w:pStyle w:val="Default"/>
        <w:jc w:val="both"/>
        <w:rPr>
          <w:color w:val="auto"/>
          <w:sz w:val="23"/>
          <w:szCs w:val="23"/>
        </w:rPr>
      </w:pPr>
      <w:r w:rsidRPr="007B5BE8">
        <w:rPr>
          <w:rFonts w:hint="eastAsia"/>
          <w:color w:val="auto"/>
          <w:sz w:val="23"/>
          <w:szCs w:val="23"/>
        </w:rPr>
        <w:t xml:space="preserve">V zastavěném území, při dostavbě proluk apod., </w:t>
      </w:r>
      <w:r w:rsidRPr="007B5BE8">
        <w:rPr>
          <w:color w:val="auto"/>
          <w:sz w:val="23"/>
          <w:szCs w:val="23"/>
        </w:rPr>
        <w:t>je nutno</w:t>
      </w:r>
      <w:r w:rsidRPr="007B5BE8">
        <w:rPr>
          <w:rFonts w:hint="eastAsia"/>
          <w:color w:val="auto"/>
          <w:sz w:val="23"/>
          <w:szCs w:val="23"/>
        </w:rPr>
        <w:t xml:space="preserve"> respektov</w:t>
      </w:r>
      <w:r w:rsidRPr="007B5BE8">
        <w:rPr>
          <w:color w:val="auto"/>
          <w:sz w:val="23"/>
          <w:szCs w:val="23"/>
        </w:rPr>
        <w:t>at</w:t>
      </w:r>
      <w:r w:rsidRPr="007B5BE8">
        <w:rPr>
          <w:rFonts w:hint="eastAsia"/>
          <w:color w:val="auto"/>
          <w:sz w:val="23"/>
          <w:szCs w:val="23"/>
        </w:rPr>
        <w:t xml:space="preserve"> stávající struktur</w:t>
      </w:r>
      <w:r w:rsidRPr="007B5BE8">
        <w:rPr>
          <w:color w:val="auto"/>
          <w:sz w:val="23"/>
          <w:szCs w:val="23"/>
        </w:rPr>
        <w:t>u</w:t>
      </w:r>
      <w:r w:rsidRPr="007B5BE8">
        <w:rPr>
          <w:rFonts w:hint="eastAsia"/>
          <w:color w:val="auto"/>
          <w:sz w:val="23"/>
          <w:szCs w:val="23"/>
        </w:rPr>
        <w:t xml:space="preserve"> zást</w:t>
      </w:r>
      <w:r w:rsidRPr="007B5BE8">
        <w:rPr>
          <w:color w:val="auto"/>
          <w:sz w:val="23"/>
          <w:szCs w:val="23"/>
        </w:rPr>
        <w:t>a</w:t>
      </w:r>
      <w:r w:rsidRPr="007B5BE8">
        <w:rPr>
          <w:rFonts w:hint="eastAsia"/>
          <w:color w:val="auto"/>
          <w:sz w:val="23"/>
          <w:szCs w:val="23"/>
        </w:rPr>
        <w:t>vby ulice</w:t>
      </w:r>
      <w:r w:rsidRPr="007B5BE8">
        <w:rPr>
          <w:color w:val="auto"/>
          <w:sz w:val="23"/>
          <w:szCs w:val="23"/>
        </w:rPr>
        <w:t>.</w:t>
      </w:r>
    </w:p>
    <w:p w14:paraId="4851D664" w14:textId="77777777" w:rsidR="003D5276" w:rsidRPr="007B5BE8" w:rsidRDefault="003D5276">
      <w:pPr>
        <w:ind w:firstLine="540"/>
        <w:rPr>
          <w:i/>
        </w:rPr>
      </w:pPr>
    </w:p>
    <w:p w14:paraId="069AA34E" w14:textId="77777777" w:rsidR="00FC6119" w:rsidRPr="007B5BE8" w:rsidRDefault="00FC6119" w:rsidP="000531E4">
      <w:pPr>
        <w:pStyle w:val="Nadpis3"/>
      </w:pPr>
      <w:bookmarkStart w:id="95" w:name="_Toc226350924"/>
      <w:bookmarkStart w:id="96" w:name="_Toc517101673"/>
      <w:r w:rsidRPr="007B5BE8">
        <w:t>Další podmínky prostorového uspořádání</w:t>
      </w:r>
      <w:bookmarkEnd w:id="95"/>
      <w:bookmarkEnd w:id="96"/>
    </w:p>
    <w:p w14:paraId="7577AD2B" w14:textId="77777777" w:rsidR="00587214" w:rsidRPr="007B5BE8" w:rsidRDefault="00587214" w:rsidP="00587214">
      <w:r w:rsidRPr="007B5BE8">
        <w:t xml:space="preserve">Stavby a změny staveb musí svou strukturou a umístěním navazovat na historickou urbanistickou strukturu obce a architektonickým výrazem a hmotou zástavby na architekturu staveb v okolí. </w:t>
      </w:r>
    </w:p>
    <w:p w14:paraId="0B3B2F8E" w14:textId="77777777" w:rsidR="00587214" w:rsidRPr="007B5BE8" w:rsidRDefault="00587214" w:rsidP="00587214">
      <w:r w:rsidRPr="007B5BE8">
        <w:t xml:space="preserve">Stavby nesmí narušovat siluetu obce, historické urbanistické a architektonické hodnoty daného místa nebo architektonickou jednotu celku, například souvislé zástavby v ulici. </w:t>
      </w:r>
    </w:p>
    <w:p w14:paraId="789C0178" w14:textId="77777777" w:rsidR="009654AF" w:rsidRPr="007B5BE8" w:rsidRDefault="009654AF" w:rsidP="00416B64"/>
    <w:p w14:paraId="13F16337" w14:textId="77777777" w:rsidR="005069EC" w:rsidRPr="007B5BE8" w:rsidRDefault="005069EC" w:rsidP="005069EC">
      <w:pPr>
        <w:rPr>
          <w:b/>
          <w:bCs/>
        </w:rPr>
      </w:pPr>
      <w:r w:rsidRPr="007B5BE8">
        <w:rPr>
          <w:b/>
          <w:bCs/>
        </w:rPr>
        <w:t>Výšková</w:t>
      </w:r>
      <w:r w:rsidRPr="007B5BE8">
        <w:rPr>
          <w:b/>
          <w:bCs/>
          <w:sz w:val="28"/>
          <w:szCs w:val="28"/>
        </w:rPr>
        <w:t xml:space="preserve"> </w:t>
      </w:r>
      <w:r w:rsidRPr="007B5BE8">
        <w:rPr>
          <w:b/>
          <w:bCs/>
        </w:rPr>
        <w:t>hladina zástavby ve volné krajině</w:t>
      </w:r>
    </w:p>
    <w:p w14:paraId="2E77E9F5" w14:textId="77777777" w:rsidR="004D4AD7" w:rsidRPr="007B5BE8" w:rsidRDefault="004D4AD7" w:rsidP="004D4AD7">
      <w:r w:rsidRPr="007B5BE8">
        <w:rPr>
          <w:bCs/>
        </w:rPr>
        <w:lastRenderedPageBreak/>
        <w:t xml:space="preserve">U objektů přípustných nebo podmíněně přípustných v plochách zemědělských, lesních, vodních a vodohospodářských a popřípadě dalších ploch </w:t>
      </w:r>
      <w:r w:rsidRPr="007B5BE8">
        <w:t xml:space="preserve">ve volné krajině se připouští objekty o výšce jednoho nadzemního podlaží, nebo halové objekty o výšce od upraveného terénu po římsu do 5 m. Stavby vyšší jsou </w:t>
      </w:r>
      <w:r w:rsidR="006C4337" w:rsidRPr="007B5BE8">
        <w:t xml:space="preserve">považovány za architektonicky významné. V navazujícím řízení u nich bude uplatněn požadavek na prokázání, </w:t>
      </w:r>
      <w:r w:rsidRPr="007B5BE8">
        <w:t>že nová stavba nenaruší panorama obce a že nebude mít nepříznivý vliv na krajinný ráz. Umisťování výškově nebo prostorově potenciálně významných krajinných dominant podrobit hodnocení vlivů na krajinný ráz.</w:t>
      </w:r>
    </w:p>
    <w:p w14:paraId="49571F97" w14:textId="77777777" w:rsidR="005069EC" w:rsidRPr="007B5BE8" w:rsidRDefault="005069EC" w:rsidP="005069EC">
      <w:r w:rsidRPr="007B5BE8">
        <w:t xml:space="preserve">Stavby mohou mít využité podkroví. </w:t>
      </w:r>
    </w:p>
    <w:p w14:paraId="2E63B78D" w14:textId="77777777" w:rsidR="004E2157" w:rsidRPr="007B5BE8" w:rsidRDefault="004E2157">
      <w:pPr>
        <w:rPr>
          <w:i/>
        </w:rPr>
      </w:pPr>
    </w:p>
    <w:p w14:paraId="428571F1" w14:textId="77777777" w:rsidR="004E2157" w:rsidRPr="007B5BE8" w:rsidRDefault="004E2157">
      <w:pPr>
        <w:rPr>
          <w:i/>
        </w:rPr>
      </w:pPr>
    </w:p>
    <w:p w14:paraId="1470FC9A" w14:textId="77777777" w:rsidR="007F2BB8" w:rsidRPr="007B5BE8" w:rsidRDefault="007F2BB8" w:rsidP="00725264">
      <w:pPr>
        <w:pStyle w:val="Nadpis2"/>
      </w:pPr>
      <w:bookmarkStart w:id="97" w:name="_Toc157915630"/>
      <w:bookmarkStart w:id="98" w:name="_Toc345926736"/>
      <w:bookmarkStart w:id="99" w:name="_Toc517101674"/>
      <w:bookmarkStart w:id="100" w:name="_Toc142971771"/>
      <w:bookmarkStart w:id="101" w:name="_Toc144540769"/>
      <w:r w:rsidRPr="007B5BE8">
        <w:t>VYMEZENÍ VEŘEJNĚ PROSPĚŠNÝCH STAVEB, OPATŘENÍ, STAVEB A OPATŘENÍ K ZAJIŠŤOVÁNÍ OBRANY A BEZPEČNOSTI STÁTU A PLOCH PRO ASANACI</w:t>
      </w:r>
      <w:bookmarkEnd w:id="97"/>
      <w:r w:rsidRPr="007B5BE8">
        <w:t>, PRO KTERÉ LZE PRÁVA K POZEMKŮM A STAVBÁM VYVLASTNIT</w:t>
      </w:r>
      <w:bookmarkEnd w:id="98"/>
      <w:bookmarkEnd w:id="99"/>
      <w:r w:rsidRPr="007B5BE8">
        <w:t xml:space="preserve"> </w:t>
      </w:r>
    </w:p>
    <w:p w14:paraId="4D974F73" w14:textId="77777777" w:rsidR="000A3088" w:rsidRPr="007B5BE8" w:rsidRDefault="00840C5A" w:rsidP="000A3088">
      <w:pPr>
        <w:pStyle w:val="Zkladntext"/>
        <w:rPr>
          <w:i w:val="0"/>
        </w:rPr>
      </w:pPr>
      <w:r w:rsidRPr="007B5BE8">
        <w:rPr>
          <w:i w:val="0"/>
        </w:rPr>
        <w:t xml:space="preserve">Územní plán vymezuje následující stavby a opatření, pro které je možné vyvlastnit práva k pozemkům a </w:t>
      </w:r>
      <w:proofErr w:type="gramStart"/>
      <w:r w:rsidRPr="007B5BE8">
        <w:rPr>
          <w:i w:val="0"/>
        </w:rPr>
        <w:t xml:space="preserve">stavbám </w:t>
      </w:r>
      <w:r w:rsidR="000A3088" w:rsidRPr="007B5BE8">
        <w:rPr>
          <w:i w:val="0"/>
        </w:rPr>
        <w:t>- označení</w:t>
      </w:r>
      <w:proofErr w:type="gramEnd"/>
      <w:r w:rsidR="000A3088" w:rsidRPr="007B5BE8">
        <w:rPr>
          <w:i w:val="0"/>
        </w:rPr>
        <w:t xml:space="preserve"> odpovídá popisu ve výkrese č. I.0</w:t>
      </w:r>
      <w:r w:rsidR="007941BC" w:rsidRPr="007B5BE8">
        <w:rPr>
          <w:i w:val="0"/>
        </w:rPr>
        <w:t>3</w:t>
      </w:r>
      <w:r w:rsidR="000A3088" w:rsidRPr="007B5BE8">
        <w:rPr>
          <w:i w:val="0"/>
        </w:rPr>
        <w:t>, všechny stavby leží v </w:t>
      </w:r>
      <w:proofErr w:type="spellStart"/>
      <w:r w:rsidR="000A3088" w:rsidRPr="007B5BE8">
        <w:rPr>
          <w:i w:val="0"/>
        </w:rPr>
        <w:t>k.ú</w:t>
      </w:r>
      <w:proofErr w:type="spellEnd"/>
      <w:r w:rsidR="000A3088" w:rsidRPr="007B5BE8">
        <w:rPr>
          <w:i w:val="0"/>
        </w:rPr>
        <w:t xml:space="preserve">. </w:t>
      </w:r>
      <w:r w:rsidR="00680FB8" w:rsidRPr="007B5BE8">
        <w:rPr>
          <w:i w:val="0"/>
        </w:rPr>
        <w:t>Olbramovice</w:t>
      </w:r>
      <w:r w:rsidR="00491547" w:rsidRPr="007B5BE8">
        <w:rPr>
          <w:i w:val="0"/>
        </w:rPr>
        <w:t xml:space="preserve"> u Moravského Krumlova</w:t>
      </w:r>
      <w:r w:rsidR="000A3088" w:rsidRPr="007B5BE8">
        <w:rPr>
          <w:i w:val="0"/>
        </w:rPr>
        <w:t>:</w:t>
      </w:r>
    </w:p>
    <w:p w14:paraId="40CFCEC3" w14:textId="77777777" w:rsidR="000A3088" w:rsidRPr="007B5BE8" w:rsidRDefault="000A3088" w:rsidP="000A3088">
      <w:pPr>
        <w:pStyle w:val="Zkladntext"/>
        <w:rPr>
          <w:szCs w:val="22"/>
        </w:rPr>
      </w:pP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946"/>
      </w:tblGrid>
      <w:tr w:rsidR="000A3088" w:rsidRPr="007B5BE8" w14:paraId="3FA34763" w14:textId="77777777">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F3BDC76" w14:textId="77777777" w:rsidR="000A3088" w:rsidRPr="007B5BE8" w:rsidRDefault="000A3088" w:rsidP="00A16A5E">
            <w:pPr>
              <w:pStyle w:val="Zkladntext"/>
              <w:ind w:firstLine="0"/>
              <w:jc w:val="center"/>
              <w:rPr>
                <w:b/>
                <w:i w:val="0"/>
                <w:szCs w:val="22"/>
              </w:rPr>
            </w:pPr>
            <w:r w:rsidRPr="007B5BE8">
              <w:rPr>
                <w:b/>
                <w:i w:val="0"/>
                <w:szCs w:val="22"/>
              </w:rPr>
              <w:t>Označení VPS</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3685A1F7" w14:textId="77777777" w:rsidR="000A3088" w:rsidRPr="007B5BE8" w:rsidRDefault="000A3088" w:rsidP="00A16A5E">
            <w:pPr>
              <w:pStyle w:val="Zkladntext"/>
              <w:ind w:firstLine="0"/>
              <w:jc w:val="center"/>
              <w:rPr>
                <w:b/>
                <w:i w:val="0"/>
                <w:szCs w:val="22"/>
              </w:rPr>
            </w:pPr>
            <w:r w:rsidRPr="007B5BE8">
              <w:rPr>
                <w:b/>
                <w:i w:val="0"/>
                <w:szCs w:val="22"/>
              </w:rPr>
              <w:t xml:space="preserve">Druh veřejně prospěšné stavby </w:t>
            </w:r>
          </w:p>
        </w:tc>
      </w:tr>
      <w:tr w:rsidR="000A3088" w:rsidRPr="007B5BE8" w14:paraId="6525DC9E" w14:textId="77777777">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5F685D1" w14:textId="77777777" w:rsidR="000A3088" w:rsidRPr="007B5BE8" w:rsidRDefault="000A3088" w:rsidP="001A4086">
            <w:pPr>
              <w:pStyle w:val="Zkladntext"/>
              <w:ind w:firstLine="0"/>
              <w:jc w:val="center"/>
              <w:rPr>
                <w:i w:val="0"/>
                <w:szCs w:val="22"/>
              </w:rPr>
            </w:pPr>
            <w:r w:rsidRPr="007B5BE8">
              <w:rPr>
                <w:i w:val="0"/>
                <w:szCs w:val="22"/>
              </w:rPr>
              <w:t>D1, D2, D3</w:t>
            </w:r>
            <w:r w:rsidR="001A4086" w:rsidRPr="007B5BE8">
              <w:rPr>
                <w:i w:val="0"/>
                <w:szCs w:val="22"/>
              </w:rPr>
              <w:t>, D4, D5, D6, D7, D8, D9, D10</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D788F80" w14:textId="77777777" w:rsidR="000A3088" w:rsidRPr="007B5BE8" w:rsidRDefault="000A3088" w:rsidP="001A4086">
            <w:pPr>
              <w:pStyle w:val="Zkladntext"/>
              <w:ind w:firstLine="0"/>
              <w:rPr>
                <w:i w:val="0"/>
                <w:szCs w:val="22"/>
              </w:rPr>
            </w:pPr>
            <w:r w:rsidRPr="007B5BE8">
              <w:rPr>
                <w:i w:val="0"/>
                <w:szCs w:val="22"/>
              </w:rPr>
              <w:t xml:space="preserve">veřejná dopravní infrastruktura </w:t>
            </w:r>
          </w:p>
        </w:tc>
      </w:tr>
      <w:tr w:rsidR="0032677D" w:rsidRPr="007B5BE8" w14:paraId="70C3A93D" w14:textId="77777777">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88D7F4C" w14:textId="77777777" w:rsidR="0032677D" w:rsidRPr="007B5BE8" w:rsidRDefault="0032677D" w:rsidP="001A4086">
            <w:pPr>
              <w:pStyle w:val="Zkladntext"/>
              <w:ind w:firstLine="0"/>
              <w:jc w:val="center"/>
              <w:rPr>
                <w:i w:val="0"/>
                <w:szCs w:val="22"/>
              </w:rPr>
            </w:pPr>
            <w:r w:rsidRPr="007B5BE8">
              <w:rPr>
                <w:i w:val="0"/>
                <w:szCs w:val="22"/>
              </w:rPr>
              <w:t xml:space="preserve">T1, </w:t>
            </w:r>
            <w:r w:rsidR="002E3369" w:rsidRPr="007B5BE8">
              <w:rPr>
                <w:i w:val="0"/>
                <w:szCs w:val="22"/>
              </w:rPr>
              <w:t>T2, T3, T4, T5, T6, T7, T8, T9</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67598802" w14:textId="77777777" w:rsidR="0032677D" w:rsidRPr="007B5BE8" w:rsidRDefault="002E3369" w:rsidP="002E3369">
            <w:pPr>
              <w:pStyle w:val="Zkladntext"/>
              <w:ind w:firstLine="0"/>
              <w:rPr>
                <w:i w:val="0"/>
                <w:szCs w:val="22"/>
              </w:rPr>
            </w:pPr>
            <w:r w:rsidRPr="007B5BE8">
              <w:rPr>
                <w:i w:val="0"/>
                <w:szCs w:val="22"/>
              </w:rPr>
              <w:t>veřejná technická infrastruktura</w:t>
            </w:r>
          </w:p>
        </w:tc>
      </w:tr>
    </w:tbl>
    <w:p w14:paraId="1D40744F" w14:textId="77777777" w:rsidR="000A3088" w:rsidRPr="007B5BE8" w:rsidRDefault="000A3088" w:rsidP="000A3088">
      <w:pPr>
        <w:pStyle w:val="Zkladntext"/>
        <w:rPr>
          <w:i w:val="0"/>
          <w:szCs w:val="22"/>
        </w:rPr>
      </w:pPr>
    </w:p>
    <w:p w14:paraId="4CBACAF2" w14:textId="77777777" w:rsidR="000A3088" w:rsidRPr="007B5BE8" w:rsidRDefault="000A3088" w:rsidP="000A3088">
      <w:pPr>
        <w:pStyle w:val="Zkladntext"/>
        <w:rPr>
          <w:i w:val="0"/>
        </w:rPr>
      </w:pPr>
      <w:r w:rsidRPr="007B5BE8">
        <w:rPr>
          <w:i w:val="0"/>
          <w:szCs w:val="22"/>
        </w:rPr>
        <w:t>Územní pán dále ve výkrese č. I.0</w:t>
      </w:r>
      <w:r w:rsidR="007941BC" w:rsidRPr="007B5BE8">
        <w:rPr>
          <w:i w:val="0"/>
          <w:szCs w:val="22"/>
        </w:rPr>
        <w:t>3</w:t>
      </w:r>
      <w:r w:rsidRPr="007B5BE8">
        <w:rPr>
          <w:i w:val="0"/>
          <w:szCs w:val="22"/>
        </w:rPr>
        <w:t xml:space="preserve"> vymezuje </w:t>
      </w:r>
      <w:r w:rsidRPr="007B5BE8">
        <w:rPr>
          <w:i w:val="0"/>
        </w:rPr>
        <w:t>liniové stavby veřejné technické infrastruktury (vodovody, kanalizace, plynovody, …), pro které lze rovněž vyvlastnit práva k pozemkům a stavbám – u nich se bude zpravidla jednat o zřízení věcného břemen</w:t>
      </w:r>
      <w:r w:rsidR="00437E3D" w:rsidRPr="007B5BE8">
        <w:rPr>
          <w:i w:val="0"/>
        </w:rPr>
        <w:t>e</w:t>
      </w:r>
      <w:r w:rsidRPr="007B5BE8">
        <w:rPr>
          <w:i w:val="0"/>
        </w:rPr>
        <w:t>.</w:t>
      </w:r>
    </w:p>
    <w:p w14:paraId="3508945C" w14:textId="77777777" w:rsidR="00931AC6" w:rsidRPr="007B5BE8" w:rsidRDefault="00931AC6" w:rsidP="000A3088">
      <w:pPr>
        <w:pStyle w:val="Zkladntext"/>
        <w:rPr>
          <w:i w:val="0"/>
        </w:rPr>
      </w:pPr>
    </w:p>
    <w:p w14:paraId="25305D39" w14:textId="77777777" w:rsidR="000A3088" w:rsidRPr="007B5BE8" w:rsidRDefault="000A3088" w:rsidP="000A3088">
      <w:pPr>
        <w:pStyle w:val="Zkladntext"/>
        <w:rPr>
          <w:i w:val="0"/>
        </w:rPr>
      </w:pPr>
      <w:r w:rsidRPr="007B5BE8">
        <w:rPr>
          <w:i w:val="0"/>
        </w:rPr>
        <w:t>Veřejně prospěšná opatření (dále jen VPO), pro která lze vyvlastnit (označení odpovídá popisu ve výkrese č. I.0</w:t>
      </w:r>
      <w:r w:rsidR="007941BC" w:rsidRPr="007B5BE8">
        <w:rPr>
          <w:i w:val="0"/>
        </w:rPr>
        <w:t>3</w:t>
      </w:r>
      <w:r w:rsidRPr="007B5BE8">
        <w:rPr>
          <w:i w:val="0"/>
        </w:rPr>
        <w:t>, všechny leží v </w:t>
      </w:r>
      <w:proofErr w:type="spellStart"/>
      <w:r w:rsidRPr="007B5BE8">
        <w:rPr>
          <w:i w:val="0"/>
        </w:rPr>
        <w:t>k.ú</w:t>
      </w:r>
      <w:proofErr w:type="spellEnd"/>
      <w:r w:rsidRPr="007B5BE8">
        <w:rPr>
          <w:i w:val="0"/>
        </w:rPr>
        <w:t xml:space="preserve">. </w:t>
      </w:r>
      <w:r w:rsidR="00491547" w:rsidRPr="007B5BE8">
        <w:rPr>
          <w:i w:val="0"/>
        </w:rPr>
        <w:t>Olbramovice u Moravského Krumlova</w:t>
      </w:r>
      <w:r w:rsidRPr="007B5BE8">
        <w:rPr>
          <w:i w:val="0"/>
        </w:rPr>
        <w:t>):</w:t>
      </w:r>
    </w:p>
    <w:p w14:paraId="4B751857" w14:textId="77777777" w:rsidR="000A3088" w:rsidRPr="007B5BE8" w:rsidRDefault="000A3088" w:rsidP="000A3088">
      <w:pPr>
        <w:pStyle w:val="Zkladntext"/>
        <w:rPr>
          <w:i w:val="0"/>
        </w:rPr>
      </w:pPr>
    </w:p>
    <w:tbl>
      <w:tblPr>
        <w:tblW w:w="893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4961"/>
      </w:tblGrid>
      <w:tr w:rsidR="000576EC" w:rsidRPr="007B5BE8" w14:paraId="5013D5F3" w14:textId="77777777" w:rsidTr="00982067">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633AA21" w14:textId="77777777" w:rsidR="000A3088" w:rsidRPr="007B5BE8" w:rsidRDefault="000A3088" w:rsidP="00A16A5E">
            <w:pPr>
              <w:pStyle w:val="Zkladntext"/>
              <w:ind w:firstLine="0"/>
              <w:jc w:val="center"/>
              <w:rPr>
                <w:b/>
                <w:i w:val="0"/>
                <w:szCs w:val="22"/>
              </w:rPr>
            </w:pPr>
            <w:r w:rsidRPr="007B5BE8">
              <w:rPr>
                <w:b/>
                <w:i w:val="0"/>
                <w:szCs w:val="22"/>
              </w:rPr>
              <w:t>Označení VPO</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67129CBC" w14:textId="77777777" w:rsidR="000A3088" w:rsidRPr="007B5BE8" w:rsidRDefault="000A3088" w:rsidP="00A16A5E">
            <w:pPr>
              <w:pStyle w:val="Zkladntext"/>
              <w:ind w:firstLine="0"/>
              <w:jc w:val="center"/>
              <w:rPr>
                <w:b/>
                <w:i w:val="0"/>
                <w:szCs w:val="22"/>
              </w:rPr>
            </w:pPr>
            <w:r w:rsidRPr="007B5BE8">
              <w:rPr>
                <w:b/>
                <w:i w:val="0"/>
                <w:szCs w:val="22"/>
              </w:rPr>
              <w:t>Druh veřejně prospěšného opatření</w:t>
            </w:r>
          </w:p>
        </w:tc>
      </w:tr>
      <w:tr w:rsidR="000576EC" w:rsidRPr="007B5BE8" w14:paraId="6911CF34" w14:textId="77777777" w:rsidTr="00982067">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403BC92" w14:textId="77777777" w:rsidR="000A3088" w:rsidRPr="007B5BE8" w:rsidRDefault="001A4086" w:rsidP="001707B9">
            <w:pPr>
              <w:pStyle w:val="Zkladntext"/>
              <w:ind w:firstLine="0"/>
              <w:jc w:val="center"/>
              <w:rPr>
                <w:i w:val="0"/>
                <w:szCs w:val="22"/>
              </w:rPr>
            </w:pPr>
            <w:r w:rsidRPr="007B5BE8">
              <w:rPr>
                <w:i w:val="0"/>
                <w:szCs w:val="22"/>
              </w:rPr>
              <w:t>U1, U3, U4, U5, U6, U7, U8, U9, U10, U11, U12, U13, U14, U15</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3E65F917" w14:textId="77777777" w:rsidR="000A3088" w:rsidRPr="007B5BE8" w:rsidRDefault="000A3088" w:rsidP="00A16A5E">
            <w:pPr>
              <w:pStyle w:val="Zkladntext"/>
              <w:ind w:firstLine="0"/>
              <w:rPr>
                <w:i w:val="0"/>
                <w:szCs w:val="22"/>
              </w:rPr>
            </w:pPr>
            <w:r w:rsidRPr="007B5BE8">
              <w:rPr>
                <w:i w:val="0"/>
                <w:szCs w:val="22"/>
              </w:rPr>
              <w:t>Plochy pro založení územního systému ekologické stability (biocenter)</w:t>
            </w:r>
          </w:p>
        </w:tc>
      </w:tr>
      <w:tr w:rsidR="00C115BA" w:rsidRPr="00C115BA" w14:paraId="3F69A77F" w14:textId="77777777" w:rsidTr="00982067">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B46F4A6" w14:textId="77777777" w:rsidR="00982067" w:rsidRPr="00C115BA" w:rsidRDefault="00982067" w:rsidP="001707B9">
            <w:pPr>
              <w:pStyle w:val="Zkladntext"/>
              <w:ind w:firstLine="0"/>
              <w:jc w:val="center"/>
              <w:rPr>
                <w:i w:val="0"/>
                <w:szCs w:val="22"/>
              </w:rPr>
            </w:pPr>
            <w:r w:rsidRPr="00C115BA">
              <w:rPr>
                <w:i w:val="0"/>
                <w:szCs w:val="22"/>
              </w:rPr>
              <w:t>V1, V2, V3, V4, V5, V6, V7, V8, V9, V10, V11, V12, V13, V14, V15, V16, V17, V18, V19, V20, V21</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1C2480B0" w14:textId="77777777" w:rsidR="00982067" w:rsidRPr="00C115BA" w:rsidRDefault="00982067" w:rsidP="00650DA4">
            <w:pPr>
              <w:pStyle w:val="Zkladntext"/>
              <w:ind w:firstLine="0"/>
              <w:rPr>
                <w:i w:val="0"/>
                <w:szCs w:val="22"/>
              </w:rPr>
            </w:pPr>
            <w:r w:rsidRPr="00C115BA">
              <w:rPr>
                <w:i w:val="0"/>
                <w:szCs w:val="22"/>
              </w:rPr>
              <w:t>Plochy protierozních opatření – větrolamů</w:t>
            </w:r>
          </w:p>
        </w:tc>
      </w:tr>
      <w:tr w:rsidR="00C115BA" w:rsidRPr="00C115BA" w14:paraId="7AA9E302" w14:textId="77777777" w:rsidTr="00982067">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534B7885" w14:textId="77777777" w:rsidR="00982067" w:rsidRPr="00C115BA" w:rsidRDefault="00982067" w:rsidP="001707B9">
            <w:pPr>
              <w:pStyle w:val="Zkladntext"/>
              <w:ind w:firstLine="0"/>
              <w:jc w:val="center"/>
              <w:rPr>
                <w:i w:val="0"/>
                <w:szCs w:val="22"/>
              </w:rPr>
            </w:pPr>
            <w:r w:rsidRPr="00C115BA">
              <w:rPr>
                <w:i w:val="0"/>
                <w:szCs w:val="22"/>
              </w:rPr>
              <w:t xml:space="preserve">O1, </w:t>
            </w:r>
            <w:r w:rsidR="000576EC" w:rsidRPr="00C115BA">
              <w:rPr>
                <w:i w:val="0"/>
                <w:szCs w:val="22"/>
              </w:rPr>
              <w:t>O2, O3, O</w:t>
            </w:r>
            <w:proofErr w:type="gramStart"/>
            <w:r w:rsidR="000576EC" w:rsidRPr="00C115BA">
              <w:rPr>
                <w:i w:val="0"/>
                <w:szCs w:val="22"/>
              </w:rPr>
              <w:t>4,  O</w:t>
            </w:r>
            <w:proofErr w:type="gramEnd"/>
            <w:r w:rsidR="000576EC" w:rsidRPr="00C115BA">
              <w:rPr>
                <w:i w:val="0"/>
                <w:szCs w:val="22"/>
              </w:rPr>
              <w:t>5, O6, O7, O8, O9, O10, O11, O12, O13, O14, O15, O16, O17, O18, O19, O20, O21</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115B67CD" w14:textId="77777777" w:rsidR="00982067" w:rsidRPr="00C115BA" w:rsidRDefault="00821F3B" w:rsidP="00821F3B">
            <w:pPr>
              <w:pStyle w:val="Zkladntext"/>
              <w:ind w:firstLine="0"/>
              <w:rPr>
                <w:i w:val="0"/>
                <w:szCs w:val="22"/>
              </w:rPr>
            </w:pPr>
            <w:r w:rsidRPr="00C115BA">
              <w:rPr>
                <w:i w:val="0"/>
                <w:szCs w:val="22"/>
              </w:rPr>
              <w:t>P</w:t>
            </w:r>
            <w:r w:rsidR="00982067" w:rsidRPr="00C115BA">
              <w:rPr>
                <w:i w:val="0"/>
                <w:szCs w:val="22"/>
              </w:rPr>
              <w:t>rotierozní a protipovodňov</w:t>
            </w:r>
            <w:r w:rsidRPr="00C115BA">
              <w:rPr>
                <w:i w:val="0"/>
                <w:szCs w:val="22"/>
              </w:rPr>
              <w:t>á</w:t>
            </w:r>
            <w:r w:rsidR="00982067" w:rsidRPr="00C115BA">
              <w:rPr>
                <w:i w:val="0"/>
                <w:szCs w:val="22"/>
              </w:rPr>
              <w:t xml:space="preserve"> opatření – záchytné odvodňovací příkopy</w:t>
            </w:r>
          </w:p>
        </w:tc>
      </w:tr>
    </w:tbl>
    <w:p w14:paraId="6276C520" w14:textId="77777777" w:rsidR="000A3088" w:rsidRPr="007B5BE8" w:rsidRDefault="000A3088" w:rsidP="000A3088">
      <w:pPr>
        <w:pStyle w:val="Zkladntext"/>
        <w:rPr>
          <w:i w:val="0"/>
        </w:rPr>
      </w:pPr>
    </w:p>
    <w:p w14:paraId="01755125" w14:textId="77777777" w:rsidR="000A3088" w:rsidRPr="007B5BE8" w:rsidRDefault="000A3088" w:rsidP="000A3088">
      <w:pPr>
        <w:pStyle w:val="Zkladntext"/>
        <w:rPr>
          <w:i w:val="0"/>
        </w:rPr>
      </w:pPr>
    </w:p>
    <w:p w14:paraId="0CB696DE" w14:textId="77777777" w:rsidR="00931AC6" w:rsidRPr="007B5BE8" w:rsidRDefault="00931AC6" w:rsidP="00931AC6">
      <w:pPr>
        <w:pStyle w:val="Zkladntext"/>
        <w:rPr>
          <w:i w:val="0"/>
        </w:rPr>
      </w:pPr>
      <w:r w:rsidRPr="007B5BE8">
        <w:rPr>
          <w:i w:val="0"/>
        </w:rPr>
        <w:t>Koridory pro veřejně prospěšné stavby a opatření, pro které je možné u konkrétních staveb vyvlastnit práva k pozemkům a stavbám (označení odpovídá popisu ve výkrese č. č. I.03, všechny leží v </w:t>
      </w:r>
      <w:proofErr w:type="spellStart"/>
      <w:r w:rsidRPr="007B5BE8">
        <w:rPr>
          <w:i w:val="0"/>
        </w:rPr>
        <w:t>k.ú</w:t>
      </w:r>
      <w:proofErr w:type="spellEnd"/>
      <w:r w:rsidRPr="007B5BE8">
        <w:rPr>
          <w:i w:val="0"/>
        </w:rPr>
        <w:t xml:space="preserve">. </w:t>
      </w:r>
      <w:r w:rsidR="00491547" w:rsidRPr="007B5BE8">
        <w:rPr>
          <w:i w:val="0"/>
        </w:rPr>
        <w:t>Olbramovice u Moravského Krumlova</w:t>
      </w:r>
      <w:r w:rsidRPr="007B5BE8">
        <w:rPr>
          <w:i w:val="0"/>
        </w:rPr>
        <w:t>):</w:t>
      </w:r>
    </w:p>
    <w:p w14:paraId="53C66C62" w14:textId="77777777" w:rsidR="00931AC6" w:rsidRPr="007B5BE8" w:rsidRDefault="00931AC6" w:rsidP="00931AC6">
      <w:pPr>
        <w:pStyle w:val="Zkladntext"/>
        <w:rPr>
          <w:i w:val="0"/>
        </w:rPr>
      </w:pP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946"/>
      </w:tblGrid>
      <w:tr w:rsidR="00931AC6" w:rsidRPr="007B5BE8" w14:paraId="542CDE4C" w14:textId="77777777" w:rsidTr="000E41AF">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E38D79B" w14:textId="77777777" w:rsidR="00931AC6" w:rsidRPr="007B5BE8" w:rsidRDefault="00931AC6" w:rsidP="000E41AF">
            <w:pPr>
              <w:pStyle w:val="Zkladntext"/>
              <w:ind w:firstLine="0"/>
              <w:jc w:val="center"/>
              <w:rPr>
                <w:b/>
                <w:i w:val="0"/>
                <w:szCs w:val="22"/>
              </w:rPr>
            </w:pPr>
            <w:r w:rsidRPr="007B5BE8">
              <w:rPr>
                <w:b/>
                <w:i w:val="0"/>
                <w:szCs w:val="22"/>
              </w:rPr>
              <w:lastRenderedPageBreak/>
              <w:t xml:space="preserve">Označení </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65B46252" w14:textId="77777777" w:rsidR="00931AC6" w:rsidRPr="007B5BE8" w:rsidRDefault="00931AC6" w:rsidP="000E41AF">
            <w:pPr>
              <w:pStyle w:val="Zkladntext"/>
              <w:ind w:firstLine="0"/>
              <w:jc w:val="left"/>
              <w:rPr>
                <w:b/>
                <w:i w:val="0"/>
                <w:szCs w:val="22"/>
              </w:rPr>
            </w:pPr>
            <w:r w:rsidRPr="007B5BE8">
              <w:rPr>
                <w:b/>
                <w:i w:val="0"/>
                <w:szCs w:val="22"/>
              </w:rPr>
              <w:t>Druh koridoru</w:t>
            </w:r>
          </w:p>
        </w:tc>
      </w:tr>
      <w:tr w:rsidR="00931AC6" w:rsidRPr="007B5BE8" w14:paraId="38A1B244" w14:textId="77777777" w:rsidTr="000E41AF">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858E2C6" w14:textId="77777777" w:rsidR="00931AC6" w:rsidRPr="007B5BE8" w:rsidRDefault="00931AC6" w:rsidP="000E41AF">
            <w:pPr>
              <w:pStyle w:val="Zkladntext"/>
              <w:ind w:firstLine="0"/>
              <w:jc w:val="center"/>
              <w:rPr>
                <w:i w:val="0"/>
                <w:szCs w:val="22"/>
              </w:rPr>
            </w:pPr>
            <w:r w:rsidRPr="007B5BE8">
              <w:rPr>
                <w:i w:val="0"/>
                <w:szCs w:val="22"/>
              </w:rPr>
              <w:t>TEE02</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6500A59C" w14:textId="77777777" w:rsidR="00931AC6" w:rsidRPr="007B5BE8" w:rsidRDefault="00931AC6" w:rsidP="000E41AF">
            <w:pPr>
              <w:pStyle w:val="Zkladntext"/>
              <w:ind w:firstLine="0"/>
              <w:rPr>
                <w:i w:val="0"/>
                <w:szCs w:val="22"/>
              </w:rPr>
            </w:pPr>
            <w:r w:rsidRPr="007B5BE8">
              <w:rPr>
                <w:i w:val="0"/>
                <w:szCs w:val="22"/>
              </w:rPr>
              <w:t xml:space="preserve">koridor pro umístění veřejné technické infrastruktury </w:t>
            </w:r>
          </w:p>
          <w:p w14:paraId="64DE5026" w14:textId="77777777" w:rsidR="00931AC6" w:rsidRPr="007B5BE8" w:rsidRDefault="00931AC6" w:rsidP="000E41AF">
            <w:pPr>
              <w:pStyle w:val="Zkladntext"/>
              <w:ind w:firstLine="0"/>
              <w:rPr>
                <w:i w:val="0"/>
                <w:szCs w:val="22"/>
              </w:rPr>
            </w:pPr>
            <w:r w:rsidRPr="007B5BE8">
              <w:rPr>
                <w:i w:val="0"/>
                <w:szCs w:val="22"/>
              </w:rPr>
              <w:t>(poloha stavby bude upřesněna v navazujícím řízení)</w:t>
            </w:r>
          </w:p>
          <w:p w14:paraId="3FB5B306" w14:textId="77777777" w:rsidR="00931AC6" w:rsidRPr="007B5BE8" w:rsidRDefault="00C955D7" w:rsidP="00C955D7">
            <w:pPr>
              <w:pStyle w:val="Zkladntext"/>
              <w:ind w:firstLine="0"/>
              <w:rPr>
                <w:i w:val="0"/>
                <w:szCs w:val="22"/>
              </w:rPr>
            </w:pPr>
            <w:r w:rsidRPr="007B5BE8">
              <w:rPr>
                <w:i w:val="0"/>
                <w:szCs w:val="22"/>
              </w:rPr>
              <w:t xml:space="preserve">Do veřejně prospěšných staveb se zařazuje celý soubor staveb, v nichž stavbou hlavní je dvojité elektrické vedení 400 </w:t>
            </w:r>
            <w:proofErr w:type="spellStart"/>
            <w:r w:rsidRPr="007B5BE8">
              <w:rPr>
                <w:i w:val="0"/>
                <w:szCs w:val="22"/>
              </w:rPr>
              <w:t>kV</w:t>
            </w:r>
            <w:proofErr w:type="spellEnd"/>
            <w:r w:rsidRPr="007B5BE8">
              <w:rPr>
                <w:i w:val="0"/>
                <w:szCs w:val="22"/>
              </w:rPr>
              <w:t xml:space="preserve"> a vedlejšími stavbami takové stavby, které se stavbou hlavní svým účelem užívání nebo umístěním souvisí a které zabezpečují uživatelnost stavby hlavní nebo doplňují účel užívání stavby hlavní, jako např. vyvolané přeložky jiné technické infrastruktury, přeložky účelových komunikací, polních cest </w:t>
            </w:r>
            <w:proofErr w:type="gramStart"/>
            <w:r w:rsidRPr="007B5BE8">
              <w:rPr>
                <w:i w:val="0"/>
                <w:szCs w:val="22"/>
              </w:rPr>
              <w:t>apod..</w:t>
            </w:r>
            <w:proofErr w:type="gramEnd"/>
            <w:r w:rsidRPr="007B5BE8">
              <w:rPr>
                <w:i w:val="0"/>
                <w:sz w:val="20"/>
              </w:rPr>
              <w:t xml:space="preserve"> </w:t>
            </w:r>
            <w:r w:rsidRPr="007B5BE8">
              <w:rPr>
                <w:i w:val="0"/>
                <w:szCs w:val="22"/>
              </w:rPr>
              <w:t xml:space="preserve"> </w:t>
            </w:r>
          </w:p>
        </w:tc>
      </w:tr>
      <w:tr w:rsidR="00931AC6" w:rsidRPr="007B5BE8" w14:paraId="5BA02825" w14:textId="77777777" w:rsidTr="000E41AF">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E40A050" w14:textId="77777777" w:rsidR="00931AC6" w:rsidRPr="007B5BE8" w:rsidRDefault="00931AC6" w:rsidP="000E41AF">
            <w:pPr>
              <w:pStyle w:val="Zkladntext"/>
              <w:ind w:firstLine="0"/>
              <w:jc w:val="center"/>
              <w:rPr>
                <w:i w:val="0"/>
                <w:szCs w:val="22"/>
              </w:rPr>
            </w:pPr>
            <w:r w:rsidRPr="007B5BE8">
              <w:rPr>
                <w:i w:val="0"/>
                <w:szCs w:val="22"/>
              </w:rPr>
              <w:t>DZ09</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52ED17" w14:textId="77777777" w:rsidR="00931AC6" w:rsidRPr="007B5BE8" w:rsidRDefault="00931AC6" w:rsidP="000E41AF">
            <w:pPr>
              <w:pStyle w:val="Zkladntext"/>
              <w:ind w:firstLine="0"/>
              <w:rPr>
                <w:i w:val="0"/>
                <w:szCs w:val="22"/>
              </w:rPr>
            </w:pPr>
            <w:r w:rsidRPr="007B5BE8">
              <w:rPr>
                <w:i w:val="0"/>
                <w:szCs w:val="22"/>
              </w:rPr>
              <w:t xml:space="preserve">koridory pro umístění veřejné dopravní infrastruktury </w:t>
            </w:r>
          </w:p>
          <w:p w14:paraId="085E3E89" w14:textId="77777777" w:rsidR="00931AC6" w:rsidRPr="007B5BE8" w:rsidRDefault="00931AC6" w:rsidP="000E41AF">
            <w:pPr>
              <w:pStyle w:val="Zkladntext"/>
              <w:ind w:firstLine="0"/>
              <w:rPr>
                <w:i w:val="0"/>
                <w:szCs w:val="22"/>
              </w:rPr>
            </w:pPr>
            <w:r w:rsidRPr="007B5BE8">
              <w:rPr>
                <w:i w:val="0"/>
                <w:szCs w:val="22"/>
              </w:rPr>
              <w:t>(poloha stavby bude upřesněna v navazujícím řízení)</w:t>
            </w:r>
          </w:p>
          <w:p w14:paraId="2291C392" w14:textId="77777777" w:rsidR="00931AC6" w:rsidRPr="007B5BE8" w:rsidRDefault="00931AC6" w:rsidP="00931AC6">
            <w:pPr>
              <w:pStyle w:val="Zkladntext"/>
              <w:ind w:firstLine="0"/>
              <w:rPr>
                <w:i w:val="0"/>
                <w:szCs w:val="22"/>
              </w:rPr>
            </w:pPr>
            <w:r w:rsidRPr="007B5BE8">
              <w:rPr>
                <w:i w:val="0"/>
                <w:szCs w:val="22"/>
              </w:rPr>
              <w:t>Do veřejně prospěšných staveb se zařazuje celý soubor staveb, v nichž stavbou hlavní je optimalizace železniční tratě a vedlejšími stavbami takové stavby, které se stavbou hlavní svým účelem užívání nebo umístěním souvisí a které zabezpečují uživatelnost stavby hlavní nebo doplňují účel užívání stavby hlavní, jako např. opěrné zdi, mosty, protihlukové stěny, přeložky silnic nižší třídy, místních a účelových komunikací, polních cest, dešťové usazovací nádrže, přeložky TI, přechody pro zvěř apod..</w:t>
            </w:r>
            <w:r w:rsidRPr="007B5BE8">
              <w:rPr>
                <w:i w:val="0"/>
                <w:sz w:val="20"/>
              </w:rPr>
              <w:t xml:space="preserve"> </w:t>
            </w:r>
            <w:r w:rsidRPr="007B5BE8">
              <w:rPr>
                <w:i w:val="0"/>
                <w:szCs w:val="22"/>
              </w:rPr>
              <w:t xml:space="preserve"> </w:t>
            </w:r>
          </w:p>
          <w:p w14:paraId="4D0889ED" w14:textId="77777777" w:rsidR="00931AC6" w:rsidRPr="007B5BE8" w:rsidRDefault="00931AC6" w:rsidP="00931AC6">
            <w:pPr>
              <w:pStyle w:val="Zkladntext"/>
              <w:ind w:firstLine="0"/>
              <w:rPr>
                <w:i w:val="0"/>
                <w:szCs w:val="22"/>
              </w:rPr>
            </w:pPr>
            <w:r w:rsidRPr="007B5BE8">
              <w:rPr>
                <w:i w:val="0"/>
                <w:szCs w:val="22"/>
              </w:rPr>
              <w:t>Některé z vedlejších (souvisejících) staveb (především stavby liniové technické infrastruktury) mohou být umístěny i s přesahem mimo vymezený koridor.</w:t>
            </w:r>
          </w:p>
        </w:tc>
      </w:tr>
    </w:tbl>
    <w:p w14:paraId="2A30E9E9" w14:textId="77777777" w:rsidR="00931AC6" w:rsidRPr="007B5BE8" w:rsidRDefault="00931AC6" w:rsidP="00931AC6">
      <w:pPr>
        <w:pStyle w:val="Zkladntext"/>
        <w:rPr>
          <w:i w:val="0"/>
        </w:rPr>
      </w:pPr>
    </w:p>
    <w:p w14:paraId="318A5AA6" w14:textId="77777777" w:rsidR="002D58A5" w:rsidRPr="007B5BE8" w:rsidRDefault="002D58A5" w:rsidP="002D58A5">
      <w:pPr>
        <w:pStyle w:val="Zkladntext"/>
        <w:rPr>
          <w:szCs w:val="22"/>
        </w:rPr>
      </w:pPr>
    </w:p>
    <w:p w14:paraId="23C46554" w14:textId="77777777" w:rsidR="007F2BB8" w:rsidRPr="007B5BE8" w:rsidRDefault="007F2BB8" w:rsidP="00725264">
      <w:pPr>
        <w:pStyle w:val="Nadpis2"/>
      </w:pPr>
      <w:bookmarkStart w:id="102" w:name="_Toc345926737"/>
      <w:bookmarkStart w:id="103" w:name="_Toc517101675"/>
      <w:bookmarkEnd w:id="100"/>
      <w:bookmarkEnd w:id="101"/>
      <w:r w:rsidRPr="007B5BE8">
        <w:t>VYMEZENÍ VEŘEJNĚ PROSPĚŠNÝCH STAVEB A VEŘEJNÝCH PROSTRANSTVÍ, PRO KTERÉ LZE UPLATNIT předkupní právo</w:t>
      </w:r>
      <w:bookmarkEnd w:id="102"/>
      <w:bookmarkEnd w:id="103"/>
    </w:p>
    <w:p w14:paraId="407004E2" w14:textId="77777777" w:rsidR="0058011C" w:rsidRPr="007B5BE8" w:rsidRDefault="0058011C" w:rsidP="007F2BB8">
      <w:pPr>
        <w:pStyle w:val="Zkladntext"/>
        <w:rPr>
          <w:szCs w:val="22"/>
        </w:rPr>
      </w:pPr>
    </w:p>
    <w:p w14:paraId="247822E0" w14:textId="77777777" w:rsidR="00D77E14" w:rsidRPr="007B5BE8" w:rsidRDefault="007F2BB8" w:rsidP="00D77E14">
      <w:pPr>
        <w:pStyle w:val="Zkladntext"/>
        <w:rPr>
          <w:i w:val="0"/>
          <w:szCs w:val="22"/>
        </w:rPr>
      </w:pPr>
      <w:r w:rsidRPr="007B5BE8">
        <w:rPr>
          <w:i w:val="0"/>
          <w:szCs w:val="22"/>
        </w:rPr>
        <w:t>Seznam pozemků dotčených veřejně prospěšnými stavbami a opatřeními, pro které je možné uplatnit zřízení předkupního práv</w:t>
      </w:r>
      <w:r w:rsidR="00D77E14" w:rsidRPr="007B5BE8">
        <w:rPr>
          <w:i w:val="0"/>
          <w:szCs w:val="22"/>
        </w:rPr>
        <w:t>a:</w:t>
      </w:r>
    </w:p>
    <w:p w14:paraId="2FDEBDDF" w14:textId="77777777" w:rsidR="00601D56" w:rsidRPr="007B5BE8" w:rsidRDefault="00601D56" w:rsidP="00166B1D">
      <w:pPr>
        <w:rPr>
          <w: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0"/>
        <w:gridCol w:w="2378"/>
        <w:gridCol w:w="1967"/>
        <w:gridCol w:w="1926"/>
        <w:gridCol w:w="2043"/>
      </w:tblGrid>
      <w:tr w:rsidR="00DD2B42" w:rsidRPr="007B5BE8" w14:paraId="04726B7C" w14:textId="77777777" w:rsidTr="00672E11">
        <w:tc>
          <w:tcPr>
            <w:tcW w:w="1150" w:type="dxa"/>
          </w:tcPr>
          <w:p w14:paraId="0F26ED54" w14:textId="77777777" w:rsidR="000A457F" w:rsidRPr="007B5BE8" w:rsidRDefault="000A457F" w:rsidP="000C464C">
            <w:pPr>
              <w:pStyle w:val="Zkladntext"/>
              <w:ind w:firstLine="0"/>
              <w:jc w:val="center"/>
              <w:rPr>
                <w:b/>
                <w:i w:val="0"/>
                <w:szCs w:val="22"/>
              </w:rPr>
            </w:pPr>
            <w:r w:rsidRPr="007B5BE8">
              <w:rPr>
                <w:b/>
                <w:i w:val="0"/>
                <w:szCs w:val="22"/>
              </w:rPr>
              <w:t>Označení VPS</w:t>
            </w:r>
            <w:r w:rsidR="00945025" w:rsidRPr="007B5BE8">
              <w:rPr>
                <w:b/>
                <w:i w:val="0"/>
                <w:szCs w:val="22"/>
              </w:rPr>
              <w:t xml:space="preserve"> a VPO</w:t>
            </w:r>
          </w:p>
        </w:tc>
        <w:tc>
          <w:tcPr>
            <w:tcW w:w="2378" w:type="dxa"/>
          </w:tcPr>
          <w:p w14:paraId="636B76C5" w14:textId="77777777" w:rsidR="000A457F" w:rsidRPr="007B5BE8" w:rsidRDefault="000A457F" w:rsidP="000C464C">
            <w:pPr>
              <w:pStyle w:val="Zkladntext"/>
              <w:ind w:firstLine="0"/>
              <w:jc w:val="center"/>
              <w:rPr>
                <w:b/>
                <w:i w:val="0"/>
                <w:szCs w:val="22"/>
              </w:rPr>
            </w:pPr>
            <w:r w:rsidRPr="007B5BE8">
              <w:rPr>
                <w:b/>
                <w:i w:val="0"/>
                <w:szCs w:val="22"/>
              </w:rPr>
              <w:t>Druh veřejně prospěšné stavby či opatření</w:t>
            </w:r>
          </w:p>
        </w:tc>
        <w:tc>
          <w:tcPr>
            <w:tcW w:w="1967" w:type="dxa"/>
          </w:tcPr>
          <w:p w14:paraId="2CB859CE" w14:textId="77777777" w:rsidR="000A457F" w:rsidRPr="007B5BE8" w:rsidRDefault="000A457F" w:rsidP="000C464C">
            <w:pPr>
              <w:pStyle w:val="Zkladntext"/>
              <w:ind w:firstLine="0"/>
              <w:jc w:val="center"/>
              <w:rPr>
                <w:b/>
                <w:i w:val="0"/>
                <w:szCs w:val="22"/>
              </w:rPr>
            </w:pPr>
            <w:r w:rsidRPr="007B5BE8">
              <w:rPr>
                <w:b/>
                <w:i w:val="0"/>
                <w:szCs w:val="22"/>
              </w:rPr>
              <w:t>Umístění (</w:t>
            </w:r>
            <w:proofErr w:type="spellStart"/>
            <w:r w:rsidRPr="007B5BE8">
              <w:rPr>
                <w:b/>
                <w:i w:val="0"/>
                <w:szCs w:val="22"/>
              </w:rPr>
              <w:t>k.ú</w:t>
            </w:r>
            <w:proofErr w:type="spellEnd"/>
            <w:r w:rsidRPr="007B5BE8">
              <w:rPr>
                <w:b/>
                <w:i w:val="0"/>
                <w:szCs w:val="22"/>
              </w:rPr>
              <w:t>.)</w:t>
            </w:r>
          </w:p>
        </w:tc>
        <w:tc>
          <w:tcPr>
            <w:tcW w:w="1926" w:type="dxa"/>
          </w:tcPr>
          <w:p w14:paraId="3759FF70" w14:textId="77777777" w:rsidR="000A457F" w:rsidRPr="007B5BE8" w:rsidRDefault="000A457F" w:rsidP="000C464C">
            <w:pPr>
              <w:pStyle w:val="Zkladntext"/>
              <w:ind w:firstLine="0"/>
              <w:jc w:val="center"/>
              <w:rPr>
                <w:b/>
                <w:i w:val="0"/>
                <w:szCs w:val="22"/>
              </w:rPr>
            </w:pPr>
            <w:r w:rsidRPr="007B5BE8">
              <w:rPr>
                <w:b/>
                <w:i w:val="0"/>
                <w:szCs w:val="22"/>
              </w:rPr>
              <w:t>V čí prospěch bude předkupní právo vloženo</w:t>
            </w:r>
          </w:p>
        </w:tc>
        <w:tc>
          <w:tcPr>
            <w:tcW w:w="2043" w:type="dxa"/>
            <w:vAlign w:val="center"/>
          </w:tcPr>
          <w:p w14:paraId="12A95018" w14:textId="77777777" w:rsidR="000A457F" w:rsidRPr="007B5BE8" w:rsidRDefault="00F736C9" w:rsidP="000C464C">
            <w:pPr>
              <w:pStyle w:val="Zkladntext"/>
              <w:ind w:firstLine="0"/>
              <w:jc w:val="center"/>
              <w:rPr>
                <w:b/>
                <w:i w:val="0"/>
                <w:szCs w:val="22"/>
              </w:rPr>
            </w:pPr>
            <w:r w:rsidRPr="007B5BE8">
              <w:rPr>
                <w:b/>
                <w:i w:val="0"/>
                <w:szCs w:val="22"/>
              </w:rPr>
              <w:t>Čísla dotč</w:t>
            </w:r>
            <w:r w:rsidR="000A457F" w:rsidRPr="007B5BE8">
              <w:rPr>
                <w:b/>
                <w:i w:val="0"/>
                <w:szCs w:val="22"/>
              </w:rPr>
              <w:t>ených pozemků</w:t>
            </w:r>
          </w:p>
        </w:tc>
      </w:tr>
      <w:tr w:rsidR="00EB1DA1" w:rsidRPr="007B5BE8" w14:paraId="5869C8A3" w14:textId="77777777" w:rsidTr="00672E11">
        <w:tc>
          <w:tcPr>
            <w:tcW w:w="1150" w:type="dxa"/>
          </w:tcPr>
          <w:p w14:paraId="34922174" w14:textId="77777777" w:rsidR="00EB1DA1" w:rsidRPr="007B5BE8" w:rsidRDefault="00EB1DA1" w:rsidP="000C464C">
            <w:pPr>
              <w:pStyle w:val="Zkladntext"/>
              <w:ind w:firstLine="0"/>
              <w:jc w:val="center"/>
              <w:rPr>
                <w:i w:val="0"/>
                <w:szCs w:val="22"/>
              </w:rPr>
            </w:pPr>
            <w:r w:rsidRPr="007B5BE8">
              <w:rPr>
                <w:i w:val="0"/>
                <w:szCs w:val="22"/>
              </w:rPr>
              <w:t>P1</w:t>
            </w:r>
          </w:p>
        </w:tc>
        <w:tc>
          <w:tcPr>
            <w:tcW w:w="2378" w:type="dxa"/>
          </w:tcPr>
          <w:p w14:paraId="651A3BD3" w14:textId="77777777" w:rsidR="00EB1DA1" w:rsidRPr="007B5BE8" w:rsidRDefault="00EB1DA1" w:rsidP="00491547">
            <w:pPr>
              <w:pStyle w:val="Zkladntext"/>
              <w:ind w:firstLine="0"/>
              <w:jc w:val="left"/>
              <w:rPr>
                <w:i w:val="0"/>
              </w:rPr>
            </w:pPr>
            <w:r w:rsidRPr="007B5BE8">
              <w:rPr>
                <w:i w:val="0"/>
              </w:rPr>
              <w:t xml:space="preserve">Plochy </w:t>
            </w:r>
            <w:r w:rsidR="00491547" w:rsidRPr="007B5BE8">
              <w:rPr>
                <w:i w:val="0"/>
              </w:rPr>
              <w:t>pro veřejná prostranství, parky</w:t>
            </w:r>
            <w:r w:rsidRPr="007B5BE8">
              <w:rPr>
                <w:i w:val="0"/>
              </w:rPr>
              <w:t xml:space="preserve"> </w:t>
            </w:r>
          </w:p>
        </w:tc>
        <w:tc>
          <w:tcPr>
            <w:tcW w:w="1967" w:type="dxa"/>
          </w:tcPr>
          <w:p w14:paraId="3A7601F1" w14:textId="77777777" w:rsidR="00EB1DA1" w:rsidRPr="007B5BE8" w:rsidRDefault="00EB1DA1" w:rsidP="000C464C">
            <w:pPr>
              <w:pStyle w:val="Zkladntext"/>
              <w:ind w:firstLine="0"/>
              <w:jc w:val="center"/>
              <w:rPr>
                <w:i w:val="0"/>
                <w:szCs w:val="22"/>
              </w:rPr>
            </w:pPr>
            <w:proofErr w:type="spellStart"/>
            <w:r w:rsidRPr="007B5BE8">
              <w:rPr>
                <w:i w:val="0"/>
                <w:szCs w:val="22"/>
              </w:rPr>
              <w:t>k.ú</w:t>
            </w:r>
            <w:proofErr w:type="spellEnd"/>
            <w:r w:rsidRPr="007B5BE8">
              <w:rPr>
                <w:i w:val="0"/>
                <w:szCs w:val="22"/>
              </w:rPr>
              <w:t xml:space="preserve">. </w:t>
            </w:r>
            <w:r w:rsidR="007941BC" w:rsidRPr="007B5BE8">
              <w:rPr>
                <w:i w:val="0"/>
              </w:rPr>
              <w:t>Olbramovice</w:t>
            </w:r>
            <w:r w:rsidR="00672E11" w:rsidRPr="007B5BE8">
              <w:rPr>
                <w:i w:val="0"/>
              </w:rPr>
              <w:t xml:space="preserve"> u Moravského Krumlova</w:t>
            </w:r>
          </w:p>
        </w:tc>
        <w:tc>
          <w:tcPr>
            <w:tcW w:w="1926" w:type="dxa"/>
          </w:tcPr>
          <w:p w14:paraId="5C3550CB" w14:textId="77777777" w:rsidR="00EB1DA1" w:rsidRPr="007B5BE8" w:rsidRDefault="00EB1DA1" w:rsidP="000C464C">
            <w:pPr>
              <w:pStyle w:val="Zkladntext"/>
              <w:ind w:firstLine="0"/>
              <w:rPr>
                <w:i w:val="0"/>
                <w:szCs w:val="22"/>
              </w:rPr>
            </w:pPr>
            <w:r w:rsidRPr="007B5BE8">
              <w:rPr>
                <w:i w:val="0"/>
                <w:szCs w:val="22"/>
              </w:rPr>
              <w:t xml:space="preserve">Obec </w:t>
            </w:r>
            <w:r w:rsidR="007941BC" w:rsidRPr="007B5BE8">
              <w:rPr>
                <w:i w:val="0"/>
              </w:rPr>
              <w:t>Olbramovice</w:t>
            </w:r>
          </w:p>
        </w:tc>
        <w:tc>
          <w:tcPr>
            <w:tcW w:w="2043" w:type="dxa"/>
          </w:tcPr>
          <w:p w14:paraId="04695836" w14:textId="77777777" w:rsidR="00EB1DA1" w:rsidRPr="007B5BE8" w:rsidRDefault="00FF7881" w:rsidP="005924ED">
            <w:pPr>
              <w:pStyle w:val="Zkladntext"/>
              <w:ind w:firstLine="0"/>
              <w:rPr>
                <w:i w:val="0"/>
                <w:szCs w:val="22"/>
              </w:rPr>
            </w:pPr>
            <w:r w:rsidRPr="007B5BE8">
              <w:rPr>
                <w:i w:val="0"/>
                <w:szCs w:val="22"/>
              </w:rPr>
              <w:t xml:space="preserve">4220/5, 8285, 8286, </w:t>
            </w:r>
          </w:p>
        </w:tc>
      </w:tr>
    </w:tbl>
    <w:p w14:paraId="6D42F7D1" w14:textId="77777777" w:rsidR="001E7CFE" w:rsidRPr="007B5BE8" w:rsidRDefault="001E7CFE" w:rsidP="001D18E7">
      <w:pPr>
        <w:pStyle w:val="Zkladntext"/>
        <w:rPr>
          <w:szCs w:val="22"/>
        </w:rPr>
      </w:pPr>
    </w:p>
    <w:p w14:paraId="3D2A0EA1" w14:textId="77777777" w:rsidR="00CD290D" w:rsidRPr="007B5BE8" w:rsidRDefault="00CD290D" w:rsidP="001D18E7">
      <w:pPr>
        <w:pStyle w:val="Zkladntext"/>
        <w:rPr>
          <w:szCs w:val="22"/>
        </w:rPr>
      </w:pPr>
    </w:p>
    <w:p w14:paraId="117FFA27" w14:textId="77777777" w:rsidR="00C317BE" w:rsidRPr="007B5BE8" w:rsidRDefault="00C317BE" w:rsidP="00725264">
      <w:pPr>
        <w:pStyle w:val="Nadpis2"/>
      </w:pPr>
      <w:bookmarkStart w:id="104" w:name="_Toc517101676"/>
      <w:bookmarkStart w:id="105" w:name="_Toc157915639"/>
      <w:bookmarkStart w:id="106" w:name="_Toc345926738"/>
      <w:r w:rsidRPr="007B5BE8">
        <w:t>STANOVENÍ KOMPENZAČNÍCH OPATŘENÍ</w:t>
      </w:r>
      <w:bookmarkEnd w:id="104"/>
    </w:p>
    <w:p w14:paraId="75AC5E77" w14:textId="77777777" w:rsidR="00C317BE" w:rsidRPr="007B5BE8" w:rsidRDefault="00A60A4F" w:rsidP="00A45820">
      <w:r w:rsidRPr="007B5BE8">
        <w:rPr>
          <w:iCs/>
          <w:sz w:val="23"/>
          <w:szCs w:val="23"/>
        </w:rPr>
        <w:t xml:space="preserve">Kompenzační opatření </w:t>
      </w:r>
      <w:r w:rsidR="00471F5E" w:rsidRPr="007B5BE8">
        <w:rPr>
          <w:iCs/>
          <w:sz w:val="23"/>
          <w:szCs w:val="23"/>
        </w:rPr>
        <w:t>nejsou stanovena</w:t>
      </w:r>
      <w:r w:rsidRPr="007B5BE8">
        <w:rPr>
          <w:iCs/>
          <w:sz w:val="23"/>
          <w:szCs w:val="23"/>
        </w:rPr>
        <w:t>.</w:t>
      </w:r>
    </w:p>
    <w:p w14:paraId="70B0F330" w14:textId="77777777" w:rsidR="00A45820" w:rsidRPr="007B5BE8" w:rsidRDefault="00A45820" w:rsidP="00A45820"/>
    <w:p w14:paraId="4F6E714C" w14:textId="77777777" w:rsidR="00A45820" w:rsidRPr="007B5BE8" w:rsidRDefault="00A45820" w:rsidP="00725264">
      <w:pPr>
        <w:pStyle w:val="Nadpis2"/>
      </w:pPr>
      <w:bookmarkStart w:id="107" w:name="_Toc347131816"/>
      <w:bookmarkStart w:id="108" w:name="_Toc517101677"/>
      <w:r w:rsidRPr="007B5BE8">
        <w:lastRenderedPageBreak/>
        <w:t>VYMEZENÍ PLOCH A KORIDORŮ ÚZEMNÍCH REZERV</w:t>
      </w:r>
      <w:bookmarkEnd w:id="107"/>
      <w:bookmarkEnd w:id="108"/>
    </w:p>
    <w:p w14:paraId="5AFD49FF" w14:textId="77777777" w:rsidR="00443D9E" w:rsidRPr="007B5BE8" w:rsidRDefault="00A45820" w:rsidP="00443D9E">
      <w:pPr>
        <w:rPr>
          <w:iCs/>
          <w:sz w:val="23"/>
          <w:szCs w:val="23"/>
        </w:rPr>
      </w:pPr>
      <w:r w:rsidRPr="007B5BE8">
        <w:rPr>
          <w:iCs/>
          <w:sz w:val="23"/>
          <w:szCs w:val="23"/>
        </w:rPr>
        <w:t xml:space="preserve">V ÚP </w:t>
      </w:r>
      <w:r w:rsidR="00680FB8" w:rsidRPr="007B5BE8">
        <w:rPr>
          <w:iCs/>
          <w:sz w:val="23"/>
          <w:szCs w:val="23"/>
        </w:rPr>
        <w:t>Olbramovice ne</w:t>
      </w:r>
      <w:r w:rsidR="00443D9E" w:rsidRPr="007B5BE8">
        <w:rPr>
          <w:iCs/>
          <w:sz w:val="23"/>
          <w:szCs w:val="23"/>
        </w:rPr>
        <w:t>jsou vymezeny pl</w:t>
      </w:r>
      <w:r w:rsidR="00680FB8" w:rsidRPr="007B5BE8">
        <w:rPr>
          <w:iCs/>
          <w:sz w:val="23"/>
          <w:szCs w:val="23"/>
        </w:rPr>
        <w:t>ochy a koridory územních rezerv.</w:t>
      </w:r>
    </w:p>
    <w:p w14:paraId="420CB03A" w14:textId="77777777" w:rsidR="00A45820" w:rsidRPr="007B5BE8" w:rsidRDefault="00A45820" w:rsidP="00443D9E"/>
    <w:p w14:paraId="7BD16CD2" w14:textId="77777777" w:rsidR="0007073F" w:rsidRPr="007B5BE8" w:rsidRDefault="0007073F" w:rsidP="00725264">
      <w:pPr>
        <w:pStyle w:val="Nadpis2"/>
      </w:pPr>
      <w:bookmarkStart w:id="109" w:name="_Toc517101678"/>
      <w:r w:rsidRPr="007B5BE8">
        <w:t>VYMEZENÍ PLOCH A KORIDORŮ, VE KTERÝCH JE ROZHODOVÁNÍ PODMÍNĚNO DOHODOU O PARCELACI</w:t>
      </w:r>
      <w:bookmarkEnd w:id="109"/>
    </w:p>
    <w:p w14:paraId="2C48A6A2" w14:textId="77777777" w:rsidR="0007073F" w:rsidRPr="007B5BE8" w:rsidRDefault="0007073F" w:rsidP="008B2010">
      <w:pPr>
        <w:pStyle w:val="Zkladntextodsazen"/>
        <w:rPr>
          <w:szCs w:val="24"/>
          <w:lang w:val="cs-CZ"/>
        </w:rPr>
      </w:pPr>
      <w:r w:rsidRPr="007B5BE8">
        <w:rPr>
          <w:szCs w:val="24"/>
          <w:lang w:val="cs-CZ"/>
        </w:rPr>
        <w:t xml:space="preserve">V ÚP </w:t>
      </w:r>
      <w:r w:rsidR="008B2010" w:rsidRPr="007B5BE8">
        <w:rPr>
          <w:szCs w:val="24"/>
          <w:lang w:val="cs-CZ"/>
        </w:rPr>
        <w:t>Olbramovice</w:t>
      </w:r>
      <w:r w:rsidRPr="007B5BE8">
        <w:rPr>
          <w:szCs w:val="24"/>
          <w:lang w:val="cs-CZ"/>
        </w:rPr>
        <w:t xml:space="preserve"> </w:t>
      </w:r>
      <w:r w:rsidR="008B2010" w:rsidRPr="007B5BE8">
        <w:rPr>
          <w:szCs w:val="24"/>
          <w:lang w:val="cs-CZ"/>
        </w:rPr>
        <w:t>ne</w:t>
      </w:r>
      <w:r w:rsidRPr="007B5BE8">
        <w:rPr>
          <w:szCs w:val="24"/>
          <w:lang w:val="cs-CZ"/>
        </w:rPr>
        <w:t>jsou vymezeny zastavitelné plochy, ve kterých je rozhodování o změnách v území podmíněno smlouvo</w:t>
      </w:r>
      <w:r w:rsidR="008B2010" w:rsidRPr="007B5BE8">
        <w:rPr>
          <w:szCs w:val="24"/>
          <w:lang w:val="cs-CZ"/>
        </w:rPr>
        <w:t>u s vlastníky pozemků a staveb.</w:t>
      </w:r>
    </w:p>
    <w:p w14:paraId="7A2D4F84" w14:textId="77777777" w:rsidR="0007073F" w:rsidRPr="007B5BE8" w:rsidRDefault="0007073F" w:rsidP="0007073F">
      <w:pPr>
        <w:pStyle w:val="Zkladntextodsazen"/>
        <w:rPr>
          <w:i/>
          <w:szCs w:val="24"/>
          <w:lang w:val="cs-CZ"/>
        </w:rPr>
      </w:pPr>
    </w:p>
    <w:p w14:paraId="375083C6" w14:textId="77777777" w:rsidR="006B03FB" w:rsidRPr="007B5BE8" w:rsidRDefault="006B03FB" w:rsidP="00725264">
      <w:pPr>
        <w:pStyle w:val="Nadpis2"/>
      </w:pPr>
      <w:bookmarkStart w:id="110" w:name="_Toc517101679"/>
      <w:r w:rsidRPr="007B5BE8">
        <w:t>VYMEZENÍ PLOCH A KORIDORŮ, VE KTERÝCH JE ROZHODOVÁNÍ PODMÍNĚNO ZPRACOVÁNÍM ÚZEMNÍ STUDI</w:t>
      </w:r>
      <w:bookmarkEnd w:id="105"/>
      <w:bookmarkEnd w:id="106"/>
      <w:r w:rsidRPr="007B5BE8">
        <w:t>E</w:t>
      </w:r>
      <w:bookmarkEnd w:id="110"/>
    </w:p>
    <w:p w14:paraId="26DC107B" w14:textId="77777777" w:rsidR="004E2157" w:rsidRPr="007B5BE8" w:rsidRDefault="00A82E96">
      <w:pPr>
        <w:pStyle w:val="Zkladntextodsazen"/>
        <w:rPr>
          <w:szCs w:val="24"/>
          <w:lang w:val="cs-CZ"/>
        </w:rPr>
      </w:pPr>
      <w:r w:rsidRPr="007B5BE8">
        <w:rPr>
          <w:szCs w:val="24"/>
        </w:rPr>
        <w:t>V</w:t>
      </w:r>
      <w:r w:rsidR="00826883" w:rsidRPr="007B5BE8">
        <w:rPr>
          <w:szCs w:val="24"/>
        </w:rPr>
        <w:t xml:space="preserve"> </w:t>
      </w:r>
      <w:r w:rsidR="003750DA" w:rsidRPr="007B5BE8">
        <w:rPr>
          <w:szCs w:val="24"/>
        </w:rPr>
        <w:t>ÚP</w:t>
      </w:r>
      <w:r w:rsidRPr="007B5BE8">
        <w:rPr>
          <w:szCs w:val="24"/>
        </w:rPr>
        <w:t xml:space="preserve"> </w:t>
      </w:r>
      <w:r w:rsidR="006E1BA1" w:rsidRPr="007B5BE8">
        <w:rPr>
          <w:szCs w:val="24"/>
          <w:lang w:val="cs-CZ"/>
        </w:rPr>
        <w:t>Olbramovice</w:t>
      </w:r>
      <w:r w:rsidR="004E2157" w:rsidRPr="007B5BE8">
        <w:rPr>
          <w:szCs w:val="24"/>
        </w:rPr>
        <w:t xml:space="preserve"> </w:t>
      </w:r>
      <w:r w:rsidR="00A87300" w:rsidRPr="007B5BE8">
        <w:t xml:space="preserve">jsou vymezeny </w:t>
      </w:r>
      <w:r w:rsidR="009B3A45" w:rsidRPr="007B5BE8">
        <w:t>zastavitelné plochy</w:t>
      </w:r>
      <w:r w:rsidR="004E2157" w:rsidRPr="007B5BE8">
        <w:rPr>
          <w:szCs w:val="24"/>
        </w:rPr>
        <w:t xml:space="preserve">, ve kterých </w:t>
      </w:r>
      <w:r w:rsidR="00A87300" w:rsidRPr="007B5BE8">
        <w:rPr>
          <w:szCs w:val="24"/>
        </w:rPr>
        <w:t>je</w:t>
      </w:r>
      <w:r w:rsidR="004E2157" w:rsidRPr="007B5BE8">
        <w:rPr>
          <w:szCs w:val="24"/>
        </w:rPr>
        <w:t xml:space="preserve"> </w:t>
      </w:r>
      <w:r w:rsidR="006B03FB" w:rsidRPr="007B5BE8">
        <w:rPr>
          <w:szCs w:val="24"/>
          <w:lang w:val="cs-CZ"/>
        </w:rPr>
        <w:t>rozhodování o změnách v území podmíněno zpracováním územní studie.</w:t>
      </w:r>
      <w:r w:rsidR="006E1BA1" w:rsidRPr="007B5BE8">
        <w:rPr>
          <w:szCs w:val="24"/>
          <w:lang w:val="cs-CZ"/>
        </w:rPr>
        <w:t xml:space="preserve"> Jedná se o plochu Z11 (SO).</w:t>
      </w:r>
    </w:p>
    <w:p w14:paraId="63711872" w14:textId="77777777" w:rsidR="003E17D5" w:rsidRPr="007B5BE8" w:rsidRDefault="003E17D5">
      <w:pPr>
        <w:pStyle w:val="Zkladntextodsazen"/>
        <w:rPr>
          <w:i/>
          <w:szCs w:val="24"/>
          <w:lang w:val="cs-CZ"/>
        </w:rPr>
      </w:pPr>
    </w:p>
    <w:p w14:paraId="04C3BE7C" w14:textId="77777777" w:rsidR="003E17D5" w:rsidRPr="007B5BE8" w:rsidRDefault="00471F5E" w:rsidP="003E17D5">
      <w:pPr>
        <w:pStyle w:val="Default"/>
        <w:rPr>
          <w:i/>
          <w:sz w:val="22"/>
          <w:szCs w:val="22"/>
        </w:rPr>
      </w:pPr>
      <w:r w:rsidRPr="007B5BE8">
        <w:rPr>
          <w:b/>
          <w:bCs/>
          <w:sz w:val="22"/>
          <w:szCs w:val="22"/>
        </w:rPr>
        <w:t xml:space="preserve">Podmínky pro studii </w:t>
      </w:r>
      <w:proofErr w:type="gramStart"/>
      <w:r w:rsidRPr="007B5BE8">
        <w:rPr>
          <w:b/>
          <w:bCs/>
          <w:sz w:val="22"/>
          <w:szCs w:val="22"/>
        </w:rPr>
        <w:t>plochy  Z</w:t>
      </w:r>
      <w:proofErr w:type="gramEnd"/>
      <w:r w:rsidRPr="007B5BE8">
        <w:rPr>
          <w:b/>
          <w:bCs/>
          <w:sz w:val="22"/>
          <w:szCs w:val="22"/>
        </w:rPr>
        <w:t xml:space="preserve">11: </w:t>
      </w:r>
      <w:r w:rsidRPr="007B5BE8">
        <w:rPr>
          <w:bCs/>
          <w:sz w:val="22"/>
          <w:szCs w:val="22"/>
        </w:rPr>
        <w:t>kromě specifických koncepčních podmínek stanovených v kapitole I.C.6 se stanovují následující požadavky na územní studii. Ř</w:t>
      </w:r>
      <w:r w:rsidR="003E17D5" w:rsidRPr="007B5BE8">
        <w:rPr>
          <w:i/>
          <w:sz w:val="22"/>
          <w:szCs w:val="22"/>
        </w:rPr>
        <w:t xml:space="preserve">ešeno bude zejména: </w:t>
      </w:r>
    </w:p>
    <w:p w14:paraId="646F5231" w14:textId="77777777" w:rsidR="0092401C" w:rsidRPr="007B5BE8" w:rsidRDefault="0092401C" w:rsidP="00556420">
      <w:pPr>
        <w:pStyle w:val="Zkladntextodsazen"/>
        <w:widowControl w:val="0"/>
        <w:numPr>
          <w:ilvl w:val="0"/>
          <w:numId w:val="35"/>
        </w:numPr>
        <w:suppressAutoHyphens/>
        <w:textAlignment w:val="baseline"/>
        <w:rPr>
          <w:szCs w:val="24"/>
        </w:rPr>
      </w:pPr>
      <w:r w:rsidRPr="007B5BE8">
        <w:rPr>
          <w:szCs w:val="24"/>
        </w:rPr>
        <w:t xml:space="preserve">dořešení </w:t>
      </w:r>
      <w:r w:rsidRPr="007B5BE8">
        <w:rPr>
          <w:szCs w:val="24"/>
          <w:lang w:val="cs-CZ"/>
        </w:rPr>
        <w:t xml:space="preserve">prostorové struktury a </w:t>
      </w:r>
      <w:r w:rsidRPr="007B5BE8">
        <w:rPr>
          <w:szCs w:val="24"/>
        </w:rPr>
        <w:t>urbanistické koncepce zástavby ploch (parcelace, stavební čáry, upřesnění polohy staveb), s přihlédnutím k existujícím limitům využití území,</w:t>
      </w:r>
    </w:p>
    <w:p w14:paraId="1DB11604" w14:textId="77777777" w:rsidR="0092401C" w:rsidRPr="007B5BE8" w:rsidRDefault="0092401C" w:rsidP="00556420">
      <w:pPr>
        <w:pStyle w:val="Zkladntextodsazen"/>
        <w:widowControl w:val="0"/>
        <w:numPr>
          <w:ilvl w:val="0"/>
          <w:numId w:val="35"/>
        </w:numPr>
        <w:suppressAutoHyphens/>
        <w:textAlignment w:val="baseline"/>
        <w:rPr>
          <w:szCs w:val="24"/>
        </w:rPr>
      </w:pPr>
      <w:r w:rsidRPr="007B5BE8">
        <w:rPr>
          <w:szCs w:val="24"/>
        </w:rPr>
        <w:t>vymezení polohy veřejn</w:t>
      </w:r>
      <w:r w:rsidR="00471F5E" w:rsidRPr="007B5BE8">
        <w:rPr>
          <w:szCs w:val="24"/>
          <w:lang w:val="cs-CZ"/>
        </w:rPr>
        <w:t>ého</w:t>
      </w:r>
      <w:r w:rsidRPr="007B5BE8">
        <w:rPr>
          <w:szCs w:val="24"/>
        </w:rPr>
        <w:t xml:space="preserve"> prostranství </w:t>
      </w:r>
      <w:r w:rsidR="00471F5E" w:rsidRPr="007B5BE8">
        <w:rPr>
          <w:szCs w:val="24"/>
          <w:lang w:val="cs-CZ"/>
        </w:rPr>
        <w:t xml:space="preserve">neobsahujícího komunikaci pro </w:t>
      </w:r>
      <w:proofErr w:type="spellStart"/>
      <w:r w:rsidR="00471F5E" w:rsidRPr="007B5BE8">
        <w:rPr>
          <w:szCs w:val="24"/>
          <w:lang w:val="cs-CZ"/>
        </w:rPr>
        <w:t>motorovu</w:t>
      </w:r>
      <w:proofErr w:type="spellEnd"/>
      <w:r w:rsidR="00471F5E" w:rsidRPr="007B5BE8">
        <w:rPr>
          <w:szCs w:val="24"/>
          <w:lang w:val="cs-CZ"/>
        </w:rPr>
        <w:t xml:space="preserve"> dopravu, o výměře nejméně 1000 m</w:t>
      </w:r>
      <w:r w:rsidR="00471F5E" w:rsidRPr="007B5BE8">
        <w:rPr>
          <w:szCs w:val="24"/>
          <w:vertAlign w:val="superscript"/>
          <w:lang w:val="cs-CZ"/>
        </w:rPr>
        <w:t>2</w:t>
      </w:r>
      <w:r w:rsidR="00471F5E" w:rsidRPr="007B5BE8">
        <w:rPr>
          <w:szCs w:val="24"/>
          <w:lang w:val="cs-CZ"/>
        </w:rPr>
        <w:t>,</w:t>
      </w:r>
    </w:p>
    <w:p w14:paraId="2DA666BB" w14:textId="77777777" w:rsidR="0092401C" w:rsidRPr="007B5BE8" w:rsidRDefault="0092401C" w:rsidP="00556420">
      <w:pPr>
        <w:pStyle w:val="Zkladntextodsazen"/>
        <w:widowControl w:val="0"/>
        <w:numPr>
          <w:ilvl w:val="0"/>
          <w:numId w:val="35"/>
        </w:numPr>
        <w:suppressAutoHyphens/>
        <w:textAlignment w:val="baseline"/>
        <w:rPr>
          <w:szCs w:val="24"/>
        </w:rPr>
      </w:pPr>
      <w:r w:rsidRPr="007B5BE8">
        <w:rPr>
          <w:szCs w:val="24"/>
        </w:rPr>
        <w:t xml:space="preserve">stanovení </w:t>
      </w:r>
      <w:r w:rsidRPr="007B5BE8">
        <w:rPr>
          <w:szCs w:val="24"/>
          <w:lang w:val="cs-CZ"/>
        </w:rPr>
        <w:t>regulačních stavebních čar</w:t>
      </w:r>
      <w:r w:rsidRPr="007B5BE8">
        <w:rPr>
          <w:szCs w:val="24"/>
        </w:rPr>
        <w:t xml:space="preserve"> v rozvojové ploše tak, aby nezastavěné části stavebních pozemků směřovaly od </w:t>
      </w:r>
      <w:r w:rsidR="00144002" w:rsidRPr="007B5BE8">
        <w:rPr>
          <w:szCs w:val="24"/>
          <w:lang w:val="cs-CZ"/>
        </w:rPr>
        <w:t>zastavěného území</w:t>
      </w:r>
      <w:r w:rsidRPr="007B5BE8">
        <w:rPr>
          <w:szCs w:val="24"/>
        </w:rPr>
        <w:t xml:space="preserve"> do volné krajiny,</w:t>
      </w:r>
    </w:p>
    <w:p w14:paraId="63BFCE27" w14:textId="77777777" w:rsidR="0092401C" w:rsidRPr="007B5BE8" w:rsidRDefault="0092401C" w:rsidP="00556420">
      <w:pPr>
        <w:pStyle w:val="Zkladntextodsazen"/>
        <w:widowControl w:val="0"/>
        <w:numPr>
          <w:ilvl w:val="0"/>
          <w:numId w:val="35"/>
        </w:numPr>
        <w:suppressAutoHyphens/>
        <w:textAlignment w:val="baseline"/>
        <w:rPr>
          <w:szCs w:val="24"/>
        </w:rPr>
      </w:pPr>
      <w:r w:rsidRPr="007B5BE8">
        <w:rPr>
          <w:szCs w:val="24"/>
        </w:rPr>
        <w:t>upřesnění dopravní obsluhy, včetně ploch pro dopravu v klidu, vymezení funkčních skupin a typů místních komunikací v řešených plochách,</w:t>
      </w:r>
    </w:p>
    <w:p w14:paraId="50548D2D" w14:textId="77777777" w:rsidR="0092401C" w:rsidRPr="007B5BE8" w:rsidRDefault="0092401C" w:rsidP="00556420">
      <w:pPr>
        <w:pStyle w:val="Zkladntextodsazen"/>
        <w:widowControl w:val="0"/>
        <w:numPr>
          <w:ilvl w:val="0"/>
          <w:numId w:val="35"/>
        </w:numPr>
        <w:suppressAutoHyphens/>
        <w:textAlignment w:val="baseline"/>
        <w:rPr>
          <w:szCs w:val="24"/>
        </w:rPr>
      </w:pPr>
      <w:r w:rsidRPr="007B5BE8">
        <w:rPr>
          <w:szCs w:val="24"/>
        </w:rPr>
        <w:t xml:space="preserve">koordinaci polohy </w:t>
      </w:r>
      <w:r w:rsidR="00144002" w:rsidRPr="007B5BE8">
        <w:rPr>
          <w:szCs w:val="24"/>
          <w:lang w:val="cs-CZ"/>
        </w:rPr>
        <w:t>technické infrastruktury</w:t>
      </w:r>
      <w:r w:rsidRPr="007B5BE8">
        <w:rPr>
          <w:szCs w:val="24"/>
        </w:rPr>
        <w:t>, řešení nakládání s dešťovými vodami,</w:t>
      </w:r>
    </w:p>
    <w:p w14:paraId="56B8DD79" w14:textId="77777777" w:rsidR="0092401C" w:rsidRPr="007B5BE8" w:rsidRDefault="0092401C" w:rsidP="00556420">
      <w:pPr>
        <w:pStyle w:val="Zkladntextodsazen"/>
        <w:widowControl w:val="0"/>
        <w:numPr>
          <w:ilvl w:val="0"/>
          <w:numId w:val="35"/>
        </w:numPr>
        <w:suppressAutoHyphens/>
        <w:textAlignment w:val="baseline"/>
        <w:rPr>
          <w:szCs w:val="24"/>
        </w:rPr>
      </w:pPr>
      <w:r w:rsidRPr="007B5BE8">
        <w:rPr>
          <w:szCs w:val="24"/>
        </w:rPr>
        <w:t xml:space="preserve">vodovodní řady je nutno situovat do veřejně přístupných ploch (např. do chodníků, zelených pásů podél komunikací) a hledat možnosti jejich </w:t>
      </w:r>
      <w:proofErr w:type="spellStart"/>
      <w:r w:rsidRPr="007B5BE8">
        <w:rPr>
          <w:szCs w:val="24"/>
        </w:rPr>
        <w:t>zaokruhování</w:t>
      </w:r>
      <w:proofErr w:type="spellEnd"/>
      <w:r w:rsidRPr="007B5BE8">
        <w:rPr>
          <w:iCs/>
          <w:sz w:val="24"/>
          <w:szCs w:val="24"/>
        </w:rPr>
        <w:t>.</w:t>
      </w:r>
    </w:p>
    <w:p w14:paraId="0D155AE7" w14:textId="77777777" w:rsidR="0092401C" w:rsidRPr="007B5BE8" w:rsidRDefault="0092401C" w:rsidP="00556420">
      <w:pPr>
        <w:pStyle w:val="Zkladntextodsazen"/>
        <w:widowControl w:val="0"/>
        <w:numPr>
          <w:ilvl w:val="0"/>
          <w:numId w:val="35"/>
        </w:numPr>
        <w:suppressAutoHyphens/>
        <w:textAlignment w:val="baseline"/>
        <w:rPr>
          <w:szCs w:val="24"/>
        </w:rPr>
      </w:pPr>
      <w:r w:rsidRPr="007B5BE8">
        <w:rPr>
          <w:szCs w:val="24"/>
        </w:rPr>
        <w:t xml:space="preserve">upřesnění architektonických regulativů pro stavby: území bude řešeno s důrazem na architektonickou jednotu – objem staveb, druh zástavby, rytmus zástavby, tvar střech, materiály použité na fasádě, oplocení. </w:t>
      </w:r>
    </w:p>
    <w:p w14:paraId="074D11A2" w14:textId="77777777" w:rsidR="003E17D5" w:rsidRPr="007B5BE8" w:rsidRDefault="003E17D5" w:rsidP="0092401C">
      <w:pPr>
        <w:pStyle w:val="Default"/>
        <w:spacing w:after="27"/>
        <w:ind w:left="709"/>
        <w:rPr>
          <w:i/>
          <w:sz w:val="22"/>
          <w:szCs w:val="22"/>
        </w:rPr>
      </w:pPr>
    </w:p>
    <w:p w14:paraId="32AA32CB" w14:textId="77777777" w:rsidR="003E17D5" w:rsidRPr="007B5BE8" w:rsidRDefault="003E17D5" w:rsidP="003E17D5">
      <w:pPr>
        <w:pStyle w:val="Default"/>
        <w:rPr>
          <w:i/>
          <w:sz w:val="22"/>
          <w:szCs w:val="22"/>
        </w:rPr>
      </w:pPr>
    </w:p>
    <w:p w14:paraId="466B5F67" w14:textId="77777777" w:rsidR="00CD269B" w:rsidRPr="007B5BE8" w:rsidRDefault="00CD269B">
      <w:pPr>
        <w:pStyle w:val="Zkladntextodsazen"/>
        <w:rPr>
          <w:szCs w:val="24"/>
          <w:lang w:val="cs-CZ"/>
        </w:rPr>
      </w:pPr>
      <w:r w:rsidRPr="007B5BE8">
        <w:rPr>
          <w:szCs w:val="24"/>
        </w:rPr>
        <w:t>Lhůta pro pořízení územní studi</w:t>
      </w:r>
      <w:r w:rsidR="00144002" w:rsidRPr="007B5BE8">
        <w:rPr>
          <w:szCs w:val="24"/>
          <w:lang w:val="cs-CZ"/>
        </w:rPr>
        <w:t>e</w:t>
      </w:r>
      <w:r w:rsidRPr="007B5BE8">
        <w:rPr>
          <w:szCs w:val="24"/>
        </w:rPr>
        <w:t>, včetně jej</w:t>
      </w:r>
      <w:r w:rsidR="00144002" w:rsidRPr="007B5BE8">
        <w:rPr>
          <w:szCs w:val="24"/>
          <w:lang w:val="cs-CZ"/>
        </w:rPr>
        <w:t>ího</w:t>
      </w:r>
      <w:r w:rsidRPr="007B5BE8">
        <w:rPr>
          <w:szCs w:val="24"/>
        </w:rPr>
        <w:t xml:space="preserve"> schválení pořizovatelem a vložení dat do evidence územně plánovací činnosti, se stanovuje na </w:t>
      </w:r>
      <w:r w:rsidR="008C4919" w:rsidRPr="007B5BE8">
        <w:rPr>
          <w:szCs w:val="24"/>
        </w:rPr>
        <w:t xml:space="preserve">4 roky od </w:t>
      </w:r>
      <w:r w:rsidR="00091FCE" w:rsidRPr="007B5BE8">
        <w:rPr>
          <w:szCs w:val="24"/>
          <w:lang w:val="cs-CZ"/>
        </w:rPr>
        <w:t>data nabytí účinnosti</w:t>
      </w:r>
      <w:r w:rsidR="008C4919" w:rsidRPr="007B5BE8">
        <w:rPr>
          <w:szCs w:val="24"/>
        </w:rPr>
        <w:t xml:space="preserve"> územního plánu.</w:t>
      </w:r>
    </w:p>
    <w:p w14:paraId="2037BB1A" w14:textId="77777777" w:rsidR="00DA4722" w:rsidRPr="007B5BE8" w:rsidRDefault="00DA4722">
      <w:pPr>
        <w:pStyle w:val="Zkladntextodsazen"/>
        <w:rPr>
          <w:i/>
          <w:szCs w:val="24"/>
          <w:lang w:val="cs-CZ"/>
        </w:rPr>
      </w:pPr>
    </w:p>
    <w:p w14:paraId="15118F44" w14:textId="77777777" w:rsidR="004E2157" w:rsidRDefault="004E2157">
      <w:pPr>
        <w:pStyle w:val="Zkladntextodsazen"/>
        <w:rPr>
          <w:i/>
          <w:szCs w:val="24"/>
          <w:lang w:val="cs-CZ"/>
        </w:rPr>
      </w:pPr>
    </w:p>
    <w:p w14:paraId="5DB1EDBB" w14:textId="77777777" w:rsidR="00E11C0C" w:rsidRDefault="00E11C0C">
      <w:pPr>
        <w:pStyle w:val="Zkladntextodsazen"/>
        <w:rPr>
          <w:i/>
          <w:szCs w:val="24"/>
          <w:lang w:val="cs-CZ"/>
        </w:rPr>
      </w:pPr>
    </w:p>
    <w:p w14:paraId="0DFA0A76" w14:textId="77777777" w:rsidR="00E11C0C" w:rsidRPr="00E11C0C" w:rsidRDefault="00E11C0C">
      <w:pPr>
        <w:pStyle w:val="Zkladntextodsazen"/>
        <w:rPr>
          <w:i/>
          <w:szCs w:val="24"/>
          <w:lang w:val="cs-CZ"/>
        </w:rPr>
      </w:pPr>
    </w:p>
    <w:p w14:paraId="4C6FF715" w14:textId="77777777" w:rsidR="004E2157" w:rsidRPr="007B5BE8" w:rsidRDefault="00C8289B" w:rsidP="00725264">
      <w:pPr>
        <w:pStyle w:val="Nadpis2"/>
      </w:pPr>
      <w:bookmarkStart w:id="111" w:name="_Toc157915640"/>
      <w:bookmarkStart w:id="112" w:name="_Toc517101680"/>
      <w:r w:rsidRPr="007B5BE8">
        <w:lastRenderedPageBreak/>
        <w:t xml:space="preserve">VYMEZENÍ PLOCH A KORIDORŮ, VE KTERÝCH </w:t>
      </w:r>
      <w:r w:rsidR="00C21A04" w:rsidRPr="007B5BE8">
        <w:rPr>
          <w:lang w:val="cs-CZ"/>
        </w:rPr>
        <w:t>JE ROZHODOVÁNÍ PODMÍNĚNO</w:t>
      </w:r>
      <w:r w:rsidRPr="007B5BE8">
        <w:t xml:space="preserve"> </w:t>
      </w:r>
      <w:r w:rsidR="004E2157" w:rsidRPr="007B5BE8">
        <w:t>VYDÁNÍ</w:t>
      </w:r>
      <w:r w:rsidRPr="007B5BE8">
        <w:t>M</w:t>
      </w:r>
      <w:r w:rsidR="004E2157" w:rsidRPr="007B5BE8">
        <w:t xml:space="preserve"> REGULAČNÍHO PLÁNU</w:t>
      </w:r>
      <w:bookmarkEnd w:id="111"/>
      <w:bookmarkEnd w:id="112"/>
    </w:p>
    <w:p w14:paraId="7E66AC87" w14:textId="77777777" w:rsidR="00916FAC" w:rsidRPr="007B5BE8" w:rsidRDefault="00BA7177" w:rsidP="00916FAC">
      <w:r w:rsidRPr="007B5BE8">
        <w:t xml:space="preserve">V ÚP Olbramovice </w:t>
      </w:r>
      <w:r w:rsidR="00916FAC" w:rsidRPr="007B5BE8">
        <w:t xml:space="preserve">jsou vymezeny plochy, ve kterých je </w:t>
      </w:r>
      <w:r w:rsidR="00C8289B" w:rsidRPr="007B5BE8">
        <w:t>rozhodování o změnách v území podmíněno vydáním regulačního plánu</w:t>
      </w:r>
      <w:r w:rsidR="009A12BA" w:rsidRPr="007B5BE8">
        <w:t xml:space="preserve"> na žádost</w:t>
      </w:r>
      <w:r w:rsidR="00916FAC" w:rsidRPr="007B5BE8">
        <w:t xml:space="preserve">. Jedná se o </w:t>
      </w:r>
      <w:r w:rsidRPr="007B5BE8">
        <w:t>zastavitelnou</w:t>
      </w:r>
      <w:r w:rsidR="00916FAC" w:rsidRPr="007B5BE8">
        <w:t xml:space="preserve"> plo</w:t>
      </w:r>
      <w:r w:rsidRPr="007B5BE8">
        <w:t>chu Z04.</w:t>
      </w:r>
      <w:r w:rsidR="009A12BA" w:rsidRPr="007B5BE8">
        <w:t xml:space="preserve"> Termín pro vydání regulačního plánu se nestanovuje.</w:t>
      </w:r>
    </w:p>
    <w:p w14:paraId="43F5B752" w14:textId="77777777" w:rsidR="00916FAC" w:rsidRPr="007B5BE8" w:rsidRDefault="00916FAC" w:rsidP="00916FAC"/>
    <w:p w14:paraId="44869D6E" w14:textId="77777777" w:rsidR="00916FAC" w:rsidRPr="007B5BE8" w:rsidRDefault="00916FAC" w:rsidP="000531E4">
      <w:pPr>
        <w:pStyle w:val="Nadpis3"/>
      </w:pPr>
      <w:bookmarkStart w:id="113" w:name="_Toc517101681"/>
      <w:r w:rsidRPr="007B5BE8">
        <w:t xml:space="preserve">Návrh zadání RP </w:t>
      </w:r>
      <w:r w:rsidR="00BA7177" w:rsidRPr="007B5BE8">
        <w:t>v ploše Z04</w:t>
      </w:r>
      <w:bookmarkEnd w:id="113"/>
    </w:p>
    <w:p w14:paraId="7B525A3A" w14:textId="77777777" w:rsidR="00916FAC" w:rsidRPr="007B5BE8" w:rsidRDefault="00916FAC" w:rsidP="00916FAC"/>
    <w:p w14:paraId="215C5809" w14:textId="77777777" w:rsidR="00916FAC" w:rsidRPr="007B5BE8" w:rsidRDefault="00916FAC" w:rsidP="00556420">
      <w:pPr>
        <w:pStyle w:val="Textpsmene"/>
        <w:numPr>
          <w:ilvl w:val="1"/>
          <w:numId w:val="8"/>
        </w:numPr>
        <w:rPr>
          <w:sz w:val="22"/>
          <w:szCs w:val="22"/>
        </w:rPr>
      </w:pPr>
      <w:r w:rsidRPr="007B5BE8">
        <w:rPr>
          <w:sz w:val="22"/>
          <w:szCs w:val="22"/>
        </w:rPr>
        <w:t>vymezení řešeného území</w:t>
      </w:r>
    </w:p>
    <w:p w14:paraId="6EAA1993" w14:textId="77777777" w:rsidR="00916FAC" w:rsidRPr="007B5BE8" w:rsidRDefault="00916FAC" w:rsidP="00916FAC">
      <w:pPr>
        <w:pStyle w:val="Podtitul1"/>
        <w:ind w:left="425" w:firstLine="0"/>
        <w:jc w:val="both"/>
        <w:rPr>
          <w:sz w:val="22"/>
          <w:szCs w:val="22"/>
        </w:rPr>
      </w:pPr>
      <w:r w:rsidRPr="007B5BE8">
        <w:rPr>
          <w:sz w:val="22"/>
          <w:szCs w:val="22"/>
        </w:rPr>
        <w:t xml:space="preserve">Jedná se o zastavitelnou plochu vymezenou na </w:t>
      </w:r>
      <w:r w:rsidR="00BA7177" w:rsidRPr="007B5BE8">
        <w:rPr>
          <w:sz w:val="22"/>
          <w:szCs w:val="22"/>
        </w:rPr>
        <w:t>severovýchod</w:t>
      </w:r>
      <w:r w:rsidRPr="007B5BE8">
        <w:rPr>
          <w:sz w:val="22"/>
          <w:szCs w:val="22"/>
        </w:rPr>
        <w:t>ním okraji měst</w:t>
      </w:r>
      <w:r w:rsidR="00BA7177" w:rsidRPr="007B5BE8">
        <w:rPr>
          <w:sz w:val="22"/>
          <w:szCs w:val="22"/>
        </w:rPr>
        <w:t>yse</w:t>
      </w:r>
      <w:r w:rsidRPr="007B5BE8">
        <w:rPr>
          <w:sz w:val="22"/>
          <w:szCs w:val="22"/>
        </w:rPr>
        <w:t xml:space="preserve">. Plocha je v ÚP označena </w:t>
      </w:r>
      <w:r w:rsidR="00BA7177" w:rsidRPr="007B5BE8">
        <w:rPr>
          <w:sz w:val="22"/>
          <w:szCs w:val="22"/>
        </w:rPr>
        <w:t>Z04</w:t>
      </w:r>
      <w:r w:rsidRPr="007B5BE8">
        <w:rPr>
          <w:sz w:val="22"/>
          <w:szCs w:val="22"/>
        </w:rPr>
        <w:t xml:space="preserve"> a je vyšrafována </w:t>
      </w:r>
      <w:r w:rsidR="00BA7177" w:rsidRPr="007B5BE8">
        <w:rPr>
          <w:sz w:val="22"/>
          <w:szCs w:val="22"/>
        </w:rPr>
        <w:t>šikmou</w:t>
      </w:r>
      <w:r w:rsidRPr="007B5BE8">
        <w:rPr>
          <w:sz w:val="22"/>
          <w:szCs w:val="22"/>
        </w:rPr>
        <w:t xml:space="preserve"> šrafou – viz vložené schéma.</w:t>
      </w:r>
    </w:p>
    <w:p w14:paraId="0EA4011C" w14:textId="77777777" w:rsidR="00916FAC" w:rsidRPr="007B5BE8" w:rsidRDefault="00D6661B" w:rsidP="00BA7177">
      <w:pPr>
        <w:pStyle w:val="Podtitul1"/>
        <w:ind w:left="425" w:hanging="425"/>
        <w:jc w:val="center"/>
        <w:rPr>
          <w:sz w:val="22"/>
          <w:szCs w:val="22"/>
        </w:rPr>
      </w:pPr>
      <w:r>
        <w:rPr>
          <w:noProof/>
        </w:rPr>
        <w:drawing>
          <wp:inline distT="0" distB="0" distL="0" distR="0" wp14:anchorId="348E2A5A" wp14:editId="4CFB82CE">
            <wp:extent cx="2876550" cy="1971675"/>
            <wp:effectExtent l="19050" t="19050" r="19050" b="28575"/>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76550" cy="1971675"/>
                    </a:xfrm>
                    <a:prstGeom prst="rect">
                      <a:avLst/>
                    </a:prstGeom>
                    <a:noFill/>
                    <a:ln w="6350" cmpd="sng">
                      <a:solidFill>
                        <a:srgbClr val="000000"/>
                      </a:solidFill>
                      <a:miter lim="800000"/>
                      <a:headEnd/>
                      <a:tailEnd/>
                    </a:ln>
                    <a:effectLst/>
                  </pic:spPr>
                </pic:pic>
              </a:graphicData>
            </a:graphic>
          </wp:inline>
        </w:drawing>
      </w:r>
    </w:p>
    <w:p w14:paraId="44CB4771" w14:textId="77777777" w:rsidR="00916FAC" w:rsidRPr="007B5BE8" w:rsidRDefault="00916FAC" w:rsidP="00916FAC">
      <w:pPr>
        <w:pStyle w:val="Podtitul1"/>
        <w:ind w:left="425" w:firstLine="0"/>
        <w:jc w:val="both"/>
        <w:rPr>
          <w:sz w:val="22"/>
          <w:szCs w:val="22"/>
        </w:rPr>
      </w:pPr>
    </w:p>
    <w:p w14:paraId="4580A3B3" w14:textId="77777777" w:rsidR="00F35C1A" w:rsidRPr="007B5BE8" w:rsidRDefault="00F35C1A" w:rsidP="00556420">
      <w:pPr>
        <w:pStyle w:val="Textpsmene"/>
        <w:numPr>
          <w:ilvl w:val="1"/>
          <w:numId w:val="8"/>
        </w:numPr>
        <w:rPr>
          <w:sz w:val="22"/>
          <w:szCs w:val="22"/>
        </w:rPr>
      </w:pPr>
      <w:bookmarkStart w:id="114" w:name="OLE_LINK1"/>
      <w:r w:rsidRPr="007B5BE8">
        <w:rPr>
          <w:sz w:val="22"/>
          <w:szCs w:val="22"/>
        </w:rPr>
        <w:t>požadavky na vymezení pozemků a jejich využití</w:t>
      </w:r>
    </w:p>
    <w:p w14:paraId="7314E836" w14:textId="77777777" w:rsidR="00F35C1A" w:rsidRPr="007B5BE8" w:rsidRDefault="00F35C1A" w:rsidP="00F35C1A">
      <w:pPr>
        <w:pStyle w:val="Podtitul1"/>
        <w:ind w:left="425" w:firstLine="0"/>
        <w:jc w:val="both"/>
        <w:rPr>
          <w:sz w:val="22"/>
          <w:szCs w:val="22"/>
        </w:rPr>
      </w:pPr>
      <w:r w:rsidRPr="007B5BE8">
        <w:rPr>
          <w:sz w:val="22"/>
          <w:szCs w:val="22"/>
        </w:rPr>
        <w:t xml:space="preserve">Plocha je určena pro umístění pozemků rodinných domů a dalších objektů dle podmínek, které jsou v kapitole I.F.2 stanoveny pro plochy BR. </w:t>
      </w:r>
    </w:p>
    <w:p w14:paraId="041D45D3" w14:textId="77777777" w:rsidR="00F35C1A" w:rsidRPr="007B5BE8" w:rsidRDefault="00F35C1A" w:rsidP="00F35C1A">
      <w:pPr>
        <w:pStyle w:val="Podtitul1"/>
        <w:ind w:left="425" w:firstLine="0"/>
        <w:jc w:val="both"/>
        <w:rPr>
          <w:sz w:val="22"/>
          <w:szCs w:val="22"/>
        </w:rPr>
      </w:pPr>
      <w:bookmarkStart w:id="115" w:name="OLE_LINK2"/>
      <w:r w:rsidRPr="007B5BE8">
        <w:rPr>
          <w:sz w:val="22"/>
          <w:szCs w:val="22"/>
        </w:rPr>
        <w:t>Minimální velikost pozemků pr</w:t>
      </w:r>
      <w:r w:rsidR="00047AE3" w:rsidRPr="007B5BE8">
        <w:rPr>
          <w:sz w:val="22"/>
          <w:szCs w:val="22"/>
        </w:rPr>
        <w:t>o rodinné domy se stanovuje na 6</w:t>
      </w:r>
      <w:r w:rsidRPr="007B5BE8">
        <w:rPr>
          <w:sz w:val="22"/>
          <w:szCs w:val="22"/>
        </w:rPr>
        <w:t>00 m2 pro sa</w:t>
      </w:r>
      <w:r w:rsidR="00047AE3" w:rsidRPr="007B5BE8">
        <w:rPr>
          <w:sz w:val="22"/>
          <w:szCs w:val="22"/>
        </w:rPr>
        <w:t xml:space="preserve">mostatně </w:t>
      </w:r>
      <w:proofErr w:type="gramStart"/>
      <w:r w:rsidR="00047AE3" w:rsidRPr="007B5BE8">
        <w:rPr>
          <w:sz w:val="22"/>
          <w:szCs w:val="22"/>
        </w:rPr>
        <w:t>stojící  rodinné</w:t>
      </w:r>
      <w:proofErr w:type="gramEnd"/>
      <w:r w:rsidR="00047AE3" w:rsidRPr="007B5BE8">
        <w:rPr>
          <w:sz w:val="22"/>
          <w:szCs w:val="22"/>
        </w:rPr>
        <w:t xml:space="preserve"> domy a dvojdomy a </w:t>
      </w:r>
      <w:r w:rsidRPr="007B5BE8">
        <w:rPr>
          <w:sz w:val="22"/>
          <w:szCs w:val="22"/>
        </w:rPr>
        <w:t xml:space="preserve">500 m2 pro rodinné domy řadové. Maximální velikost stavebních pozemků není omezena. </w:t>
      </w:r>
    </w:p>
    <w:p w14:paraId="720C59D6" w14:textId="77777777" w:rsidR="00D86DD2" w:rsidRPr="007B5BE8" w:rsidRDefault="00D86DD2" w:rsidP="00F35C1A">
      <w:pPr>
        <w:pStyle w:val="Podtitul1"/>
        <w:ind w:left="425" w:firstLine="0"/>
        <w:jc w:val="both"/>
        <w:rPr>
          <w:sz w:val="22"/>
          <w:szCs w:val="22"/>
        </w:rPr>
      </w:pPr>
      <w:r w:rsidRPr="007B5BE8">
        <w:rPr>
          <w:sz w:val="22"/>
          <w:szCs w:val="22"/>
        </w:rPr>
        <w:t>Pozemky rodinných domů na severovýchodním okraji plochy budou do volné krajiny otočeny zahradami.</w:t>
      </w:r>
    </w:p>
    <w:bookmarkEnd w:id="115"/>
    <w:p w14:paraId="5EDF4AB2" w14:textId="77777777" w:rsidR="00F35C1A" w:rsidRPr="007B5BE8" w:rsidRDefault="00F35C1A" w:rsidP="00F35C1A">
      <w:pPr>
        <w:pStyle w:val="Podtitul1"/>
        <w:ind w:left="425" w:firstLine="0"/>
        <w:jc w:val="both"/>
        <w:rPr>
          <w:sz w:val="22"/>
          <w:szCs w:val="22"/>
        </w:rPr>
      </w:pPr>
    </w:p>
    <w:p w14:paraId="3741747E" w14:textId="77777777" w:rsidR="00F35C1A" w:rsidRPr="007B5BE8" w:rsidRDefault="00F35C1A" w:rsidP="00556420">
      <w:pPr>
        <w:pStyle w:val="Textpsmene"/>
        <w:numPr>
          <w:ilvl w:val="1"/>
          <w:numId w:val="8"/>
        </w:numPr>
        <w:rPr>
          <w:sz w:val="22"/>
          <w:szCs w:val="22"/>
        </w:rPr>
      </w:pPr>
      <w:r w:rsidRPr="007B5BE8">
        <w:rPr>
          <w:sz w:val="22"/>
          <w:szCs w:val="22"/>
        </w:rPr>
        <w:t>požadavky na umístění a prostorové uspořádání staveb</w:t>
      </w:r>
    </w:p>
    <w:p w14:paraId="651ED9D7" w14:textId="77777777" w:rsidR="00F35C1A" w:rsidRPr="007B5BE8" w:rsidRDefault="00F35C1A" w:rsidP="00F35C1A">
      <w:pPr>
        <w:pStyle w:val="Podtitul1"/>
        <w:ind w:left="425" w:firstLine="0"/>
        <w:jc w:val="both"/>
        <w:rPr>
          <w:sz w:val="22"/>
          <w:szCs w:val="22"/>
        </w:rPr>
      </w:pPr>
      <w:r w:rsidRPr="007B5BE8">
        <w:rPr>
          <w:sz w:val="22"/>
          <w:szCs w:val="22"/>
        </w:rPr>
        <w:t xml:space="preserve">Na pozemcích určených pro </w:t>
      </w:r>
      <w:proofErr w:type="gramStart"/>
      <w:r w:rsidRPr="007B5BE8">
        <w:rPr>
          <w:sz w:val="22"/>
          <w:szCs w:val="22"/>
        </w:rPr>
        <w:t>zástavbu  rodinnými</w:t>
      </w:r>
      <w:proofErr w:type="gramEnd"/>
      <w:r w:rsidRPr="007B5BE8">
        <w:rPr>
          <w:sz w:val="22"/>
          <w:szCs w:val="22"/>
        </w:rPr>
        <w:t xml:space="preserve"> domy bude navrženo oddělení stavebních pozemků pro zástavbu na jednotlivých parcelách obsloužených místní komunikací. Budou stanoveny regulativy zahrnující procento zastavitelnosti parcel, podlažnost, sklon střech. Určujícím pro umístění staveb bude stanovení stavební čáry, určení vstupu na pozemek a způsob připojení na veřejnou technickou infrastrukturu.</w:t>
      </w:r>
    </w:p>
    <w:p w14:paraId="6B9805AA" w14:textId="77777777" w:rsidR="00F35C1A" w:rsidRPr="007B5BE8" w:rsidRDefault="00F35C1A" w:rsidP="00F35C1A">
      <w:pPr>
        <w:pStyle w:val="Podtitul1"/>
        <w:ind w:left="425" w:firstLine="0"/>
        <w:jc w:val="both"/>
        <w:rPr>
          <w:sz w:val="22"/>
          <w:szCs w:val="22"/>
        </w:rPr>
      </w:pPr>
      <w:r w:rsidRPr="007B5BE8">
        <w:rPr>
          <w:sz w:val="22"/>
          <w:szCs w:val="22"/>
        </w:rPr>
        <w:t xml:space="preserve">Prostorové uspořádání staveb: území bude rozděleno do urbanistických bloků, v nichž bude celá skupina domů řešena s důrazem na architektonickou jednotu – objem staveb, druh zástavby, rytmus zástavby, tvar střech, materiály použité na fasádě, oplocení. </w:t>
      </w:r>
    </w:p>
    <w:p w14:paraId="421E2E90" w14:textId="77777777" w:rsidR="00F35C1A" w:rsidRPr="007B5BE8" w:rsidRDefault="00F35C1A" w:rsidP="00F35C1A">
      <w:pPr>
        <w:pStyle w:val="Podtitul1"/>
        <w:ind w:left="425" w:firstLine="0"/>
        <w:jc w:val="both"/>
        <w:rPr>
          <w:sz w:val="22"/>
          <w:szCs w:val="22"/>
        </w:rPr>
      </w:pPr>
      <w:r w:rsidRPr="007B5BE8">
        <w:rPr>
          <w:sz w:val="22"/>
          <w:szCs w:val="22"/>
        </w:rPr>
        <w:t xml:space="preserve">Stanovuje se maximální podlažnost staveb na </w:t>
      </w:r>
      <w:r w:rsidR="002809C7" w:rsidRPr="007B5BE8">
        <w:rPr>
          <w:sz w:val="22"/>
          <w:szCs w:val="22"/>
        </w:rPr>
        <w:t>2</w:t>
      </w:r>
      <w:r w:rsidRPr="007B5BE8">
        <w:rPr>
          <w:sz w:val="22"/>
          <w:szCs w:val="22"/>
        </w:rPr>
        <w:t xml:space="preserve"> nadzemní podlaží, </w:t>
      </w:r>
      <w:r w:rsidR="002809C7" w:rsidRPr="007B5BE8">
        <w:rPr>
          <w:sz w:val="22"/>
          <w:szCs w:val="22"/>
        </w:rPr>
        <w:t>ve směru do volné krajiny 1 nadzemní podlaží plus</w:t>
      </w:r>
      <w:r w:rsidRPr="007B5BE8">
        <w:rPr>
          <w:sz w:val="22"/>
          <w:szCs w:val="22"/>
        </w:rPr>
        <w:t xml:space="preserve"> obytné podkroví.</w:t>
      </w:r>
    </w:p>
    <w:p w14:paraId="1AED220E" w14:textId="77777777" w:rsidR="00916FAC" w:rsidRPr="007B5BE8" w:rsidRDefault="00916FAC" w:rsidP="00916FAC">
      <w:pPr>
        <w:pStyle w:val="Podtitul1"/>
        <w:ind w:left="425" w:firstLine="0"/>
        <w:jc w:val="both"/>
        <w:rPr>
          <w:sz w:val="22"/>
          <w:szCs w:val="22"/>
        </w:rPr>
      </w:pPr>
    </w:p>
    <w:bookmarkEnd w:id="114"/>
    <w:p w14:paraId="16404177" w14:textId="77777777" w:rsidR="00916FAC" w:rsidRPr="007B5BE8" w:rsidRDefault="00916FAC" w:rsidP="00556420">
      <w:pPr>
        <w:pStyle w:val="Textpsmene"/>
        <w:numPr>
          <w:ilvl w:val="1"/>
          <w:numId w:val="8"/>
        </w:numPr>
        <w:rPr>
          <w:sz w:val="22"/>
          <w:szCs w:val="22"/>
        </w:rPr>
      </w:pPr>
      <w:r w:rsidRPr="007B5BE8">
        <w:rPr>
          <w:sz w:val="22"/>
          <w:szCs w:val="22"/>
        </w:rPr>
        <w:t>požadavky na ochranu a rozvoj hodnot území</w:t>
      </w:r>
    </w:p>
    <w:p w14:paraId="3A1C258F" w14:textId="77777777" w:rsidR="00916FAC" w:rsidRPr="007B5BE8" w:rsidRDefault="00916FAC" w:rsidP="00D77E14">
      <w:pPr>
        <w:pStyle w:val="Podtitul1"/>
        <w:ind w:left="425" w:firstLine="0"/>
        <w:jc w:val="both"/>
        <w:rPr>
          <w:sz w:val="22"/>
          <w:szCs w:val="22"/>
        </w:rPr>
      </w:pPr>
      <w:r w:rsidRPr="007B5BE8">
        <w:rPr>
          <w:sz w:val="22"/>
          <w:szCs w:val="22"/>
        </w:rPr>
        <w:lastRenderedPageBreak/>
        <w:t>Regulační plán vymezí v</w:t>
      </w:r>
      <w:r w:rsidR="00D86DD2" w:rsidRPr="007B5BE8">
        <w:rPr>
          <w:sz w:val="22"/>
          <w:szCs w:val="22"/>
        </w:rPr>
        <w:t> této ploše</w:t>
      </w:r>
      <w:r w:rsidRPr="007B5BE8">
        <w:rPr>
          <w:sz w:val="22"/>
          <w:szCs w:val="22"/>
        </w:rPr>
        <w:t xml:space="preserve"> pozem</w:t>
      </w:r>
      <w:r w:rsidR="00D86DD2" w:rsidRPr="007B5BE8">
        <w:rPr>
          <w:sz w:val="22"/>
          <w:szCs w:val="22"/>
        </w:rPr>
        <w:t>e</w:t>
      </w:r>
      <w:r w:rsidRPr="007B5BE8">
        <w:rPr>
          <w:sz w:val="22"/>
          <w:szCs w:val="22"/>
        </w:rPr>
        <w:t>k veřejn</w:t>
      </w:r>
      <w:r w:rsidR="00D86DD2" w:rsidRPr="007B5BE8">
        <w:rPr>
          <w:sz w:val="22"/>
          <w:szCs w:val="22"/>
        </w:rPr>
        <w:t>ého</w:t>
      </w:r>
      <w:r w:rsidRPr="007B5BE8">
        <w:rPr>
          <w:sz w:val="22"/>
          <w:szCs w:val="22"/>
        </w:rPr>
        <w:t xml:space="preserve"> prostranství o minimální rozloze </w:t>
      </w:r>
      <w:r w:rsidR="00D86DD2" w:rsidRPr="007B5BE8">
        <w:rPr>
          <w:sz w:val="22"/>
          <w:szCs w:val="22"/>
        </w:rPr>
        <w:t>20</w:t>
      </w:r>
      <w:r w:rsidRPr="007B5BE8">
        <w:rPr>
          <w:sz w:val="22"/>
          <w:szCs w:val="22"/>
        </w:rPr>
        <w:t xml:space="preserve">00 m2. Do této plochy se nezapočítávají komunikace a parkoviště pro motorová vozidla. Minimální šířka tohoto veřejného prostranství bude 10 m, plocha </w:t>
      </w:r>
      <w:r w:rsidR="00D86DD2" w:rsidRPr="007B5BE8">
        <w:rPr>
          <w:sz w:val="22"/>
          <w:szCs w:val="22"/>
        </w:rPr>
        <w:t>může</w:t>
      </w:r>
      <w:r w:rsidRPr="007B5BE8">
        <w:rPr>
          <w:sz w:val="22"/>
          <w:szCs w:val="22"/>
        </w:rPr>
        <w:t xml:space="preserve"> sloužit jako zeleň a dětská hřiště.</w:t>
      </w:r>
    </w:p>
    <w:p w14:paraId="64D9A2AF" w14:textId="77777777" w:rsidR="00916FAC" w:rsidRPr="007B5BE8" w:rsidRDefault="00916FAC" w:rsidP="00916FAC">
      <w:pPr>
        <w:pStyle w:val="Podtitul1"/>
        <w:ind w:left="425" w:firstLine="0"/>
        <w:jc w:val="both"/>
        <w:rPr>
          <w:sz w:val="22"/>
          <w:szCs w:val="22"/>
        </w:rPr>
      </w:pPr>
      <w:r w:rsidRPr="007B5BE8">
        <w:rPr>
          <w:sz w:val="22"/>
          <w:szCs w:val="22"/>
        </w:rPr>
        <w:t xml:space="preserve">Podél místních komunikací bude alespoň po jedné straně navrženo stromořadí. </w:t>
      </w:r>
    </w:p>
    <w:p w14:paraId="0C42F536" w14:textId="77777777" w:rsidR="00916FAC" w:rsidRPr="007B5BE8" w:rsidRDefault="00916FAC" w:rsidP="00916FAC">
      <w:pPr>
        <w:pStyle w:val="Podtitul1"/>
        <w:ind w:left="425" w:firstLine="0"/>
        <w:jc w:val="both"/>
        <w:rPr>
          <w:sz w:val="22"/>
          <w:szCs w:val="22"/>
        </w:rPr>
      </w:pPr>
    </w:p>
    <w:p w14:paraId="7FC5BFBA" w14:textId="77777777" w:rsidR="00916FAC" w:rsidRPr="007B5BE8" w:rsidRDefault="00916FAC" w:rsidP="00556420">
      <w:pPr>
        <w:pStyle w:val="Textpsmene"/>
        <w:numPr>
          <w:ilvl w:val="1"/>
          <w:numId w:val="8"/>
        </w:numPr>
        <w:rPr>
          <w:sz w:val="22"/>
          <w:szCs w:val="22"/>
        </w:rPr>
      </w:pPr>
      <w:r w:rsidRPr="007B5BE8">
        <w:rPr>
          <w:sz w:val="22"/>
          <w:szCs w:val="22"/>
        </w:rPr>
        <w:t>požadavky na řešení veřejné infrastruktury</w:t>
      </w:r>
    </w:p>
    <w:p w14:paraId="60593BBA" w14:textId="77777777" w:rsidR="00916FAC" w:rsidRPr="007B5BE8" w:rsidRDefault="00916FAC" w:rsidP="00916FAC">
      <w:pPr>
        <w:pStyle w:val="Podtitul1"/>
        <w:ind w:left="425" w:firstLine="0"/>
        <w:jc w:val="both"/>
        <w:rPr>
          <w:sz w:val="22"/>
          <w:szCs w:val="22"/>
        </w:rPr>
      </w:pPr>
      <w:r w:rsidRPr="007B5BE8">
        <w:rPr>
          <w:sz w:val="22"/>
          <w:szCs w:val="22"/>
        </w:rPr>
        <w:t xml:space="preserve">Regulační plán </w:t>
      </w:r>
      <w:r w:rsidR="00540F1E" w:rsidRPr="007B5BE8">
        <w:rPr>
          <w:sz w:val="22"/>
          <w:szCs w:val="22"/>
        </w:rPr>
        <w:t xml:space="preserve">v ploše </w:t>
      </w:r>
      <w:r w:rsidRPr="007B5BE8">
        <w:rPr>
          <w:sz w:val="22"/>
          <w:szCs w:val="22"/>
        </w:rPr>
        <w:t>vymezí a prostorově vyřeší vhodná opatření sledující zklidnění (zpomalení) dopravy. Preferovány přitom budou zpomalující prvky směrové (směrové vedení komunikace a její šířkové uspořádání) před prvky výškovými (zpomalovacími prahy).</w:t>
      </w:r>
    </w:p>
    <w:p w14:paraId="5A5543D5" w14:textId="77777777" w:rsidR="00916FAC" w:rsidRPr="007B5BE8" w:rsidRDefault="00916FAC" w:rsidP="00916FAC">
      <w:pPr>
        <w:pStyle w:val="Podtitul1"/>
        <w:ind w:left="425" w:firstLine="0"/>
        <w:jc w:val="both"/>
        <w:rPr>
          <w:sz w:val="22"/>
          <w:szCs w:val="22"/>
        </w:rPr>
      </w:pPr>
      <w:r w:rsidRPr="007B5BE8">
        <w:rPr>
          <w:sz w:val="22"/>
          <w:szCs w:val="22"/>
        </w:rPr>
        <w:t>Koncepce dopravy bude navržena tak, aby komunikace průkazně obsloužily celou zastavitelnou plochu vymezenou v územním plánu a umožnily její účelné využití. Doprava v klidu bude řešena v souladu s obecně závaznými právními předpisy. Parkovací místa budou dimenzována na výhledovou automobilizaci 1:2,5.</w:t>
      </w:r>
    </w:p>
    <w:p w14:paraId="1418267C" w14:textId="77777777" w:rsidR="00916FAC" w:rsidRPr="007B5BE8" w:rsidRDefault="00916FAC" w:rsidP="00916FAC">
      <w:pPr>
        <w:pStyle w:val="Podtitul1"/>
        <w:ind w:left="425" w:firstLine="0"/>
        <w:jc w:val="both"/>
        <w:rPr>
          <w:sz w:val="22"/>
          <w:szCs w:val="22"/>
        </w:rPr>
      </w:pPr>
      <w:r w:rsidRPr="007B5BE8">
        <w:rPr>
          <w:sz w:val="22"/>
          <w:szCs w:val="22"/>
        </w:rPr>
        <w:t xml:space="preserve">Komunikace pro pěší budou řešeny tak, aby umožnily obyvatelům obytného souboru přímou dosažitelnost </w:t>
      </w:r>
      <w:r w:rsidR="00540F1E" w:rsidRPr="007B5BE8">
        <w:rPr>
          <w:sz w:val="22"/>
          <w:szCs w:val="22"/>
        </w:rPr>
        <w:t xml:space="preserve">centra obce i </w:t>
      </w:r>
      <w:r w:rsidRPr="007B5BE8">
        <w:rPr>
          <w:sz w:val="22"/>
          <w:szCs w:val="22"/>
        </w:rPr>
        <w:t>krajiny.</w:t>
      </w:r>
    </w:p>
    <w:p w14:paraId="7D89304B" w14:textId="77777777" w:rsidR="00916FAC" w:rsidRPr="007B5BE8" w:rsidRDefault="00916FAC" w:rsidP="00916FAC">
      <w:pPr>
        <w:pStyle w:val="Podtitul1"/>
        <w:ind w:left="425" w:firstLine="0"/>
        <w:jc w:val="both"/>
        <w:rPr>
          <w:sz w:val="22"/>
          <w:szCs w:val="22"/>
        </w:rPr>
      </w:pPr>
      <w:proofErr w:type="spellStart"/>
      <w:r w:rsidRPr="007B5BE8">
        <w:rPr>
          <w:sz w:val="22"/>
          <w:szCs w:val="22"/>
        </w:rPr>
        <w:t>Nápojná</w:t>
      </w:r>
      <w:proofErr w:type="spellEnd"/>
      <w:r w:rsidRPr="007B5BE8">
        <w:rPr>
          <w:sz w:val="22"/>
          <w:szCs w:val="22"/>
        </w:rPr>
        <w:t xml:space="preserve"> místa </w:t>
      </w:r>
      <w:r w:rsidR="00540F1E" w:rsidRPr="007B5BE8">
        <w:rPr>
          <w:sz w:val="22"/>
          <w:szCs w:val="22"/>
        </w:rPr>
        <w:t>sítí technické infrastruktury vyplývají z výkresové části územního plánu</w:t>
      </w:r>
      <w:r w:rsidRPr="007B5BE8">
        <w:rPr>
          <w:sz w:val="22"/>
          <w:szCs w:val="22"/>
        </w:rPr>
        <w:t>. Inženýrské sítě budou řešeny tak, aby průkazně obsloužily celou zastavitelnou p</w:t>
      </w:r>
      <w:r w:rsidR="00540F1E" w:rsidRPr="007B5BE8">
        <w:rPr>
          <w:sz w:val="22"/>
          <w:szCs w:val="22"/>
        </w:rPr>
        <w:t>lochu vymezenou v územním plánu.</w:t>
      </w:r>
    </w:p>
    <w:p w14:paraId="130EB7DE" w14:textId="77777777" w:rsidR="00916FAC" w:rsidRPr="007B5BE8" w:rsidRDefault="00916FAC" w:rsidP="00916FAC">
      <w:pPr>
        <w:pStyle w:val="Podtitul1"/>
        <w:ind w:left="425" w:firstLine="0"/>
        <w:jc w:val="both"/>
        <w:rPr>
          <w:sz w:val="22"/>
          <w:szCs w:val="22"/>
        </w:rPr>
      </w:pPr>
      <w:r w:rsidRPr="007B5BE8">
        <w:rPr>
          <w:sz w:val="22"/>
          <w:szCs w:val="22"/>
        </w:rPr>
        <w:t xml:space="preserve">Splaškové odpadní vody budou odvedeny splaškovou kanalizací do stávající kanalizační sítě. Dešťové vody z komunikací a veřejných prostranství budou </w:t>
      </w:r>
      <w:r w:rsidR="00540F1E" w:rsidRPr="007B5BE8">
        <w:rPr>
          <w:sz w:val="22"/>
          <w:szCs w:val="22"/>
        </w:rPr>
        <w:t>řešeny přímo v ploše (akumulací a zasakováním)</w:t>
      </w:r>
      <w:r w:rsidRPr="007B5BE8">
        <w:rPr>
          <w:sz w:val="22"/>
          <w:szCs w:val="22"/>
        </w:rPr>
        <w:t>. Dešťové vody z pozemků rodinných domů budou řešeny akumulací a zasakováním přímo na těchto pozemcích.</w:t>
      </w:r>
    </w:p>
    <w:p w14:paraId="36B074A0" w14:textId="77777777" w:rsidR="00916FAC" w:rsidRPr="007B5BE8" w:rsidRDefault="00916FAC" w:rsidP="00916FAC">
      <w:pPr>
        <w:pStyle w:val="Podtitul1"/>
        <w:ind w:left="425" w:firstLine="0"/>
        <w:jc w:val="both"/>
        <w:rPr>
          <w:sz w:val="22"/>
          <w:szCs w:val="22"/>
        </w:rPr>
      </w:pPr>
      <w:r w:rsidRPr="007B5BE8">
        <w:rPr>
          <w:sz w:val="22"/>
          <w:szCs w:val="22"/>
        </w:rPr>
        <w:t xml:space="preserve">Lokalita </w:t>
      </w:r>
      <w:r w:rsidR="00540F1E" w:rsidRPr="007B5BE8">
        <w:rPr>
          <w:sz w:val="22"/>
          <w:szCs w:val="22"/>
        </w:rPr>
        <w:t>může být</w:t>
      </w:r>
      <w:r w:rsidRPr="007B5BE8">
        <w:rPr>
          <w:sz w:val="22"/>
          <w:szCs w:val="22"/>
        </w:rPr>
        <w:t xml:space="preserve"> plynofikována. </w:t>
      </w:r>
    </w:p>
    <w:p w14:paraId="2A76E1B6" w14:textId="77777777" w:rsidR="00916FAC" w:rsidRPr="007B5BE8" w:rsidRDefault="009A12BA" w:rsidP="00916FAC">
      <w:pPr>
        <w:pStyle w:val="Podtitul1"/>
        <w:ind w:left="425" w:firstLine="0"/>
        <w:jc w:val="both"/>
        <w:rPr>
          <w:sz w:val="22"/>
          <w:szCs w:val="22"/>
        </w:rPr>
      </w:pPr>
      <w:r w:rsidRPr="007B5BE8">
        <w:rPr>
          <w:sz w:val="22"/>
          <w:szCs w:val="22"/>
        </w:rPr>
        <w:t xml:space="preserve">Elektrické vedení VN v ploše bude </w:t>
      </w:r>
      <w:proofErr w:type="spellStart"/>
      <w:r w:rsidRPr="007B5BE8">
        <w:rPr>
          <w:sz w:val="22"/>
          <w:szCs w:val="22"/>
        </w:rPr>
        <w:t>kabelizováno</w:t>
      </w:r>
      <w:proofErr w:type="spellEnd"/>
      <w:r w:rsidRPr="007B5BE8">
        <w:rPr>
          <w:sz w:val="22"/>
          <w:szCs w:val="22"/>
        </w:rPr>
        <w:t xml:space="preserve">. </w:t>
      </w:r>
      <w:r w:rsidR="00916FAC" w:rsidRPr="007B5BE8">
        <w:rPr>
          <w:sz w:val="22"/>
          <w:szCs w:val="22"/>
        </w:rPr>
        <w:t>Nová rozvodná energetická vedení NN i telekomunikační vedení budou řešena v kabelovém zemním pr</w:t>
      </w:r>
      <w:r w:rsidR="00D77E14" w:rsidRPr="007B5BE8">
        <w:rPr>
          <w:sz w:val="22"/>
          <w:szCs w:val="22"/>
        </w:rPr>
        <w:t>ovedení.</w:t>
      </w:r>
    </w:p>
    <w:p w14:paraId="2DBDD6D0" w14:textId="77777777" w:rsidR="00916FAC" w:rsidRPr="007B5BE8" w:rsidRDefault="00916FAC" w:rsidP="00916FAC">
      <w:pPr>
        <w:pStyle w:val="Podtitul1"/>
        <w:ind w:left="425" w:firstLine="0"/>
        <w:jc w:val="both"/>
        <w:rPr>
          <w:sz w:val="22"/>
          <w:szCs w:val="22"/>
        </w:rPr>
      </w:pPr>
    </w:p>
    <w:p w14:paraId="66E6BF47" w14:textId="77777777" w:rsidR="00916FAC" w:rsidRPr="007B5BE8" w:rsidRDefault="00916FAC" w:rsidP="00556420">
      <w:pPr>
        <w:pStyle w:val="Textpsmene"/>
        <w:numPr>
          <w:ilvl w:val="1"/>
          <w:numId w:val="8"/>
        </w:numPr>
        <w:rPr>
          <w:sz w:val="22"/>
          <w:szCs w:val="22"/>
        </w:rPr>
      </w:pPr>
      <w:r w:rsidRPr="007B5BE8">
        <w:rPr>
          <w:sz w:val="22"/>
          <w:szCs w:val="22"/>
        </w:rPr>
        <w:t>požadavky na veřejně prospěšné stavby a na veřejně prospěšná opatření</w:t>
      </w:r>
    </w:p>
    <w:p w14:paraId="3D44FF34" w14:textId="77777777" w:rsidR="00916FAC" w:rsidRPr="007B5BE8" w:rsidRDefault="00916FAC" w:rsidP="00916FAC">
      <w:pPr>
        <w:pStyle w:val="Podtitul1"/>
        <w:ind w:left="425" w:firstLine="0"/>
        <w:jc w:val="both"/>
        <w:rPr>
          <w:sz w:val="22"/>
          <w:szCs w:val="22"/>
        </w:rPr>
      </w:pPr>
      <w:r w:rsidRPr="007B5BE8">
        <w:rPr>
          <w:sz w:val="22"/>
          <w:szCs w:val="22"/>
        </w:rPr>
        <w:t xml:space="preserve">Navrhovaná dopravní a inženýrská infrastruktura bude zařazena mezi veřejně prospěšné stavby podle účelového členění po jednotlivých úsecích. </w:t>
      </w:r>
    </w:p>
    <w:p w14:paraId="1AFF43C3" w14:textId="77777777" w:rsidR="00916FAC" w:rsidRPr="007B5BE8" w:rsidRDefault="00916FAC" w:rsidP="00916FAC">
      <w:pPr>
        <w:pStyle w:val="Podtitul1"/>
        <w:ind w:left="425" w:firstLine="0"/>
        <w:jc w:val="both"/>
        <w:rPr>
          <w:sz w:val="22"/>
          <w:szCs w:val="22"/>
        </w:rPr>
      </w:pPr>
      <w:r w:rsidRPr="007B5BE8">
        <w:rPr>
          <w:sz w:val="22"/>
          <w:szCs w:val="22"/>
        </w:rPr>
        <w:t>Mezi veřejně prospěšná opatření budou zahrnuta navržená veřejná prostranství a plochy veřejné zeleně.</w:t>
      </w:r>
    </w:p>
    <w:p w14:paraId="4DD74976" w14:textId="77777777" w:rsidR="00916FAC" w:rsidRPr="007B5BE8" w:rsidRDefault="00916FAC" w:rsidP="00916FAC">
      <w:pPr>
        <w:pStyle w:val="Podtitul1"/>
        <w:ind w:left="425" w:firstLine="0"/>
        <w:jc w:val="both"/>
        <w:rPr>
          <w:sz w:val="22"/>
          <w:szCs w:val="22"/>
        </w:rPr>
      </w:pPr>
    </w:p>
    <w:p w14:paraId="572A017E" w14:textId="77777777" w:rsidR="00916FAC" w:rsidRPr="007B5BE8" w:rsidRDefault="00916FAC" w:rsidP="00556420">
      <w:pPr>
        <w:pStyle w:val="Textpsmene"/>
        <w:numPr>
          <w:ilvl w:val="1"/>
          <w:numId w:val="8"/>
        </w:numPr>
        <w:rPr>
          <w:sz w:val="22"/>
          <w:szCs w:val="22"/>
        </w:rPr>
      </w:pPr>
      <w:r w:rsidRPr="007B5BE8">
        <w:rPr>
          <w:sz w:val="22"/>
          <w:szCs w:val="22"/>
        </w:rPr>
        <w:t>požadavky na asanace</w:t>
      </w:r>
    </w:p>
    <w:p w14:paraId="01881F83" w14:textId="77777777" w:rsidR="00916FAC" w:rsidRPr="007B5BE8" w:rsidRDefault="00916FAC" w:rsidP="00916FAC">
      <w:pPr>
        <w:pStyle w:val="Podtitul1"/>
        <w:ind w:left="425" w:firstLine="0"/>
        <w:jc w:val="both"/>
        <w:rPr>
          <w:sz w:val="22"/>
          <w:szCs w:val="22"/>
        </w:rPr>
      </w:pPr>
      <w:r w:rsidRPr="007B5BE8">
        <w:rPr>
          <w:sz w:val="22"/>
          <w:szCs w:val="22"/>
        </w:rPr>
        <w:t>Nejsou známy.</w:t>
      </w:r>
    </w:p>
    <w:p w14:paraId="5E2D84CF" w14:textId="77777777" w:rsidR="00916FAC" w:rsidRPr="007B5BE8" w:rsidRDefault="00916FAC" w:rsidP="00916FAC">
      <w:pPr>
        <w:pStyle w:val="Podtitul1"/>
        <w:ind w:left="425" w:firstLine="0"/>
        <w:jc w:val="both"/>
        <w:rPr>
          <w:sz w:val="22"/>
          <w:szCs w:val="22"/>
        </w:rPr>
      </w:pPr>
    </w:p>
    <w:p w14:paraId="134CD717" w14:textId="77777777" w:rsidR="00916FAC" w:rsidRPr="007B5BE8" w:rsidRDefault="00916FAC" w:rsidP="00556420">
      <w:pPr>
        <w:pStyle w:val="Textpsmene"/>
        <w:numPr>
          <w:ilvl w:val="1"/>
          <w:numId w:val="8"/>
        </w:numPr>
        <w:rPr>
          <w:sz w:val="22"/>
          <w:szCs w:val="22"/>
        </w:rPr>
      </w:pPr>
      <w:r w:rsidRPr="007B5BE8">
        <w:rPr>
          <w:sz w:val="22"/>
          <w:szCs w:val="22"/>
        </w:rPr>
        <w:t>další požadavky vyplývající z územně analytických podkladů a ze zvláštních právních předpisů (například požadavky na ochranu veřejného zdraví, civilní ochrany, obrany a bezpečnosti státu, ochrany ložisek nerostných surovin, geologické stavby území, ochrany před povodněmi a jinými rizikovými přírodními jevy)</w:t>
      </w:r>
    </w:p>
    <w:p w14:paraId="05E43CCA" w14:textId="77777777" w:rsidR="00916FAC" w:rsidRPr="007B5BE8" w:rsidRDefault="00916FAC" w:rsidP="00916FAC">
      <w:pPr>
        <w:pStyle w:val="Podtitul1"/>
        <w:ind w:left="425" w:firstLine="0"/>
        <w:jc w:val="both"/>
        <w:rPr>
          <w:sz w:val="22"/>
          <w:szCs w:val="22"/>
        </w:rPr>
      </w:pPr>
      <w:r w:rsidRPr="007B5BE8">
        <w:rPr>
          <w:sz w:val="22"/>
          <w:szCs w:val="22"/>
        </w:rPr>
        <w:t>Nejsou známy.</w:t>
      </w:r>
    </w:p>
    <w:p w14:paraId="1FFCC409" w14:textId="77777777" w:rsidR="00916FAC" w:rsidRPr="007B5BE8" w:rsidRDefault="00916FAC" w:rsidP="00916FAC">
      <w:pPr>
        <w:pStyle w:val="Podtitul1"/>
        <w:ind w:left="425" w:firstLine="0"/>
        <w:jc w:val="both"/>
        <w:rPr>
          <w:sz w:val="22"/>
          <w:szCs w:val="22"/>
        </w:rPr>
      </w:pPr>
    </w:p>
    <w:p w14:paraId="3EF95F04" w14:textId="77777777" w:rsidR="00916FAC" w:rsidRPr="007B5BE8" w:rsidRDefault="00916FAC" w:rsidP="00556420">
      <w:pPr>
        <w:pStyle w:val="Textpsmene"/>
        <w:numPr>
          <w:ilvl w:val="1"/>
          <w:numId w:val="8"/>
        </w:numPr>
        <w:rPr>
          <w:sz w:val="22"/>
          <w:szCs w:val="22"/>
        </w:rPr>
      </w:pPr>
      <w:r w:rsidRPr="007B5BE8">
        <w:rPr>
          <w:sz w:val="22"/>
          <w:szCs w:val="22"/>
        </w:rPr>
        <w:t>výčet druhů územních rozhodnutí, které regulační plán nahradí</w:t>
      </w:r>
    </w:p>
    <w:p w14:paraId="7FBEFCCF" w14:textId="77777777" w:rsidR="00916FAC" w:rsidRPr="007B5BE8" w:rsidRDefault="00916FAC" w:rsidP="00916FAC">
      <w:pPr>
        <w:pStyle w:val="Podtitul1"/>
        <w:ind w:left="425" w:firstLine="0"/>
        <w:jc w:val="both"/>
        <w:rPr>
          <w:sz w:val="22"/>
          <w:szCs w:val="22"/>
        </w:rPr>
      </w:pPr>
      <w:r w:rsidRPr="007B5BE8">
        <w:rPr>
          <w:sz w:val="22"/>
          <w:szCs w:val="22"/>
        </w:rPr>
        <w:t>Regulační plán nahradí v řešené ploše ve schváleném rozsahu územní rozhodnutí a bude závazný pro rozhodování v území. Předpokládá se nahrazení následujících územních rozhodnutí:</w:t>
      </w:r>
    </w:p>
    <w:p w14:paraId="5CF581AA" w14:textId="77777777" w:rsidR="005E7017" w:rsidRPr="007B5BE8" w:rsidRDefault="005E7017" w:rsidP="00556420">
      <w:pPr>
        <w:pStyle w:val="Textodstavce"/>
        <w:numPr>
          <w:ilvl w:val="0"/>
          <w:numId w:val="16"/>
        </w:numPr>
        <w:spacing w:before="0" w:after="0"/>
        <w:ind w:left="1139" w:hanging="357"/>
        <w:rPr>
          <w:sz w:val="22"/>
          <w:szCs w:val="22"/>
        </w:rPr>
      </w:pPr>
      <w:r w:rsidRPr="007B5BE8">
        <w:rPr>
          <w:sz w:val="22"/>
          <w:szCs w:val="22"/>
        </w:rPr>
        <w:t>rozhodnutí o umístění staveb veřejné infrastruktury (komunikací)</w:t>
      </w:r>
    </w:p>
    <w:p w14:paraId="517C4953" w14:textId="77777777" w:rsidR="005E7017" w:rsidRPr="007B5BE8" w:rsidRDefault="005E7017" w:rsidP="00556420">
      <w:pPr>
        <w:pStyle w:val="Textodstavce"/>
        <w:numPr>
          <w:ilvl w:val="0"/>
          <w:numId w:val="16"/>
        </w:numPr>
        <w:spacing w:before="0" w:after="0"/>
        <w:ind w:left="1139" w:hanging="357"/>
        <w:rPr>
          <w:sz w:val="22"/>
          <w:szCs w:val="22"/>
        </w:rPr>
      </w:pPr>
      <w:r w:rsidRPr="007B5BE8">
        <w:rPr>
          <w:sz w:val="22"/>
          <w:szCs w:val="22"/>
        </w:rPr>
        <w:t>rozhodnutí o dělení nebo scelování pozemků veřejných prostranství</w:t>
      </w:r>
    </w:p>
    <w:p w14:paraId="2815C494" w14:textId="77777777" w:rsidR="00916FAC" w:rsidRPr="007B5BE8" w:rsidRDefault="00916FAC" w:rsidP="00916FAC">
      <w:pPr>
        <w:pStyle w:val="Podtitul1"/>
        <w:ind w:left="425" w:firstLine="0"/>
        <w:jc w:val="both"/>
        <w:rPr>
          <w:sz w:val="22"/>
          <w:szCs w:val="22"/>
        </w:rPr>
      </w:pPr>
    </w:p>
    <w:p w14:paraId="662329EB" w14:textId="77777777" w:rsidR="00916FAC" w:rsidRPr="007B5BE8" w:rsidRDefault="00916FAC" w:rsidP="00556420">
      <w:pPr>
        <w:pStyle w:val="Textpsmene"/>
        <w:numPr>
          <w:ilvl w:val="1"/>
          <w:numId w:val="8"/>
        </w:numPr>
        <w:rPr>
          <w:sz w:val="22"/>
          <w:szCs w:val="22"/>
        </w:rPr>
      </w:pPr>
      <w:r w:rsidRPr="007B5BE8">
        <w:rPr>
          <w:sz w:val="22"/>
          <w:szCs w:val="22"/>
        </w:rPr>
        <w:t>případný požadavek na posuzování vlivů záměru obsaženého v regulačním plánu na životní prostředí podle zvláštního právního předpisu, včetně případného požadavku na posouzení vlivů záměru na evropsky významnou lokalitu nebo ptačí oblast</w:t>
      </w:r>
    </w:p>
    <w:p w14:paraId="6E0C1980" w14:textId="77777777" w:rsidR="00916FAC" w:rsidRPr="007B5BE8" w:rsidRDefault="00916FAC" w:rsidP="00916FAC">
      <w:pPr>
        <w:pStyle w:val="Podtitul1"/>
        <w:ind w:left="425" w:firstLine="0"/>
        <w:jc w:val="both"/>
        <w:rPr>
          <w:sz w:val="22"/>
          <w:szCs w:val="22"/>
        </w:rPr>
      </w:pPr>
      <w:r w:rsidRPr="007B5BE8">
        <w:rPr>
          <w:sz w:val="22"/>
          <w:szCs w:val="22"/>
        </w:rPr>
        <w:t>Žádné požadavky.</w:t>
      </w:r>
    </w:p>
    <w:p w14:paraId="613B2A60" w14:textId="77777777" w:rsidR="00916FAC" w:rsidRPr="007B5BE8" w:rsidRDefault="00916FAC" w:rsidP="00916FAC">
      <w:pPr>
        <w:pStyle w:val="Podtitul1"/>
        <w:ind w:left="425" w:firstLine="0"/>
        <w:jc w:val="both"/>
        <w:rPr>
          <w:sz w:val="22"/>
          <w:szCs w:val="22"/>
        </w:rPr>
      </w:pPr>
    </w:p>
    <w:p w14:paraId="35D58DDA" w14:textId="77777777" w:rsidR="00916FAC" w:rsidRPr="007B5BE8" w:rsidRDefault="00916FAC" w:rsidP="00556420">
      <w:pPr>
        <w:pStyle w:val="Textpsmene"/>
        <w:numPr>
          <w:ilvl w:val="1"/>
          <w:numId w:val="8"/>
        </w:numPr>
        <w:rPr>
          <w:sz w:val="22"/>
          <w:szCs w:val="22"/>
        </w:rPr>
      </w:pPr>
      <w:r w:rsidRPr="007B5BE8">
        <w:rPr>
          <w:sz w:val="22"/>
          <w:szCs w:val="22"/>
        </w:rPr>
        <w:t>případné požadavky na plánovací smlouvu a dohodu o parcelaci</w:t>
      </w:r>
    </w:p>
    <w:p w14:paraId="5CAFAA07" w14:textId="77777777" w:rsidR="009A12BA" w:rsidRPr="007B5BE8" w:rsidRDefault="009A12BA" w:rsidP="009A12BA">
      <w:pPr>
        <w:pStyle w:val="Podtitul1"/>
        <w:ind w:left="425" w:firstLine="0"/>
        <w:jc w:val="both"/>
        <w:rPr>
          <w:sz w:val="22"/>
          <w:szCs w:val="22"/>
        </w:rPr>
      </w:pPr>
      <w:r w:rsidRPr="007B5BE8">
        <w:rPr>
          <w:sz w:val="22"/>
          <w:szCs w:val="22"/>
        </w:rPr>
        <w:t>Žádné požadavky.</w:t>
      </w:r>
    </w:p>
    <w:p w14:paraId="5A1AB378" w14:textId="77777777" w:rsidR="00916FAC" w:rsidRPr="007B5BE8" w:rsidRDefault="00916FAC" w:rsidP="00916FAC">
      <w:pPr>
        <w:pStyle w:val="Podtitul1"/>
        <w:ind w:left="425" w:firstLine="0"/>
        <w:jc w:val="both"/>
        <w:rPr>
          <w:sz w:val="22"/>
          <w:szCs w:val="22"/>
        </w:rPr>
      </w:pPr>
    </w:p>
    <w:p w14:paraId="4D63F622" w14:textId="77777777" w:rsidR="00916FAC" w:rsidRPr="007B5BE8" w:rsidRDefault="00916FAC" w:rsidP="00556420">
      <w:pPr>
        <w:pStyle w:val="Textpsmene"/>
        <w:numPr>
          <w:ilvl w:val="1"/>
          <w:numId w:val="8"/>
        </w:numPr>
        <w:rPr>
          <w:sz w:val="22"/>
          <w:szCs w:val="22"/>
        </w:rPr>
      </w:pPr>
      <w:r w:rsidRPr="007B5BE8">
        <w:rPr>
          <w:sz w:val="22"/>
          <w:szCs w:val="22"/>
        </w:rPr>
        <w:t>požadavky na uspořádání obsahu návrhu regulačního plánu a obsahu jeho odůvodnění s ohledem na charakter území a problémy k řešení včetně měřítek výkresů a počtu vyhotovení.</w:t>
      </w:r>
    </w:p>
    <w:p w14:paraId="0EE653A4" w14:textId="77777777" w:rsidR="00916FAC" w:rsidRPr="007B5BE8" w:rsidRDefault="00916FAC" w:rsidP="00916FAC">
      <w:pPr>
        <w:pStyle w:val="Textodstavce"/>
        <w:numPr>
          <w:ilvl w:val="0"/>
          <w:numId w:val="0"/>
        </w:numPr>
        <w:ind w:left="425"/>
        <w:rPr>
          <w:sz w:val="22"/>
          <w:szCs w:val="22"/>
        </w:rPr>
      </w:pPr>
      <w:r w:rsidRPr="007B5BE8">
        <w:rPr>
          <w:sz w:val="22"/>
          <w:szCs w:val="22"/>
        </w:rPr>
        <w:t>Textová část regulačního plánu</w:t>
      </w:r>
    </w:p>
    <w:p w14:paraId="35237386"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a) vymezení řešené plochy,</w:t>
      </w:r>
    </w:p>
    <w:p w14:paraId="2C13B752"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b) podrobné podmínky pro vymezení a využití pozemků,</w:t>
      </w:r>
    </w:p>
    <w:p w14:paraId="0B6C7DE3"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c) podrobné podmínky pro umístění a prostorové uspořádání staveb veřejné infrastruktury,</w:t>
      </w:r>
    </w:p>
    <w:p w14:paraId="5C2630AD"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d) podrobné podmínky pro ochranu hodnot a charakteru území,</w:t>
      </w:r>
    </w:p>
    <w:p w14:paraId="40263411"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e) podrobné podmínky pro vytváření příznivého životního prostředí,</w:t>
      </w:r>
    </w:p>
    <w:p w14:paraId="14A83424"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f) podmínky pro ochranu veřejného zdraví a pro požární ochranu,</w:t>
      </w:r>
    </w:p>
    <w:p w14:paraId="13E4F2E4"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g) vymezení veřejně prospěšných staveb, veřejně prospěšných opatření, staveb a opatření k zajišťování obrany a bezpečnosti státu a vymezení pozemků pro asanaci, pro které lze práva k pozemkům a stavbám vyvlastnit, v případě, že nahrazuje pro tyto stavby územní rozhodnutí, též s uvedením katastrálních území a parcelních čísel pozemků dotčených vymezením,</w:t>
      </w:r>
    </w:p>
    <w:p w14:paraId="5146D5F1"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 xml:space="preserve">h) vymezení veřejně prospěšných staveb a veřejných prostranství, pro které lze uplatnit předkupní právo, s </w:t>
      </w:r>
      <w:proofErr w:type="gramStart"/>
      <w:r w:rsidRPr="007B5BE8">
        <w:rPr>
          <w:sz w:val="22"/>
          <w:szCs w:val="22"/>
        </w:rPr>
        <w:t>uvedením</w:t>
      </w:r>
      <w:proofErr w:type="gramEnd"/>
      <w:r w:rsidRPr="007B5BE8">
        <w:rPr>
          <w:sz w:val="22"/>
          <w:szCs w:val="22"/>
        </w:rPr>
        <w:t xml:space="preserve"> v čí prospěch je předkupní právo zřizováno, parcelních čísel pozemků, názvu katastrálního území a případně dalších údajů podle § 8 katastrálního zákona,</w:t>
      </w:r>
    </w:p>
    <w:p w14:paraId="258A5279"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i) výčet územních rozhodnutí, která regulační plán nahrazuje.</w:t>
      </w:r>
    </w:p>
    <w:p w14:paraId="468AB037"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j) druh a účel umísťovaných staveb,</w:t>
      </w:r>
    </w:p>
    <w:p w14:paraId="51971A07"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k) podmínky pro umístění a prostorové řešení staveb, které nejsou zahrnuty do staveb veřejné infrastruktury, včetně urbanistických a architektonických podmínek pro zpracování projektové dokumentace a podmínek ochrany krajinného rázu (například uliční a stavební čáry, vzdálenost stavby od hranic pozemků a sousedních staveb, půdorysnou velikost stavby, nejsou-li vyjádřeny kótami v grafické části, podlažnost, výšku, objem a tvar stavby, základní údaje o kapacitě stavby, určení částí pozemku, které mohou být zastavěny, zastavitelnost pozemku dalšími stavbami),</w:t>
      </w:r>
    </w:p>
    <w:p w14:paraId="2CCE5589"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l) podmínky pro napojení staveb na veřejnou dopravní a technickou infrastrukturu,</w:t>
      </w:r>
    </w:p>
    <w:p w14:paraId="02B43E31"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m) podmínky pro změnu využití území,</w:t>
      </w:r>
    </w:p>
    <w:p w14:paraId="57C293F9"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n) podmínky pro změnu vlivu užívání stavby na území,</w:t>
      </w:r>
    </w:p>
    <w:p w14:paraId="5EB39DCF"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o) podmínky pro vymezená ochranná pásma,</w:t>
      </w:r>
    </w:p>
    <w:p w14:paraId="2BBA03B0"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p) podmínky pro vymezení a využití pozemků územního systému ekologické stability,</w:t>
      </w:r>
    </w:p>
    <w:p w14:paraId="1A2C4996" w14:textId="77777777" w:rsidR="009A12BA" w:rsidRPr="007B5BE8" w:rsidRDefault="009A12BA" w:rsidP="00DB266D">
      <w:pPr>
        <w:pStyle w:val="Textodstavce"/>
        <w:numPr>
          <w:ilvl w:val="0"/>
          <w:numId w:val="0"/>
        </w:numPr>
        <w:spacing w:before="0" w:after="0"/>
        <w:ind w:left="709" w:hanging="283"/>
        <w:rPr>
          <w:sz w:val="22"/>
          <w:szCs w:val="22"/>
        </w:rPr>
      </w:pPr>
      <w:r w:rsidRPr="007B5BE8">
        <w:rPr>
          <w:sz w:val="22"/>
          <w:szCs w:val="22"/>
        </w:rPr>
        <w:t xml:space="preserve">q) v případě potřeby stanovení </w:t>
      </w:r>
      <w:r w:rsidR="00DB266D" w:rsidRPr="007B5BE8">
        <w:rPr>
          <w:sz w:val="22"/>
          <w:szCs w:val="22"/>
        </w:rPr>
        <w:t>pořadí změn v území (etapizaci).</w:t>
      </w:r>
    </w:p>
    <w:p w14:paraId="300FC062" w14:textId="77777777" w:rsidR="009A12BA" w:rsidRPr="007B5BE8" w:rsidRDefault="009A12BA" w:rsidP="009A12BA">
      <w:pPr>
        <w:pStyle w:val="Textodstavce"/>
        <w:numPr>
          <w:ilvl w:val="0"/>
          <w:numId w:val="0"/>
        </w:numPr>
        <w:spacing w:before="0" w:after="0"/>
        <w:ind w:left="425"/>
        <w:rPr>
          <w:sz w:val="22"/>
          <w:szCs w:val="22"/>
        </w:rPr>
      </w:pPr>
    </w:p>
    <w:p w14:paraId="67542E9D" w14:textId="77777777" w:rsidR="009A12BA" w:rsidRPr="007B5BE8" w:rsidRDefault="009A12BA" w:rsidP="009A12BA">
      <w:pPr>
        <w:pStyle w:val="Textodstavce"/>
        <w:numPr>
          <w:ilvl w:val="0"/>
          <w:numId w:val="0"/>
        </w:numPr>
        <w:spacing w:before="0" w:after="0"/>
        <w:ind w:left="425"/>
        <w:rPr>
          <w:sz w:val="22"/>
          <w:szCs w:val="22"/>
        </w:rPr>
      </w:pPr>
      <w:r w:rsidRPr="007B5BE8">
        <w:rPr>
          <w:sz w:val="22"/>
          <w:szCs w:val="22"/>
        </w:rPr>
        <w:t>V závěru textové části se uvedou údaje o počtu listů regulačního plánu a počtu výkresů grafické části.</w:t>
      </w:r>
    </w:p>
    <w:p w14:paraId="238D3406" w14:textId="77777777" w:rsidR="00916FAC" w:rsidRPr="007B5BE8" w:rsidRDefault="00916FAC" w:rsidP="005E7017">
      <w:pPr>
        <w:pStyle w:val="TextodstavceChar"/>
        <w:tabs>
          <w:tab w:val="clear" w:pos="1440"/>
        </w:tabs>
        <w:spacing w:before="240"/>
        <w:ind w:left="425"/>
        <w:rPr>
          <w:sz w:val="22"/>
          <w:szCs w:val="22"/>
        </w:rPr>
      </w:pPr>
      <w:r w:rsidRPr="007B5BE8">
        <w:rPr>
          <w:sz w:val="22"/>
          <w:szCs w:val="22"/>
        </w:rPr>
        <w:t>Grafická část regulačního plánu bude obsahovat:</w:t>
      </w:r>
    </w:p>
    <w:p w14:paraId="7B118EBC" w14:textId="77777777" w:rsidR="00DB266D" w:rsidRPr="007B5BE8" w:rsidRDefault="00916FAC" w:rsidP="00556420">
      <w:pPr>
        <w:pStyle w:val="Textpsmene"/>
        <w:numPr>
          <w:ilvl w:val="0"/>
          <w:numId w:val="15"/>
        </w:numPr>
        <w:rPr>
          <w:sz w:val="22"/>
          <w:szCs w:val="22"/>
        </w:rPr>
      </w:pPr>
      <w:r w:rsidRPr="007B5BE8">
        <w:rPr>
          <w:sz w:val="22"/>
          <w:szCs w:val="22"/>
        </w:rPr>
        <w:t>hlavní výkres obsahující hranici řešené ploch</w:t>
      </w:r>
      <w:r w:rsidR="00DB266D" w:rsidRPr="007B5BE8">
        <w:rPr>
          <w:sz w:val="22"/>
          <w:szCs w:val="22"/>
        </w:rPr>
        <w:t xml:space="preserve">y, vymezení a využití pozemků </w:t>
      </w:r>
    </w:p>
    <w:p w14:paraId="6B9DCA37" w14:textId="77777777" w:rsidR="00916FAC" w:rsidRPr="007B5BE8" w:rsidRDefault="00916FAC" w:rsidP="00556420">
      <w:pPr>
        <w:pStyle w:val="Textpsmene"/>
        <w:numPr>
          <w:ilvl w:val="0"/>
          <w:numId w:val="15"/>
        </w:numPr>
        <w:rPr>
          <w:sz w:val="22"/>
          <w:szCs w:val="22"/>
        </w:rPr>
      </w:pPr>
      <w:r w:rsidRPr="007B5BE8">
        <w:rPr>
          <w:sz w:val="22"/>
          <w:szCs w:val="22"/>
        </w:rPr>
        <w:t xml:space="preserve">graficky vyjádřitelné podmínky umístění staveb veřejné infrastruktury, </w:t>
      </w:r>
    </w:p>
    <w:p w14:paraId="1F638D01" w14:textId="77777777" w:rsidR="00916FAC" w:rsidRPr="007B5BE8" w:rsidRDefault="00916FAC" w:rsidP="00556420">
      <w:pPr>
        <w:pStyle w:val="Textpsmene"/>
        <w:numPr>
          <w:ilvl w:val="0"/>
          <w:numId w:val="15"/>
        </w:numPr>
        <w:rPr>
          <w:sz w:val="22"/>
          <w:szCs w:val="22"/>
        </w:rPr>
      </w:pPr>
      <w:r w:rsidRPr="007B5BE8">
        <w:rPr>
          <w:sz w:val="22"/>
          <w:szCs w:val="22"/>
        </w:rPr>
        <w:t>výkres veřejně prospěšných staveb, opatření a asanací.</w:t>
      </w:r>
    </w:p>
    <w:p w14:paraId="49251DEE" w14:textId="77777777" w:rsidR="00916FAC" w:rsidRPr="007B5BE8" w:rsidRDefault="00DB266D" w:rsidP="00556420">
      <w:pPr>
        <w:pStyle w:val="Textpsmene"/>
        <w:numPr>
          <w:ilvl w:val="0"/>
          <w:numId w:val="15"/>
        </w:numPr>
        <w:rPr>
          <w:sz w:val="22"/>
          <w:szCs w:val="22"/>
        </w:rPr>
      </w:pPr>
      <w:r w:rsidRPr="007B5BE8">
        <w:rPr>
          <w:sz w:val="22"/>
          <w:szCs w:val="22"/>
        </w:rPr>
        <w:t xml:space="preserve">V případě potřeby </w:t>
      </w:r>
      <w:r w:rsidR="00916FAC" w:rsidRPr="007B5BE8">
        <w:rPr>
          <w:sz w:val="22"/>
          <w:szCs w:val="22"/>
        </w:rPr>
        <w:t>výkres pořadí změn v území (etapizace).</w:t>
      </w:r>
    </w:p>
    <w:p w14:paraId="2FFA00A3" w14:textId="77777777" w:rsidR="00916FAC" w:rsidRPr="007B5BE8" w:rsidRDefault="00916FAC" w:rsidP="005E7017">
      <w:pPr>
        <w:pStyle w:val="TextodstavceChar"/>
        <w:tabs>
          <w:tab w:val="clear" w:pos="1440"/>
        </w:tabs>
        <w:spacing w:before="240"/>
        <w:ind w:left="425"/>
        <w:rPr>
          <w:sz w:val="22"/>
          <w:szCs w:val="22"/>
        </w:rPr>
      </w:pPr>
      <w:r w:rsidRPr="007B5BE8">
        <w:rPr>
          <w:sz w:val="22"/>
          <w:szCs w:val="22"/>
        </w:rPr>
        <w:t>Textová část odůvodnění regulačního plánu bude obsahovat:</w:t>
      </w:r>
    </w:p>
    <w:p w14:paraId="24F74A81" w14:textId="77777777" w:rsidR="00DB266D" w:rsidRPr="007B5BE8" w:rsidRDefault="00DB266D" w:rsidP="00DB266D">
      <w:pPr>
        <w:pStyle w:val="l4"/>
        <w:shd w:val="clear" w:color="auto" w:fill="FFFFFF"/>
        <w:spacing w:before="0" w:beforeAutospacing="0" w:after="0" w:afterAutospacing="0"/>
        <w:ind w:left="709" w:hanging="284"/>
        <w:jc w:val="both"/>
        <w:rPr>
          <w:color w:val="000000"/>
          <w:sz w:val="22"/>
          <w:szCs w:val="22"/>
        </w:rPr>
      </w:pPr>
      <w:r w:rsidRPr="007B5BE8">
        <w:rPr>
          <w:rStyle w:val="PromnnHTML"/>
          <w:b/>
          <w:bCs/>
          <w:i w:val="0"/>
          <w:iCs w:val="0"/>
          <w:color w:val="000000"/>
          <w:sz w:val="22"/>
          <w:szCs w:val="22"/>
        </w:rPr>
        <w:t>a)</w:t>
      </w:r>
      <w:r w:rsidRPr="007B5BE8">
        <w:rPr>
          <w:color w:val="000000"/>
          <w:sz w:val="22"/>
          <w:szCs w:val="22"/>
        </w:rPr>
        <w:t> údaje o způsobu pořízení regulačního plánu,</w:t>
      </w:r>
    </w:p>
    <w:p w14:paraId="3DF1EFCF" w14:textId="77777777" w:rsidR="00DB266D" w:rsidRPr="007B5BE8" w:rsidRDefault="00DB266D" w:rsidP="00DB266D">
      <w:pPr>
        <w:pStyle w:val="l4"/>
        <w:shd w:val="clear" w:color="auto" w:fill="FFFFFF"/>
        <w:spacing w:before="0" w:beforeAutospacing="0" w:after="0" w:afterAutospacing="0"/>
        <w:ind w:left="709" w:hanging="284"/>
        <w:jc w:val="both"/>
        <w:rPr>
          <w:color w:val="000000"/>
          <w:sz w:val="22"/>
          <w:szCs w:val="22"/>
        </w:rPr>
      </w:pPr>
      <w:r w:rsidRPr="007B5BE8">
        <w:rPr>
          <w:rStyle w:val="PromnnHTML"/>
          <w:b/>
          <w:bCs/>
          <w:i w:val="0"/>
          <w:iCs w:val="0"/>
          <w:color w:val="000000"/>
          <w:sz w:val="22"/>
          <w:szCs w:val="22"/>
        </w:rPr>
        <w:t>b)</w:t>
      </w:r>
      <w:r w:rsidRPr="007B5BE8">
        <w:rPr>
          <w:color w:val="000000"/>
          <w:sz w:val="22"/>
          <w:szCs w:val="22"/>
        </w:rPr>
        <w:t> vyhodnocení koordinace využívání řešené plochy z hlediska širších územních vztahů, včetně vyhodnocení souladu regulačního plánu pořizovaného krajem s politikou územního rozvoje a zásadami územního rozvoje, u ostatních regulačních plánů též souladu s územním plánem,</w:t>
      </w:r>
    </w:p>
    <w:p w14:paraId="0589B3D7" w14:textId="77777777" w:rsidR="00DB266D" w:rsidRPr="007B5BE8" w:rsidRDefault="00DB266D" w:rsidP="00DB266D">
      <w:pPr>
        <w:pStyle w:val="l4"/>
        <w:shd w:val="clear" w:color="auto" w:fill="FFFFFF"/>
        <w:spacing w:before="0" w:beforeAutospacing="0" w:after="0" w:afterAutospacing="0"/>
        <w:ind w:left="709" w:hanging="284"/>
        <w:jc w:val="both"/>
        <w:rPr>
          <w:color w:val="000000"/>
          <w:sz w:val="22"/>
          <w:szCs w:val="22"/>
        </w:rPr>
      </w:pPr>
      <w:r w:rsidRPr="007B5BE8">
        <w:rPr>
          <w:rStyle w:val="PromnnHTML"/>
          <w:b/>
          <w:bCs/>
          <w:i w:val="0"/>
          <w:iCs w:val="0"/>
          <w:color w:val="000000"/>
          <w:sz w:val="22"/>
          <w:szCs w:val="22"/>
        </w:rPr>
        <w:lastRenderedPageBreak/>
        <w:t>c)</w:t>
      </w:r>
      <w:r w:rsidRPr="007B5BE8">
        <w:rPr>
          <w:color w:val="000000"/>
          <w:sz w:val="22"/>
          <w:szCs w:val="22"/>
        </w:rPr>
        <w:t> údaje o splnění zadání regulačního plánu, nebo vyhodnocení splnění požadavků obsažených v rozhodnutí zastupitelstva o obsahu změny regulačního plánu pořizované zkráceným postupem, popřípadě vyhodnocení souladu s pokyny pro jeho přepracování (§ 69 odst. 3 stavebního zákona),</w:t>
      </w:r>
    </w:p>
    <w:p w14:paraId="0EC4F834" w14:textId="77777777" w:rsidR="00DB266D" w:rsidRPr="007B5BE8" w:rsidRDefault="00DB266D" w:rsidP="00DB266D">
      <w:pPr>
        <w:pStyle w:val="l4"/>
        <w:shd w:val="clear" w:color="auto" w:fill="FFFFFF"/>
        <w:spacing w:before="0" w:beforeAutospacing="0" w:after="0" w:afterAutospacing="0"/>
        <w:ind w:left="709" w:hanging="284"/>
        <w:jc w:val="both"/>
        <w:rPr>
          <w:color w:val="000000"/>
          <w:sz w:val="22"/>
          <w:szCs w:val="22"/>
        </w:rPr>
      </w:pPr>
      <w:r w:rsidRPr="007B5BE8">
        <w:rPr>
          <w:rStyle w:val="PromnnHTML"/>
          <w:b/>
          <w:bCs/>
          <w:i w:val="0"/>
          <w:iCs w:val="0"/>
          <w:color w:val="000000"/>
          <w:sz w:val="22"/>
          <w:szCs w:val="22"/>
        </w:rPr>
        <w:t>d)</w:t>
      </w:r>
      <w:r w:rsidRPr="007B5BE8">
        <w:rPr>
          <w:color w:val="000000"/>
          <w:sz w:val="22"/>
          <w:szCs w:val="22"/>
        </w:rPr>
        <w:t> zdůvodnění navržené koncepce řešení,</w:t>
      </w:r>
    </w:p>
    <w:p w14:paraId="3572A61A" w14:textId="77777777" w:rsidR="00DB266D" w:rsidRPr="007B5BE8" w:rsidRDefault="00DB266D" w:rsidP="00DB266D">
      <w:pPr>
        <w:pStyle w:val="l4"/>
        <w:shd w:val="clear" w:color="auto" w:fill="FFFFFF"/>
        <w:spacing w:before="0" w:beforeAutospacing="0" w:after="0" w:afterAutospacing="0"/>
        <w:ind w:left="709" w:hanging="284"/>
        <w:jc w:val="both"/>
        <w:rPr>
          <w:color w:val="000000"/>
          <w:sz w:val="22"/>
          <w:szCs w:val="22"/>
        </w:rPr>
      </w:pPr>
      <w:r w:rsidRPr="007B5BE8">
        <w:rPr>
          <w:rStyle w:val="PromnnHTML"/>
          <w:b/>
          <w:bCs/>
          <w:i w:val="0"/>
          <w:iCs w:val="0"/>
          <w:color w:val="000000"/>
          <w:sz w:val="22"/>
          <w:szCs w:val="22"/>
        </w:rPr>
        <w:t>e)</w:t>
      </w:r>
      <w:r w:rsidRPr="007B5BE8">
        <w:rPr>
          <w:color w:val="000000"/>
          <w:sz w:val="22"/>
          <w:szCs w:val="22"/>
        </w:rPr>
        <w:t> vyhodnocení předpokládaných důsledků navrhovaného řešení na zemědělský půdní fond a na pozemky určené k plnění funkce lesa,</w:t>
      </w:r>
    </w:p>
    <w:p w14:paraId="0A5B0AAA" w14:textId="77777777" w:rsidR="00DB266D" w:rsidRPr="007B5BE8" w:rsidRDefault="00DB266D" w:rsidP="00DB266D">
      <w:pPr>
        <w:pStyle w:val="l4"/>
        <w:shd w:val="clear" w:color="auto" w:fill="FFFFFF"/>
        <w:spacing w:before="0" w:beforeAutospacing="0" w:after="0" w:afterAutospacing="0"/>
        <w:ind w:left="709" w:hanging="284"/>
        <w:jc w:val="both"/>
        <w:rPr>
          <w:color w:val="000000"/>
          <w:sz w:val="22"/>
          <w:szCs w:val="22"/>
        </w:rPr>
      </w:pPr>
      <w:r w:rsidRPr="007B5BE8">
        <w:rPr>
          <w:rStyle w:val="PromnnHTML"/>
          <w:b/>
          <w:bCs/>
          <w:i w:val="0"/>
          <w:iCs w:val="0"/>
          <w:color w:val="000000"/>
          <w:sz w:val="22"/>
          <w:szCs w:val="22"/>
        </w:rPr>
        <w:t>f)</w:t>
      </w:r>
      <w:r w:rsidRPr="007B5BE8">
        <w:rPr>
          <w:color w:val="000000"/>
          <w:sz w:val="22"/>
          <w:szCs w:val="22"/>
        </w:rPr>
        <w:t> zhodnocení podmínek pro požární bezpečnost staveb, pro které regulační plán nahrazuje územní rozhodnutí,</w:t>
      </w:r>
    </w:p>
    <w:p w14:paraId="61B4DFB7" w14:textId="77777777" w:rsidR="00DB266D" w:rsidRPr="007B5BE8" w:rsidRDefault="00DB266D" w:rsidP="00DB266D">
      <w:pPr>
        <w:pStyle w:val="l4"/>
        <w:shd w:val="clear" w:color="auto" w:fill="FFFFFF"/>
        <w:spacing w:before="0" w:beforeAutospacing="0" w:after="0" w:afterAutospacing="0"/>
        <w:ind w:left="709" w:hanging="284"/>
        <w:jc w:val="both"/>
        <w:rPr>
          <w:color w:val="000000"/>
          <w:sz w:val="22"/>
          <w:szCs w:val="22"/>
        </w:rPr>
      </w:pPr>
      <w:r w:rsidRPr="007B5BE8">
        <w:rPr>
          <w:rStyle w:val="PromnnHTML"/>
          <w:b/>
          <w:bCs/>
          <w:i w:val="0"/>
          <w:iCs w:val="0"/>
          <w:color w:val="000000"/>
          <w:sz w:val="22"/>
          <w:szCs w:val="22"/>
        </w:rPr>
        <w:t>g)</w:t>
      </w:r>
      <w:r w:rsidRPr="007B5BE8">
        <w:rPr>
          <w:color w:val="000000"/>
          <w:sz w:val="22"/>
          <w:szCs w:val="22"/>
        </w:rPr>
        <w:t> u změny regulačního plánu text s vyznačením změn.</w:t>
      </w:r>
    </w:p>
    <w:p w14:paraId="72F76604" w14:textId="77777777" w:rsidR="00916FAC" w:rsidRPr="007B5BE8" w:rsidRDefault="005E7017" w:rsidP="005E7017">
      <w:pPr>
        <w:pStyle w:val="TextodstavceChar"/>
        <w:tabs>
          <w:tab w:val="clear" w:pos="1440"/>
        </w:tabs>
        <w:spacing w:before="240"/>
        <w:ind w:left="425"/>
        <w:rPr>
          <w:sz w:val="22"/>
          <w:szCs w:val="22"/>
        </w:rPr>
      </w:pPr>
      <w:r w:rsidRPr="007B5BE8">
        <w:rPr>
          <w:sz w:val="22"/>
          <w:szCs w:val="22"/>
        </w:rPr>
        <w:t>G</w:t>
      </w:r>
      <w:r w:rsidR="00916FAC" w:rsidRPr="007B5BE8">
        <w:rPr>
          <w:sz w:val="22"/>
          <w:szCs w:val="22"/>
        </w:rPr>
        <w:t>rafická část odůvodnění regulačního plánu bude obsahovat:</w:t>
      </w:r>
    </w:p>
    <w:p w14:paraId="18118EEF" w14:textId="77777777" w:rsidR="00916FAC" w:rsidRPr="007B5BE8" w:rsidRDefault="00916FAC" w:rsidP="00556420">
      <w:pPr>
        <w:pStyle w:val="Textpsmene"/>
        <w:numPr>
          <w:ilvl w:val="0"/>
          <w:numId w:val="15"/>
        </w:numPr>
        <w:rPr>
          <w:sz w:val="22"/>
          <w:szCs w:val="22"/>
        </w:rPr>
      </w:pPr>
      <w:r w:rsidRPr="007B5BE8">
        <w:rPr>
          <w:sz w:val="22"/>
          <w:szCs w:val="22"/>
        </w:rPr>
        <w:t>koordinační výkres,</w:t>
      </w:r>
    </w:p>
    <w:p w14:paraId="74A51474" w14:textId="77777777" w:rsidR="00916FAC" w:rsidRPr="007B5BE8" w:rsidRDefault="00916FAC" w:rsidP="00556420">
      <w:pPr>
        <w:pStyle w:val="Textpsmene"/>
        <w:numPr>
          <w:ilvl w:val="0"/>
          <w:numId w:val="15"/>
        </w:numPr>
        <w:rPr>
          <w:sz w:val="22"/>
          <w:szCs w:val="22"/>
        </w:rPr>
      </w:pPr>
      <w:r w:rsidRPr="007B5BE8">
        <w:rPr>
          <w:sz w:val="22"/>
          <w:szCs w:val="22"/>
        </w:rPr>
        <w:t>výkres širších vztahů, dokumentující vazby na sousední území,</w:t>
      </w:r>
    </w:p>
    <w:p w14:paraId="7C0E97BB" w14:textId="77777777" w:rsidR="00916FAC" w:rsidRPr="007B5BE8" w:rsidRDefault="00916FAC" w:rsidP="00556420">
      <w:pPr>
        <w:pStyle w:val="Textpsmene"/>
        <w:numPr>
          <w:ilvl w:val="0"/>
          <w:numId w:val="15"/>
        </w:numPr>
        <w:rPr>
          <w:sz w:val="22"/>
          <w:szCs w:val="22"/>
        </w:rPr>
      </w:pPr>
      <w:r w:rsidRPr="007B5BE8">
        <w:rPr>
          <w:sz w:val="22"/>
          <w:szCs w:val="22"/>
        </w:rPr>
        <w:t>výkres předpokládaných záborů půdního fondu.</w:t>
      </w:r>
    </w:p>
    <w:p w14:paraId="56DFC8DC" w14:textId="77777777" w:rsidR="004E2157" w:rsidRPr="007B5BE8" w:rsidRDefault="004E2157">
      <w:pPr>
        <w:rPr>
          <w:i/>
        </w:rPr>
      </w:pPr>
    </w:p>
    <w:p w14:paraId="6229775D" w14:textId="77777777" w:rsidR="00DF3651" w:rsidRPr="007B5BE8" w:rsidRDefault="00DF3651" w:rsidP="00725264">
      <w:pPr>
        <w:pStyle w:val="Nadpis2"/>
      </w:pPr>
      <w:bookmarkStart w:id="116" w:name="_Toc517101682"/>
      <w:r w:rsidRPr="007B5BE8">
        <w:t>STANOVENÍ POŘADÍ ZMĚN VYUŽITÍ ÚZEMÍ (ETAPIZACE)</w:t>
      </w:r>
      <w:bookmarkEnd w:id="116"/>
    </w:p>
    <w:p w14:paraId="6BD503A6" w14:textId="77777777" w:rsidR="00C9157A" w:rsidRPr="007B5BE8" w:rsidRDefault="0035106F" w:rsidP="0035106F">
      <w:r w:rsidRPr="007B5BE8">
        <w:t xml:space="preserve">Územní plán </w:t>
      </w:r>
      <w:r w:rsidR="00C9157A" w:rsidRPr="007B5BE8">
        <w:t>Olbramovice ne</w:t>
      </w:r>
      <w:r w:rsidRPr="007B5BE8">
        <w:t>stanovuje pro zastavitelné plochy, plochy přestavby a plochy změn v</w:t>
      </w:r>
      <w:r w:rsidR="00C9157A" w:rsidRPr="007B5BE8">
        <w:t> </w:t>
      </w:r>
      <w:r w:rsidRPr="007B5BE8">
        <w:t>krajině</w:t>
      </w:r>
      <w:r w:rsidR="00C9157A" w:rsidRPr="007B5BE8">
        <w:t xml:space="preserve"> pořadí změn využití území.</w:t>
      </w:r>
    </w:p>
    <w:p w14:paraId="65F9E17A" w14:textId="77777777" w:rsidR="004455A2" w:rsidRPr="007B5BE8" w:rsidRDefault="004455A2" w:rsidP="00C9157A">
      <w:r w:rsidRPr="007B5BE8">
        <w:t xml:space="preserve">Pro </w:t>
      </w:r>
      <w:r w:rsidR="00C9157A" w:rsidRPr="007B5BE8">
        <w:t>všechny zastavitelné plochy bydlení, občanského vybavení, plochy smíšené obytné, plochy smíšené výrobní a plochy výroby a skladování ale</w:t>
      </w:r>
      <w:r w:rsidR="00F21483" w:rsidRPr="007B5BE8">
        <w:t xml:space="preserve"> </w:t>
      </w:r>
      <w:r w:rsidRPr="007B5BE8">
        <w:t>platí z hlediska pořadí změn využití zásada, že v první fázi má být vybudována veřejná infrastruktura a až ve druhé fázi stav</w:t>
      </w:r>
      <w:r w:rsidR="00C9157A" w:rsidRPr="007B5BE8">
        <w:t>ba samotných nadzemních objektů.</w:t>
      </w:r>
    </w:p>
    <w:p w14:paraId="3E4BEDFF" w14:textId="77777777" w:rsidR="007E584D" w:rsidRPr="007B5BE8" w:rsidRDefault="007E584D">
      <w:pPr>
        <w:rPr>
          <w:i/>
        </w:rPr>
      </w:pPr>
    </w:p>
    <w:p w14:paraId="01F61FF7" w14:textId="77777777" w:rsidR="00C07854" w:rsidRPr="007B5BE8" w:rsidRDefault="00C07854" w:rsidP="00725264">
      <w:pPr>
        <w:pStyle w:val="Nadpis2"/>
      </w:pPr>
      <w:bookmarkStart w:id="117" w:name="_Toc159228304"/>
      <w:bookmarkStart w:id="118" w:name="_Toc159383182"/>
      <w:bookmarkStart w:id="119" w:name="_Toc517101683"/>
      <w:r w:rsidRPr="007B5BE8">
        <w:t>VYMEZENÍ ARCHITEKTONICKY NEBO URBANISTICKY VÝZNAMNÝCH STAVEB</w:t>
      </w:r>
      <w:bookmarkEnd w:id="117"/>
      <w:bookmarkEnd w:id="118"/>
      <w:bookmarkEnd w:id="119"/>
    </w:p>
    <w:p w14:paraId="5A34EF6A" w14:textId="77777777" w:rsidR="00C90D9A" w:rsidRPr="007B5BE8" w:rsidRDefault="00C90D9A" w:rsidP="00C90D9A">
      <w:r w:rsidRPr="007B5BE8">
        <w:t>Pozemní stavby v</w:t>
      </w:r>
      <w:r w:rsidR="006C4337" w:rsidRPr="007B5BE8">
        <w:t> </w:t>
      </w:r>
      <w:r w:rsidRPr="007B5BE8">
        <w:t>krajině</w:t>
      </w:r>
      <w:r w:rsidR="006C4337" w:rsidRPr="007B5BE8">
        <w:t>,</w:t>
      </w:r>
      <w:r w:rsidRPr="007B5BE8">
        <w:t xml:space="preserve"> umístěné v souladu s podmínkami využití jednotlivých ploch</w:t>
      </w:r>
      <w:r w:rsidR="006C4337" w:rsidRPr="007B5BE8">
        <w:t xml:space="preserve"> v krajině (tj. mimo zastavitelné plochy),</w:t>
      </w:r>
      <w:r w:rsidRPr="007B5BE8">
        <w:t xml:space="preserve"> </w:t>
      </w:r>
      <w:r w:rsidR="00C9157A" w:rsidRPr="007B5BE8">
        <w:t>jejichž výška</w:t>
      </w:r>
      <w:r w:rsidRPr="007B5BE8">
        <w:t xml:space="preserve"> od upraveného terénu po římsu </w:t>
      </w:r>
      <w:r w:rsidR="00C9157A" w:rsidRPr="007B5BE8">
        <w:t xml:space="preserve">střechy </w:t>
      </w:r>
      <w:r w:rsidRPr="007B5BE8">
        <w:t>přes</w:t>
      </w:r>
      <w:r w:rsidR="00C9157A" w:rsidRPr="007B5BE8">
        <w:t>áhne</w:t>
      </w:r>
      <w:r w:rsidRPr="007B5BE8">
        <w:t xml:space="preserve"> 5 m, jsou považovány za stavby architektonicky a urbanisticky významné.</w:t>
      </w:r>
    </w:p>
    <w:p w14:paraId="3BD1A78D" w14:textId="77777777" w:rsidR="00010A6D" w:rsidRPr="007B5BE8" w:rsidRDefault="00010A6D" w:rsidP="00010A6D">
      <w:pPr>
        <w:rPr>
          <w:i/>
        </w:rPr>
      </w:pPr>
    </w:p>
    <w:p w14:paraId="7515A83B" w14:textId="77777777" w:rsidR="00320B30" w:rsidRPr="007B5BE8" w:rsidRDefault="00320B30" w:rsidP="00C07854">
      <w:pPr>
        <w:rPr>
          <w:i/>
        </w:rPr>
      </w:pPr>
    </w:p>
    <w:p w14:paraId="5AE3E1BC" w14:textId="77777777" w:rsidR="004E2157" w:rsidRPr="007B5BE8" w:rsidRDefault="004E2157" w:rsidP="00725264">
      <w:pPr>
        <w:pStyle w:val="Nadpis2"/>
      </w:pPr>
      <w:bookmarkStart w:id="120" w:name="_Toc157915642"/>
      <w:bookmarkStart w:id="121" w:name="_Toc517101684"/>
      <w:r w:rsidRPr="007B5BE8">
        <w:t>ÚDAJE O POČTU LISTŮ A VÝKRESŮ ÚZEMNÍHO PLÁNU</w:t>
      </w:r>
      <w:bookmarkEnd w:id="120"/>
      <w:bookmarkEnd w:id="121"/>
      <w:r w:rsidRPr="007B5BE8">
        <w:t xml:space="preserve"> </w:t>
      </w:r>
    </w:p>
    <w:p w14:paraId="7357BE56" w14:textId="77777777" w:rsidR="00E53FF6" w:rsidRPr="007B5BE8" w:rsidRDefault="00E53FF6" w:rsidP="00E53FF6">
      <w:pPr>
        <w:rPr>
          <w:i/>
        </w:rPr>
      </w:pPr>
    </w:p>
    <w:p w14:paraId="082DEFAB" w14:textId="77777777" w:rsidR="00E53FF6" w:rsidRPr="007B5BE8" w:rsidRDefault="00E53FF6" w:rsidP="00E53FF6">
      <w:pPr>
        <w:spacing w:line="360" w:lineRule="auto"/>
        <w:ind w:left="708" w:hanging="708"/>
        <w:rPr>
          <w:caps/>
          <w:szCs w:val="22"/>
        </w:rPr>
      </w:pPr>
      <w:r w:rsidRPr="007B5BE8">
        <w:rPr>
          <w:caps/>
          <w:szCs w:val="22"/>
        </w:rPr>
        <w:t xml:space="preserve">I. ÚZEMNÍ PLÁN </w:t>
      </w:r>
      <w:r w:rsidR="00982F5C" w:rsidRPr="007B5BE8">
        <w:rPr>
          <w:caps/>
          <w:szCs w:val="22"/>
        </w:rPr>
        <w:t>Olbramovice</w:t>
      </w:r>
    </w:p>
    <w:p w14:paraId="65502180" w14:textId="77777777" w:rsidR="00E53FF6" w:rsidRPr="007B5BE8" w:rsidRDefault="00E53FF6" w:rsidP="00E53FF6">
      <w:pPr>
        <w:spacing w:line="360" w:lineRule="auto"/>
        <w:ind w:left="1416" w:hanging="708"/>
        <w:rPr>
          <w:caps/>
          <w:szCs w:val="22"/>
        </w:rPr>
      </w:pPr>
      <w:r w:rsidRPr="007B5BE8">
        <w:rPr>
          <w:caps/>
          <w:szCs w:val="22"/>
        </w:rPr>
        <w:t xml:space="preserve">I.A. Textová </w:t>
      </w:r>
      <w:proofErr w:type="gramStart"/>
      <w:r w:rsidRPr="00450208">
        <w:rPr>
          <w:caps/>
          <w:szCs w:val="22"/>
        </w:rPr>
        <w:t xml:space="preserve">část </w:t>
      </w:r>
      <w:r w:rsidRPr="00450208">
        <w:rPr>
          <w:caps/>
          <w:sz w:val="23"/>
        </w:rPr>
        <w:t xml:space="preserve"> -</w:t>
      </w:r>
      <w:proofErr w:type="gramEnd"/>
      <w:r w:rsidRPr="00450208">
        <w:rPr>
          <w:caps/>
          <w:sz w:val="23"/>
        </w:rPr>
        <w:t xml:space="preserve"> </w:t>
      </w:r>
      <w:r w:rsidR="00680FB8" w:rsidRPr="00450208">
        <w:t>4</w:t>
      </w:r>
      <w:r w:rsidR="00E11C0C" w:rsidRPr="00450208">
        <w:t>6</w:t>
      </w:r>
      <w:r w:rsidRPr="00450208">
        <w:t xml:space="preserve"> stran</w:t>
      </w:r>
    </w:p>
    <w:p w14:paraId="4E22160C" w14:textId="77777777" w:rsidR="00E53FF6" w:rsidRPr="007B5BE8" w:rsidRDefault="00E53FF6" w:rsidP="00E53FF6">
      <w:pPr>
        <w:spacing w:line="360" w:lineRule="auto"/>
        <w:ind w:left="1416" w:hanging="708"/>
        <w:rPr>
          <w:bCs/>
          <w:caps/>
          <w:szCs w:val="22"/>
        </w:rPr>
      </w:pPr>
      <w:r w:rsidRPr="007B5BE8">
        <w:rPr>
          <w:bCs/>
          <w:caps/>
          <w:szCs w:val="22"/>
        </w:rPr>
        <w:t>I.B. GRAFICKÁ část</w:t>
      </w:r>
    </w:p>
    <w:p w14:paraId="0CB4AF71" w14:textId="77777777" w:rsidR="00982F5C" w:rsidRPr="007B5BE8" w:rsidRDefault="00982F5C" w:rsidP="00982F5C">
      <w:pPr>
        <w:pStyle w:val="Zkladntext"/>
        <w:ind w:left="709" w:firstLine="0"/>
        <w:rPr>
          <w:i w:val="0"/>
          <w:szCs w:val="22"/>
        </w:rPr>
      </w:pPr>
      <w:r w:rsidRPr="007B5BE8">
        <w:rPr>
          <w:i w:val="0"/>
          <w:szCs w:val="22"/>
        </w:rPr>
        <w:t xml:space="preserve">I.01 Výkres základního členění území </w:t>
      </w:r>
      <w:r w:rsidRPr="007B5BE8">
        <w:rPr>
          <w:i w:val="0"/>
          <w:szCs w:val="22"/>
        </w:rPr>
        <w:tab/>
      </w:r>
      <w:r w:rsidRPr="007B5BE8">
        <w:rPr>
          <w:i w:val="0"/>
          <w:szCs w:val="22"/>
        </w:rPr>
        <w:tab/>
      </w:r>
      <w:r w:rsidRPr="007B5BE8">
        <w:rPr>
          <w:i w:val="0"/>
          <w:szCs w:val="22"/>
        </w:rPr>
        <w:tab/>
      </w:r>
      <w:r w:rsidRPr="007B5BE8">
        <w:rPr>
          <w:i w:val="0"/>
          <w:szCs w:val="22"/>
        </w:rPr>
        <w:tab/>
      </w:r>
      <w:r w:rsidRPr="007B5BE8">
        <w:rPr>
          <w:i w:val="0"/>
          <w:szCs w:val="22"/>
        </w:rPr>
        <w:tab/>
      </w:r>
      <w:proofErr w:type="gramStart"/>
      <w:r w:rsidRPr="007B5BE8">
        <w:rPr>
          <w:i w:val="0"/>
          <w:szCs w:val="22"/>
        </w:rPr>
        <w:t>1 :</w:t>
      </w:r>
      <w:proofErr w:type="gramEnd"/>
      <w:r w:rsidRPr="007B5BE8">
        <w:rPr>
          <w:i w:val="0"/>
          <w:szCs w:val="22"/>
        </w:rPr>
        <w:t xml:space="preserve"> 5.000  1x</w:t>
      </w:r>
    </w:p>
    <w:p w14:paraId="0ABB36CE" w14:textId="77777777" w:rsidR="00982F5C" w:rsidRPr="007B5BE8" w:rsidRDefault="00982F5C" w:rsidP="00982F5C">
      <w:pPr>
        <w:pStyle w:val="Zkladntext"/>
        <w:ind w:left="709" w:firstLine="0"/>
        <w:jc w:val="left"/>
        <w:rPr>
          <w:i w:val="0"/>
          <w:szCs w:val="22"/>
        </w:rPr>
      </w:pPr>
      <w:r w:rsidRPr="007B5BE8">
        <w:rPr>
          <w:i w:val="0"/>
        </w:rPr>
        <w:t>I.02 Hlavní výkres</w:t>
      </w:r>
      <w:r w:rsidRPr="007B5BE8">
        <w:rPr>
          <w:i w:val="0"/>
          <w:szCs w:val="22"/>
        </w:rPr>
        <w:tab/>
      </w:r>
      <w:r w:rsidRPr="007B5BE8">
        <w:rPr>
          <w:i w:val="0"/>
          <w:szCs w:val="22"/>
        </w:rPr>
        <w:tab/>
      </w:r>
      <w:r w:rsidRPr="007B5BE8">
        <w:rPr>
          <w:i w:val="0"/>
          <w:szCs w:val="22"/>
        </w:rPr>
        <w:tab/>
      </w:r>
      <w:r w:rsidRPr="007B5BE8">
        <w:rPr>
          <w:i w:val="0"/>
          <w:szCs w:val="22"/>
        </w:rPr>
        <w:tab/>
      </w:r>
      <w:r w:rsidRPr="007B5BE8">
        <w:rPr>
          <w:i w:val="0"/>
          <w:szCs w:val="22"/>
        </w:rPr>
        <w:tab/>
      </w:r>
      <w:r w:rsidRPr="007B5BE8">
        <w:rPr>
          <w:i w:val="0"/>
          <w:szCs w:val="22"/>
        </w:rPr>
        <w:tab/>
      </w:r>
      <w:r w:rsidRPr="007B5BE8">
        <w:rPr>
          <w:i w:val="0"/>
          <w:szCs w:val="22"/>
        </w:rPr>
        <w:tab/>
      </w:r>
      <w:proofErr w:type="gramStart"/>
      <w:r w:rsidRPr="007B5BE8">
        <w:rPr>
          <w:i w:val="0"/>
          <w:szCs w:val="22"/>
        </w:rPr>
        <w:t>1 :</w:t>
      </w:r>
      <w:proofErr w:type="gramEnd"/>
      <w:r w:rsidRPr="007B5BE8">
        <w:rPr>
          <w:i w:val="0"/>
          <w:szCs w:val="22"/>
        </w:rPr>
        <w:t xml:space="preserve"> 5.000   1x</w:t>
      </w:r>
    </w:p>
    <w:p w14:paraId="4B322B84" w14:textId="77777777" w:rsidR="00A52099" w:rsidRPr="007B5BE8" w:rsidRDefault="00A52099" w:rsidP="00A52099">
      <w:pPr>
        <w:pStyle w:val="Zkladntext"/>
        <w:spacing w:line="240" w:lineRule="atLeast"/>
        <w:ind w:left="709" w:firstLine="0"/>
        <w:jc w:val="left"/>
        <w:rPr>
          <w:i w:val="0"/>
          <w:szCs w:val="22"/>
        </w:rPr>
      </w:pPr>
      <w:r w:rsidRPr="007B5BE8">
        <w:rPr>
          <w:i w:val="0"/>
        </w:rPr>
        <w:t xml:space="preserve">I.03 Výkres veřejně prospěšných staveb, opatření a asanací      </w:t>
      </w:r>
      <w:r w:rsidRPr="007B5BE8">
        <w:rPr>
          <w:i w:val="0"/>
        </w:rPr>
        <w:tab/>
      </w:r>
      <w:r w:rsidRPr="007B5BE8">
        <w:rPr>
          <w:i w:val="0"/>
        </w:rPr>
        <w:tab/>
      </w:r>
      <w:proofErr w:type="gramStart"/>
      <w:r w:rsidRPr="007B5BE8">
        <w:rPr>
          <w:i w:val="0"/>
        </w:rPr>
        <w:t>1 :</w:t>
      </w:r>
      <w:proofErr w:type="gramEnd"/>
      <w:r w:rsidRPr="007B5BE8">
        <w:rPr>
          <w:i w:val="0"/>
        </w:rPr>
        <w:t xml:space="preserve"> 5.000</w:t>
      </w:r>
      <w:r w:rsidRPr="007B5BE8">
        <w:rPr>
          <w:i w:val="0"/>
          <w:szCs w:val="22"/>
        </w:rPr>
        <w:t xml:space="preserve">   1x</w:t>
      </w:r>
    </w:p>
    <w:p w14:paraId="5EBC4702" w14:textId="77777777" w:rsidR="00982F5C" w:rsidRPr="007B5BE8" w:rsidRDefault="00982F5C" w:rsidP="00982F5C">
      <w:pPr>
        <w:pStyle w:val="Zkladntext"/>
        <w:spacing w:line="240" w:lineRule="atLeast"/>
        <w:ind w:left="709" w:firstLine="0"/>
        <w:jc w:val="left"/>
        <w:rPr>
          <w:i w:val="0"/>
          <w:szCs w:val="22"/>
        </w:rPr>
      </w:pPr>
      <w:r w:rsidRPr="007B5BE8">
        <w:rPr>
          <w:i w:val="0"/>
        </w:rPr>
        <w:t>I.0</w:t>
      </w:r>
      <w:r w:rsidR="00A52099" w:rsidRPr="007B5BE8">
        <w:rPr>
          <w:i w:val="0"/>
        </w:rPr>
        <w:t>4</w:t>
      </w:r>
      <w:r w:rsidRPr="007B5BE8">
        <w:rPr>
          <w:i w:val="0"/>
        </w:rPr>
        <w:t xml:space="preserve"> Výkres technické infrastruktury - </w:t>
      </w:r>
      <w:r w:rsidRPr="007B5BE8">
        <w:rPr>
          <w:i w:val="0"/>
          <w:szCs w:val="22"/>
        </w:rPr>
        <w:t>vodní hospodářství</w:t>
      </w:r>
      <w:r w:rsidRPr="007B5BE8">
        <w:rPr>
          <w:i w:val="0"/>
          <w:szCs w:val="22"/>
        </w:rPr>
        <w:tab/>
      </w:r>
      <w:r w:rsidRPr="007B5BE8">
        <w:rPr>
          <w:i w:val="0"/>
          <w:szCs w:val="22"/>
        </w:rPr>
        <w:tab/>
      </w:r>
      <w:proofErr w:type="gramStart"/>
      <w:r w:rsidRPr="007B5BE8">
        <w:rPr>
          <w:i w:val="0"/>
          <w:szCs w:val="22"/>
        </w:rPr>
        <w:t>1 :</w:t>
      </w:r>
      <w:proofErr w:type="gramEnd"/>
      <w:r w:rsidRPr="007B5BE8">
        <w:rPr>
          <w:i w:val="0"/>
          <w:szCs w:val="22"/>
        </w:rPr>
        <w:t xml:space="preserve"> 5.000   1x</w:t>
      </w:r>
    </w:p>
    <w:p w14:paraId="77FD12AE" w14:textId="77777777" w:rsidR="00982F5C" w:rsidRPr="007B5BE8" w:rsidRDefault="00982F5C" w:rsidP="00982F5C">
      <w:pPr>
        <w:pStyle w:val="Zkladntext"/>
        <w:spacing w:line="240" w:lineRule="atLeast"/>
        <w:ind w:left="709" w:firstLine="0"/>
        <w:rPr>
          <w:i w:val="0"/>
          <w:szCs w:val="22"/>
        </w:rPr>
      </w:pPr>
      <w:r w:rsidRPr="007B5BE8">
        <w:rPr>
          <w:i w:val="0"/>
          <w:szCs w:val="22"/>
        </w:rPr>
        <w:t>I.0</w:t>
      </w:r>
      <w:r w:rsidR="00A52099" w:rsidRPr="007B5BE8">
        <w:rPr>
          <w:i w:val="0"/>
          <w:szCs w:val="22"/>
        </w:rPr>
        <w:t>5</w:t>
      </w:r>
      <w:r w:rsidRPr="007B5BE8">
        <w:rPr>
          <w:i w:val="0"/>
          <w:szCs w:val="22"/>
        </w:rPr>
        <w:t xml:space="preserve"> </w:t>
      </w:r>
      <w:r w:rsidRPr="007B5BE8">
        <w:rPr>
          <w:i w:val="0"/>
        </w:rPr>
        <w:t xml:space="preserve">Výkres technické infrastruktury - </w:t>
      </w:r>
      <w:r w:rsidRPr="007B5BE8">
        <w:rPr>
          <w:i w:val="0"/>
          <w:szCs w:val="22"/>
        </w:rPr>
        <w:t>energetika a spoje</w:t>
      </w:r>
      <w:r w:rsidRPr="007B5BE8">
        <w:rPr>
          <w:i w:val="0"/>
          <w:szCs w:val="22"/>
        </w:rPr>
        <w:tab/>
      </w:r>
      <w:r w:rsidRPr="007B5BE8">
        <w:rPr>
          <w:i w:val="0"/>
          <w:szCs w:val="22"/>
        </w:rPr>
        <w:tab/>
      </w:r>
      <w:proofErr w:type="gramStart"/>
      <w:r w:rsidRPr="007B5BE8">
        <w:rPr>
          <w:i w:val="0"/>
          <w:szCs w:val="22"/>
        </w:rPr>
        <w:t>1 :</w:t>
      </w:r>
      <w:proofErr w:type="gramEnd"/>
      <w:r w:rsidRPr="007B5BE8">
        <w:rPr>
          <w:i w:val="0"/>
          <w:szCs w:val="22"/>
        </w:rPr>
        <w:t xml:space="preserve"> 5.000  1x</w:t>
      </w:r>
    </w:p>
    <w:sectPr w:rsidR="00982F5C" w:rsidRPr="007B5BE8">
      <w:footerReference w:type="default" r:id="rId19"/>
      <w:pgSz w:w="11907" w:h="16840" w:code="9"/>
      <w:pgMar w:top="1304" w:right="1107" w:bottom="1219" w:left="1418" w:header="708" w:footer="96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BE95D" w14:textId="77777777" w:rsidR="00540BF6" w:rsidRDefault="00540BF6">
      <w:r>
        <w:separator/>
      </w:r>
    </w:p>
  </w:endnote>
  <w:endnote w:type="continuationSeparator" w:id="0">
    <w:p w14:paraId="4A85FD11" w14:textId="77777777" w:rsidR="00540BF6" w:rsidRDefault="00540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E85C6" w14:textId="77777777" w:rsidR="007E4A36" w:rsidRDefault="007E4A36">
    <w:pPr>
      <w:pStyle w:val="Zpat"/>
    </w:pPr>
  </w:p>
  <w:tbl>
    <w:tblPr>
      <w:tblW w:w="0" w:type="auto"/>
      <w:tblBorders>
        <w:top w:val="double" w:sz="6" w:space="0" w:color="auto"/>
        <w:bottom w:val="double" w:sz="6" w:space="0" w:color="auto"/>
      </w:tblBorders>
      <w:tblCellMar>
        <w:left w:w="70" w:type="dxa"/>
        <w:right w:w="70" w:type="dxa"/>
      </w:tblCellMar>
      <w:tblLook w:val="0000" w:firstRow="0" w:lastRow="0" w:firstColumn="0" w:lastColumn="0" w:noHBand="0" w:noVBand="0"/>
    </w:tblPr>
    <w:tblGrid>
      <w:gridCol w:w="2098"/>
      <w:gridCol w:w="3912"/>
      <w:gridCol w:w="3420"/>
    </w:tblGrid>
    <w:tr w:rsidR="007E4A36" w14:paraId="41133857" w14:textId="77777777">
      <w:trPr>
        <w:trHeight w:val="599"/>
      </w:trPr>
      <w:tc>
        <w:tcPr>
          <w:tcW w:w="2098" w:type="dxa"/>
        </w:tcPr>
        <w:p w14:paraId="59CEF21E" w14:textId="77777777" w:rsidR="007E4A36" w:rsidRDefault="007E4A36">
          <w:pPr>
            <w:pStyle w:val="Neodsazen"/>
            <w:rPr>
              <w:sz w:val="10"/>
              <w:szCs w:val="10"/>
            </w:rPr>
          </w:pPr>
        </w:p>
        <w:p w14:paraId="732B4608" w14:textId="1E4131D3" w:rsidR="007E4A36" w:rsidRDefault="007E4A36">
          <w:pPr>
            <w:pStyle w:val="Neodsazen"/>
          </w:pPr>
        </w:p>
      </w:tc>
      <w:tc>
        <w:tcPr>
          <w:tcW w:w="3912" w:type="dxa"/>
        </w:tcPr>
        <w:p w14:paraId="5113B9F4" w14:textId="46213E00" w:rsidR="007E4A36" w:rsidRDefault="007E4A36">
          <w:pPr>
            <w:pStyle w:val="Neodsazen"/>
            <w:rPr>
              <w:sz w:val="20"/>
            </w:rPr>
          </w:pPr>
        </w:p>
      </w:tc>
      <w:tc>
        <w:tcPr>
          <w:tcW w:w="3420" w:type="dxa"/>
        </w:tcPr>
        <w:p w14:paraId="7CD1AE03" w14:textId="77777777" w:rsidR="007E4A36" w:rsidRDefault="007E4A36">
          <w:pPr>
            <w:pStyle w:val="Neodsazen"/>
            <w:jc w:val="right"/>
            <w:rPr>
              <w:sz w:val="20"/>
            </w:rPr>
          </w:pPr>
          <w:r>
            <w:rPr>
              <w:sz w:val="20"/>
            </w:rPr>
            <w:t>ÚP OLBRAMOVICE</w:t>
          </w:r>
        </w:p>
        <w:p w14:paraId="130DAA45" w14:textId="77777777" w:rsidR="007E4A36" w:rsidRDefault="007E4A36">
          <w:pPr>
            <w:pStyle w:val="Neodsazen"/>
            <w:jc w:val="right"/>
            <w:rPr>
              <w:sz w:val="20"/>
            </w:rPr>
          </w:pPr>
          <w:r>
            <w:rPr>
              <w:sz w:val="20"/>
            </w:rPr>
            <w:t>Textová část</w:t>
          </w:r>
        </w:p>
        <w:p w14:paraId="0E49D23D" w14:textId="77777777" w:rsidR="007E4A36" w:rsidRDefault="007E4A36">
          <w:pPr>
            <w:pStyle w:val="Neodsazen"/>
            <w:jc w:val="right"/>
            <w:rPr>
              <w:sz w:val="20"/>
            </w:rPr>
          </w:pPr>
          <w:r>
            <w:rPr>
              <w:sz w:val="20"/>
            </w:rPr>
            <w:t xml:space="preserve">Strana: </w:t>
          </w:r>
          <w:r>
            <w:rPr>
              <w:rStyle w:val="slostrnky"/>
              <w:b/>
            </w:rPr>
            <w:fldChar w:fldCharType="begin"/>
          </w:r>
          <w:r>
            <w:rPr>
              <w:rStyle w:val="slostrnky"/>
              <w:b/>
            </w:rPr>
            <w:instrText xml:space="preserve"> PAGE </w:instrText>
          </w:r>
          <w:r>
            <w:rPr>
              <w:rStyle w:val="slostrnky"/>
              <w:b/>
            </w:rPr>
            <w:fldChar w:fldCharType="separate"/>
          </w:r>
          <w:r>
            <w:rPr>
              <w:rStyle w:val="slostrnky"/>
              <w:b/>
              <w:noProof/>
            </w:rPr>
            <w:t>46</w:t>
          </w:r>
          <w:r>
            <w:rPr>
              <w:rStyle w:val="slostrnky"/>
              <w:b/>
            </w:rPr>
            <w:fldChar w:fldCharType="end"/>
          </w:r>
        </w:p>
      </w:tc>
    </w:tr>
  </w:tbl>
  <w:p w14:paraId="196534B4" w14:textId="77777777" w:rsidR="007E4A36" w:rsidRDefault="007E4A36">
    <w:pPr>
      <w:pStyle w:val="Zpat"/>
    </w:pPr>
  </w:p>
  <w:p w14:paraId="5AA3A1B9" w14:textId="77777777" w:rsidR="007E4A36" w:rsidRDefault="007E4A3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F60A5" w14:textId="77777777" w:rsidR="00540BF6" w:rsidRDefault="00540BF6">
      <w:r>
        <w:separator/>
      </w:r>
    </w:p>
  </w:footnote>
  <w:footnote w:type="continuationSeparator" w:id="0">
    <w:p w14:paraId="05615D6F" w14:textId="77777777" w:rsidR="00540BF6" w:rsidRDefault="00540BF6">
      <w:r>
        <w:continuationSeparator/>
      </w:r>
    </w:p>
  </w:footnote>
  <w:footnote w:id="1">
    <w:p w14:paraId="1D442FF7" w14:textId="77777777" w:rsidR="007E4A36" w:rsidRDefault="007E4A36" w:rsidP="00EA11CB">
      <w:pPr>
        <w:pStyle w:val="Textpoznpodarou"/>
      </w:pPr>
      <w:r>
        <w:rPr>
          <w:rStyle w:val="Znakapoznpodarou"/>
        </w:rPr>
        <w:t>3)</w:t>
      </w:r>
      <w:r>
        <w:t xml:space="preserve"> </w:t>
      </w:r>
      <w:r>
        <w:tab/>
      </w:r>
      <w:r w:rsidRPr="007D7162">
        <w:t>Zákon č. 13/1997 Sb., o pozemních komunikacích, ve znění pozdějších předpisů.</w:t>
      </w:r>
    </w:p>
  </w:footnote>
  <w:footnote w:id="2">
    <w:p w14:paraId="5BF0E87A" w14:textId="77777777" w:rsidR="007E4A36" w:rsidRDefault="007E4A36" w:rsidP="004C74BF">
      <w:pPr>
        <w:pStyle w:val="Textpoznpodarou"/>
      </w:pPr>
      <w:r>
        <w:rPr>
          <w:rStyle w:val="Znakapoznpodarou"/>
        </w:rPr>
        <w:t>4)</w:t>
      </w:r>
      <w:r>
        <w:t xml:space="preserve"> </w:t>
      </w:r>
      <w:r>
        <w:tab/>
      </w:r>
      <w:r w:rsidRPr="007D7162">
        <w:t>Zákon č. 266/1994 Sb., o drahách, ve znění pozdějších předpisů.</w:t>
      </w:r>
    </w:p>
  </w:footnote>
  <w:footnote w:id="3">
    <w:p w14:paraId="441370AE" w14:textId="77777777" w:rsidR="007E4A36" w:rsidRPr="00D06945" w:rsidRDefault="007E4A36" w:rsidP="00B01903">
      <w:pPr>
        <w:pStyle w:val="Textpoznpodarou"/>
      </w:pPr>
      <w:r>
        <w:rPr>
          <w:rStyle w:val="Znakapoznpodarou"/>
        </w:rPr>
        <w:t>7)</w:t>
      </w:r>
      <w:r>
        <w:t xml:space="preserve"> </w:t>
      </w:r>
      <w:r>
        <w:tab/>
      </w:r>
      <w:r w:rsidRPr="00D06945">
        <w:t>§ 1 zákona č. 334/1992 Sb., o ochraně zemědělského půdního fondu, ve znění pozdějších předpisů.</w:t>
      </w:r>
    </w:p>
  </w:footnote>
  <w:footnote w:id="4">
    <w:p w14:paraId="38D68D51" w14:textId="77777777" w:rsidR="007E4A36" w:rsidRDefault="007E4A36" w:rsidP="004375E8">
      <w:pPr>
        <w:pStyle w:val="Textpoznpodarou"/>
      </w:pPr>
      <w:r>
        <w:rPr>
          <w:rStyle w:val="Znakapoznpodarou"/>
        </w:rPr>
        <w:t>6)</w:t>
      </w:r>
      <w:r>
        <w:t xml:space="preserve"> </w:t>
      </w:r>
      <w:r>
        <w:tab/>
        <w:t>Zákon č. 254/2001 Sb., o vodách a o změně některých zákonů (vodní zákon), ve znění pozdějších předpisů.</w:t>
      </w:r>
    </w:p>
  </w:footnote>
  <w:footnote w:id="5">
    <w:p w14:paraId="19F8288E" w14:textId="77777777" w:rsidR="007E4A36" w:rsidRPr="00E9720C" w:rsidRDefault="007E4A36" w:rsidP="007478C7">
      <w:pPr>
        <w:pStyle w:val="Textpoznpodarou"/>
      </w:pPr>
      <w:r>
        <w:rPr>
          <w:rStyle w:val="Znakapoznpodarou"/>
        </w:rPr>
        <w:t>11)</w:t>
      </w:r>
      <w:r>
        <w:t xml:space="preserve"> </w:t>
      </w:r>
      <w:r>
        <w:tab/>
      </w:r>
      <w:r w:rsidRPr="00E9720C">
        <w:t>§ 1 vyhlášky č. 395/1992 Sb., kterou se provádějí některá ustanovení zákona č. 114/1992 Sb., ve znění pozdějších předpisů.</w:t>
      </w:r>
    </w:p>
  </w:footnote>
  <w:footnote w:id="6">
    <w:p w14:paraId="6038980A" w14:textId="77777777" w:rsidR="007E4A36" w:rsidRDefault="007E4A36" w:rsidP="007478C7">
      <w:pPr>
        <w:pStyle w:val="Textpoznpodarou"/>
      </w:pPr>
      <w:r>
        <w:rPr>
          <w:rStyle w:val="Znakapoznpodarou"/>
        </w:rPr>
        <w:t>9)</w:t>
      </w:r>
      <w:r>
        <w:t xml:space="preserve"> </w:t>
      </w:r>
      <w:r>
        <w:tab/>
        <w:t>§ 3 zákona č. 289/1995 Sb.</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3"/>
    <w:lvl w:ilvl="0">
      <w:start w:val="1"/>
      <w:numFmt w:val="bullet"/>
      <w:lvlText w:val=""/>
      <w:lvlJc w:val="left"/>
      <w:pPr>
        <w:tabs>
          <w:tab w:val="num" w:pos="0"/>
        </w:tabs>
        <w:ind w:left="360" w:hanging="360"/>
      </w:pPr>
      <w:rPr>
        <w:rFonts w:ascii="Symbol" w:hAnsi="Symbol" w:cs="Symbol"/>
      </w:rPr>
    </w:lvl>
  </w:abstractNum>
  <w:abstractNum w:abstractNumId="1" w15:restartNumberingAfterBreak="0">
    <w:nsid w:val="00000010"/>
    <w:multiLevelType w:val="singleLevel"/>
    <w:tmpl w:val="00000010"/>
    <w:name w:val="WW8Num18"/>
    <w:lvl w:ilvl="0">
      <w:start w:val="1"/>
      <w:numFmt w:val="decimal"/>
      <w:lvlText w:val="%1."/>
      <w:lvlJc w:val="left"/>
      <w:pPr>
        <w:tabs>
          <w:tab w:val="num" w:pos="360"/>
        </w:tabs>
        <w:ind w:left="360" w:hanging="360"/>
      </w:pPr>
      <w:rPr>
        <w:b w:val="0"/>
        <w:bCs/>
        <w:szCs w:val="22"/>
      </w:rPr>
    </w:lvl>
  </w:abstractNum>
  <w:abstractNum w:abstractNumId="2" w15:restartNumberingAfterBreak="0">
    <w:nsid w:val="0000001D"/>
    <w:multiLevelType w:val="singleLevel"/>
    <w:tmpl w:val="0000001D"/>
    <w:name w:val="WW8Num28"/>
    <w:lvl w:ilvl="0">
      <w:start w:val="4"/>
      <w:numFmt w:val="bullet"/>
      <w:lvlText w:val="-"/>
      <w:lvlJc w:val="left"/>
      <w:pPr>
        <w:tabs>
          <w:tab w:val="num" w:pos="720"/>
        </w:tabs>
        <w:ind w:left="720" w:hanging="360"/>
      </w:pPr>
      <w:rPr>
        <w:rFonts w:ascii="Times New Roman" w:hAnsi="Times New Roman" w:cs="Times New Roman"/>
        <w:szCs w:val="24"/>
      </w:rPr>
    </w:lvl>
  </w:abstractNum>
  <w:abstractNum w:abstractNumId="3" w15:restartNumberingAfterBreak="0">
    <w:nsid w:val="01071F67"/>
    <w:multiLevelType w:val="hybridMultilevel"/>
    <w:tmpl w:val="B24ED6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0207057F"/>
    <w:multiLevelType w:val="multilevel"/>
    <w:tmpl w:val="A0F0A1F6"/>
    <w:lvl w:ilvl="0">
      <w:start w:val="1"/>
      <w:numFmt w:val="upperLetter"/>
      <w:lvlText w:val="%1."/>
      <w:lvlJc w:val="left"/>
      <w:pPr>
        <w:tabs>
          <w:tab w:val="num" w:pos="-4361"/>
        </w:tabs>
        <w:ind w:left="0" w:firstLine="0"/>
      </w:pPr>
      <w:rPr>
        <w:rFonts w:ascii="Times New Roman" w:hAnsi="Times New Roman" w:hint="default"/>
        <w:b/>
        <w:i w:val="0"/>
        <w:sz w:val="32"/>
      </w:rPr>
    </w:lvl>
    <w:lvl w:ilvl="1">
      <w:start w:val="1"/>
      <w:numFmt w:val="decimal"/>
      <w:lvlText w:val="%1.%2."/>
      <w:lvlJc w:val="left"/>
      <w:pPr>
        <w:tabs>
          <w:tab w:val="num" w:pos="567"/>
        </w:tabs>
        <w:ind w:left="0" w:firstLine="0"/>
      </w:pPr>
      <w:rPr>
        <w:rFonts w:hint="default"/>
      </w:rPr>
    </w:lvl>
    <w:lvl w:ilvl="2">
      <w:start w:val="1"/>
      <w:numFmt w:val="decimal"/>
      <w:pStyle w:val="Nadpis3b"/>
      <w:suff w:val="space"/>
      <w:lvlText w:val="%1.%2.%3."/>
      <w:lvlJc w:val="left"/>
      <w:pPr>
        <w:ind w:left="719" w:hanging="504"/>
      </w:pPr>
      <w:rPr>
        <w:rFonts w:hint="default"/>
      </w:rPr>
    </w:lvl>
    <w:lvl w:ilvl="3">
      <w:start w:val="1"/>
      <w:numFmt w:val="decimal"/>
      <w:lvlText w:val="I.%2.%3.%4."/>
      <w:lvlJc w:val="left"/>
      <w:pPr>
        <w:tabs>
          <w:tab w:val="num" w:pos="-2845"/>
        </w:tabs>
        <w:ind w:left="-2917" w:hanging="648"/>
      </w:pPr>
      <w:rPr>
        <w:rFonts w:hint="default"/>
      </w:rPr>
    </w:lvl>
    <w:lvl w:ilvl="4">
      <w:start w:val="1"/>
      <w:numFmt w:val="decimal"/>
      <w:lvlText w:val="I.%2.%3.%4.%5."/>
      <w:lvlJc w:val="left"/>
      <w:pPr>
        <w:tabs>
          <w:tab w:val="num" w:pos="-2125"/>
        </w:tabs>
        <w:ind w:left="-2413" w:hanging="792"/>
      </w:pPr>
      <w:rPr>
        <w:rFonts w:hint="default"/>
      </w:rPr>
    </w:lvl>
    <w:lvl w:ilvl="5">
      <w:start w:val="1"/>
      <w:numFmt w:val="decimal"/>
      <w:lvlText w:val="%1.%2.%3.%4.%5.%6."/>
      <w:lvlJc w:val="left"/>
      <w:pPr>
        <w:tabs>
          <w:tab w:val="num" w:pos="-1765"/>
        </w:tabs>
        <w:ind w:left="-1909" w:hanging="936"/>
      </w:pPr>
      <w:rPr>
        <w:rFonts w:hint="default"/>
      </w:rPr>
    </w:lvl>
    <w:lvl w:ilvl="6">
      <w:start w:val="1"/>
      <w:numFmt w:val="decimal"/>
      <w:lvlText w:val="%1.%2.%3.%4.%5.%6.%7."/>
      <w:lvlJc w:val="left"/>
      <w:pPr>
        <w:tabs>
          <w:tab w:val="num" w:pos="-1045"/>
        </w:tabs>
        <w:ind w:left="-1405" w:hanging="1080"/>
      </w:pPr>
      <w:rPr>
        <w:rFonts w:hint="default"/>
      </w:rPr>
    </w:lvl>
    <w:lvl w:ilvl="7">
      <w:start w:val="1"/>
      <w:numFmt w:val="decimal"/>
      <w:lvlText w:val="%1.%2.%3.%4.%5.%6.%7.%8."/>
      <w:lvlJc w:val="left"/>
      <w:pPr>
        <w:tabs>
          <w:tab w:val="num" w:pos="-685"/>
        </w:tabs>
        <w:ind w:left="-901" w:hanging="1224"/>
      </w:pPr>
      <w:rPr>
        <w:rFonts w:hint="default"/>
      </w:rPr>
    </w:lvl>
    <w:lvl w:ilvl="8">
      <w:start w:val="1"/>
      <w:numFmt w:val="decimal"/>
      <w:lvlText w:val="%1.%2.%3.%4.%5.%6.%7.%8.%9."/>
      <w:lvlJc w:val="left"/>
      <w:pPr>
        <w:tabs>
          <w:tab w:val="num" w:pos="35"/>
        </w:tabs>
        <w:ind w:left="-325" w:hanging="1440"/>
      </w:pPr>
      <w:rPr>
        <w:rFonts w:hint="default"/>
      </w:rPr>
    </w:lvl>
  </w:abstractNum>
  <w:abstractNum w:abstractNumId="5" w15:restartNumberingAfterBreak="0">
    <w:nsid w:val="039C21FB"/>
    <w:multiLevelType w:val="hybridMultilevel"/>
    <w:tmpl w:val="02CE1AEE"/>
    <w:lvl w:ilvl="0" w:tplc="825ED556">
      <w:start w:val="1"/>
      <w:numFmt w:val="bullet"/>
      <w:pStyle w:val="Odsazentext"/>
      <w:lvlText w:val=""/>
      <w:lvlJc w:val="left"/>
      <w:pPr>
        <w:tabs>
          <w:tab w:val="num" w:pos="1287"/>
        </w:tabs>
        <w:ind w:left="1287" w:hanging="360"/>
      </w:pPr>
      <w:rPr>
        <w:rFonts w:ascii="Symbol" w:hAnsi="Symbol" w:hint="default"/>
      </w:rPr>
    </w:lvl>
    <w:lvl w:ilvl="1" w:tplc="04090003">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05676DC5"/>
    <w:multiLevelType w:val="hybridMultilevel"/>
    <w:tmpl w:val="CE5A10F8"/>
    <w:lvl w:ilvl="0" w:tplc="04050001">
      <w:start w:val="1"/>
      <w:numFmt w:val="bullet"/>
      <w:lvlText w:val=""/>
      <w:lvlJc w:val="left"/>
      <w:pPr>
        <w:tabs>
          <w:tab w:val="num" w:pos="1069"/>
        </w:tabs>
        <w:ind w:left="1069" w:hanging="360"/>
      </w:pPr>
      <w:rPr>
        <w:rFonts w:ascii="Symbol" w:hAnsi="Symbol" w:hint="default"/>
      </w:rPr>
    </w:lvl>
    <w:lvl w:ilvl="1" w:tplc="04050003" w:tentative="1">
      <w:start w:val="1"/>
      <w:numFmt w:val="bullet"/>
      <w:lvlText w:val="o"/>
      <w:lvlJc w:val="left"/>
      <w:pPr>
        <w:tabs>
          <w:tab w:val="num" w:pos="1789"/>
        </w:tabs>
        <w:ind w:left="1789" w:hanging="360"/>
      </w:pPr>
      <w:rPr>
        <w:rFonts w:ascii="Courier New" w:hAnsi="Courier New" w:cs="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cs="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cs="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08414354"/>
    <w:multiLevelType w:val="hybridMultilevel"/>
    <w:tmpl w:val="769CE4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0A0938A8"/>
    <w:multiLevelType w:val="hybridMultilevel"/>
    <w:tmpl w:val="E062896E"/>
    <w:lvl w:ilvl="0" w:tplc="C9520122">
      <w:start w:val="1"/>
      <w:numFmt w:val="bullet"/>
      <w:lvlText w:val=""/>
      <w:lvlJc w:val="left"/>
      <w:pPr>
        <w:tabs>
          <w:tab w:val="num" w:pos="0"/>
        </w:tabs>
        <w:ind w:left="720" w:hanging="360"/>
      </w:pPr>
      <w:rPr>
        <w:rFonts w:ascii="Symbol" w:hAnsi="Symbol" w:cs="Symbol" w:hint="default"/>
        <w:sz w:val="23"/>
        <w:szCs w:val="23"/>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067391"/>
    <w:multiLevelType w:val="hybridMultilevel"/>
    <w:tmpl w:val="18A00F66"/>
    <w:lvl w:ilvl="0" w:tplc="0405000F">
      <w:start w:val="1"/>
      <w:numFmt w:val="bullet"/>
      <w:lvlText w:val="-"/>
      <w:lvlJc w:val="left"/>
      <w:pPr>
        <w:tabs>
          <w:tab w:val="num" w:pos="1429"/>
        </w:tabs>
        <w:ind w:left="1429" w:hanging="360"/>
      </w:pPr>
      <w:rPr>
        <w:rFonts w:ascii="Courier New" w:hAnsi="Courier New" w:hint="default"/>
        <w:color w:val="auto"/>
      </w:rPr>
    </w:lvl>
    <w:lvl w:ilvl="1" w:tplc="6C8CB47E">
      <w:start w:val="1"/>
      <w:numFmt w:val="bullet"/>
      <w:lvlText w:val=""/>
      <w:lvlJc w:val="left"/>
      <w:pPr>
        <w:tabs>
          <w:tab w:val="num" w:pos="2149"/>
        </w:tabs>
        <w:ind w:left="2149" w:hanging="360"/>
      </w:pPr>
      <w:rPr>
        <w:rFonts w:ascii="Wingdings" w:hAnsi="Wingdings" w:hint="default"/>
      </w:rPr>
    </w:lvl>
    <w:lvl w:ilvl="2" w:tplc="0405001B">
      <w:start w:val="1"/>
      <w:numFmt w:val="bullet"/>
      <w:lvlText w:val=""/>
      <w:lvlJc w:val="left"/>
      <w:pPr>
        <w:tabs>
          <w:tab w:val="num" w:pos="2869"/>
        </w:tabs>
        <w:ind w:left="2869" w:hanging="360"/>
      </w:pPr>
      <w:rPr>
        <w:rFonts w:ascii="Wingdings" w:hAnsi="Wingdings" w:hint="default"/>
      </w:rPr>
    </w:lvl>
    <w:lvl w:ilvl="3" w:tplc="0405000F" w:tentative="1">
      <w:start w:val="1"/>
      <w:numFmt w:val="bullet"/>
      <w:lvlText w:val=""/>
      <w:lvlJc w:val="left"/>
      <w:pPr>
        <w:tabs>
          <w:tab w:val="num" w:pos="3589"/>
        </w:tabs>
        <w:ind w:left="3589" w:hanging="360"/>
      </w:pPr>
      <w:rPr>
        <w:rFonts w:ascii="Symbol" w:hAnsi="Symbol" w:hint="default"/>
      </w:rPr>
    </w:lvl>
    <w:lvl w:ilvl="4" w:tplc="04050019" w:tentative="1">
      <w:start w:val="1"/>
      <w:numFmt w:val="bullet"/>
      <w:lvlText w:val="o"/>
      <w:lvlJc w:val="left"/>
      <w:pPr>
        <w:tabs>
          <w:tab w:val="num" w:pos="4309"/>
        </w:tabs>
        <w:ind w:left="4309" w:hanging="360"/>
      </w:pPr>
      <w:rPr>
        <w:rFonts w:ascii="Courier New" w:hAnsi="Courier New" w:cs="Courier New" w:hint="default"/>
      </w:rPr>
    </w:lvl>
    <w:lvl w:ilvl="5" w:tplc="0405001B" w:tentative="1">
      <w:start w:val="1"/>
      <w:numFmt w:val="bullet"/>
      <w:lvlText w:val=""/>
      <w:lvlJc w:val="left"/>
      <w:pPr>
        <w:tabs>
          <w:tab w:val="num" w:pos="5029"/>
        </w:tabs>
        <w:ind w:left="5029" w:hanging="360"/>
      </w:pPr>
      <w:rPr>
        <w:rFonts w:ascii="Wingdings" w:hAnsi="Wingdings" w:hint="default"/>
      </w:rPr>
    </w:lvl>
    <w:lvl w:ilvl="6" w:tplc="0405000F" w:tentative="1">
      <w:start w:val="1"/>
      <w:numFmt w:val="bullet"/>
      <w:lvlText w:val=""/>
      <w:lvlJc w:val="left"/>
      <w:pPr>
        <w:tabs>
          <w:tab w:val="num" w:pos="5749"/>
        </w:tabs>
        <w:ind w:left="5749" w:hanging="360"/>
      </w:pPr>
      <w:rPr>
        <w:rFonts w:ascii="Symbol" w:hAnsi="Symbol" w:hint="default"/>
      </w:rPr>
    </w:lvl>
    <w:lvl w:ilvl="7" w:tplc="04050019" w:tentative="1">
      <w:start w:val="1"/>
      <w:numFmt w:val="bullet"/>
      <w:lvlText w:val="o"/>
      <w:lvlJc w:val="left"/>
      <w:pPr>
        <w:tabs>
          <w:tab w:val="num" w:pos="6469"/>
        </w:tabs>
        <w:ind w:left="6469" w:hanging="360"/>
      </w:pPr>
      <w:rPr>
        <w:rFonts w:ascii="Courier New" w:hAnsi="Courier New" w:cs="Courier New" w:hint="default"/>
      </w:rPr>
    </w:lvl>
    <w:lvl w:ilvl="8" w:tplc="0405001B"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0CAC50FA"/>
    <w:multiLevelType w:val="hybridMultilevel"/>
    <w:tmpl w:val="BC6A9DBA"/>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DBD3CBE"/>
    <w:multiLevelType w:val="hybridMultilevel"/>
    <w:tmpl w:val="05CCD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F346E5A"/>
    <w:multiLevelType w:val="hybridMultilevel"/>
    <w:tmpl w:val="79B8FC4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111E6FCF"/>
    <w:multiLevelType w:val="hybridMultilevel"/>
    <w:tmpl w:val="69CC4CF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12B13BA1"/>
    <w:multiLevelType w:val="hybridMultilevel"/>
    <w:tmpl w:val="96B076F4"/>
    <w:lvl w:ilvl="0" w:tplc="0405000F">
      <w:numFmt w:val="bullet"/>
      <w:lvlText w:val="-"/>
      <w:lvlJc w:val="left"/>
      <w:pPr>
        <w:tabs>
          <w:tab w:val="num" w:pos="360"/>
        </w:tabs>
        <w:ind w:left="360" w:hanging="360"/>
      </w:pPr>
      <w:rPr>
        <w:rFonts w:hint="default"/>
      </w:rPr>
    </w:lvl>
    <w:lvl w:ilvl="1" w:tplc="04050019">
      <w:start w:val="1"/>
      <w:numFmt w:val="bullet"/>
      <w:lvlText w:val="o"/>
      <w:lvlJc w:val="left"/>
      <w:pPr>
        <w:tabs>
          <w:tab w:val="num" w:pos="0"/>
        </w:tabs>
        <w:ind w:left="0" w:hanging="360"/>
      </w:pPr>
      <w:rPr>
        <w:rFonts w:ascii="Courier New" w:hAnsi="Courier New" w:hint="default"/>
      </w:rPr>
    </w:lvl>
    <w:lvl w:ilvl="2" w:tplc="0405001B" w:tentative="1">
      <w:start w:val="1"/>
      <w:numFmt w:val="bullet"/>
      <w:lvlText w:val=""/>
      <w:lvlJc w:val="left"/>
      <w:pPr>
        <w:tabs>
          <w:tab w:val="num" w:pos="720"/>
        </w:tabs>
        <w:ind w:left="720" w:hanging="360"/>
      </w:pPr>
      <w:rPr>
        <w:rFonts w:ascii="Wingdings" w:hAnsi="Wingdings" w:hint="default"/>
      </w:rPr>
    </w:lvl>
    <w:lvl w:ilvl="3" w:tplc="0405000F" w:tentative="1">
      <w:start w:val="1"/>
      <w:numFmt w:val="bullet"/>
      <w:lvlText w:val=""/>
      <w:lvlJc w:val="left"/>
      <w:pPr>
        <w:tabs>
          <w:tab w:val="num" w:pos="1440"/>
        </w:tabs>
        <w:ind w:left="1440" w:hanging="360"/>
      </w:pPr>
      <w:rPr>
        <w:rFonts w:ascii="Symbol" w:hAnsi="Symbol" w:hint="default"/>
      </w:rPr>
    </w:lvl>
    <w:lvl w:ilvl="4" w:tplc="04050019" w:tentative="1">
      <w:start w:val="1"/>
      <w:numFmt w:val="bullet"/>
      <w:lvlText w:val="o"/>
      <w:lvlJc w:val="left"/>
      <w:pPr>
        <w:tabs>
          <w:tab w:val="num" w:pos="2160"/>
        </w:tabs>
        <w:ind w:left="2160" w:hanging="360"/>
      </w:pPr>
      <w:rPr>
        <w:rFonts w:ascii="Courier New" w:hAnsi="Courier New" w:hint="default"/>
      </w:rPr>
    </w:lvl>
    <w:lvl w:ilvl="5" w:tplc="0405001B" w:tentative="1">
      <w:start w:val="1"/>
      <w:numFmt w:val="bullet"/>
      <w:lvlText w:val=""/>
      <w:lvlJc w:val="left"/>
      <w:pPr>
        <w:tabs>
          <w:tab w:val="num" w:pos="2880"/>
        </w:tabs>
        <w:ind w:left="2880" w:hanging="360"/>
      </w:pPr>
      <w:rPr>
        <w:rFonts w:ascii="Wingdings" w:hAnsi="Wingdings" w:hint="default"/>
      </w:rPr>
    </w:lvl>
    <w:lvl w:ilvl="6" w:tplc="0405000F" w:tentative="1">
      <w:start w:val="1"/>
      <w:numFmt w:val="bullet"/>
      <w:lvlText w:val=""/>
      <w:lvlJc w:val="left"/>
      <w:pPr>
        <w:tabs>
          <w:tab w:val="num" w:pos="3600"/>
        </w:tabs>
        <w:ind w:left="3600" w:hanging="360"/>
      </w:pPr>
      <w:rPr>
        <w:rFonts w:ascii="Symbol" w:hAnsi="Symbol" w:hint="default"/>
      </w:rPr>
    </w:lvl>
    <w:lvl w:ilvl="7" w:tplc="04050019" w:tentative="1">
      <w:start w:val="1"/>
      <w:numFmt w:val="bullet"/>
      <w:lvlText w:val="o"/>
      <w:lvlJc w:val="left"/>
      <w:pPr>
        <w:tabs>
          <w:tab w:val="num" w:pos="4320"/>
        </w:tabs>
        <w:ind w:left="4320" w:hanging="360"/>
      </w:pPr>
      <w:rPr>
        <w:rFonts w:ascii="Courier New" w:hAnsi="Courier New" w:hint="default"/>
      </w:rPr>
    </w:lvl>
    <w:lvl w:ilvl="8" w:tplc="0405001B" w:tentative="1">
      <w:start w:val="1"/>
      <w:numFmt w:val="bullet"/>
      <w:lvlText w:val=""/>
      <w:lvlJc w:val="left"/>
      <w:pPr>
        <w:tabs>
          <w:tab w:val="num" w:pos="5040"/>
        </w:tabs>
        <w:ind w:left="5040" w:hanging="360"/>
      </w:pPr>
      <w:rPr>
        <w:rFonts w:ascii="Wingdings" w:hAnsi="Wingdings" w:hint="default"/>
      </w:rPr>
    </w:lvl>
  </w:abstractNum>
  <w:abstractNum w:abstractNumId="15" w15:restartNumberingAfterBreak="0">
    <w:nsid w:val="14217C35"/>
    <w:multiLevelType w:val="hybridMultilevel"/>
    <w:tmpl w:val="8C8C4BE6"/>
    <w:lvl w:ilvl="0" w:tplc="04050001">
      <w:start w:val="1"/>
      <w:numFmt w:val="bullet"/>
      <w:lvlText w:val=""/>
      <w:lvlJc w:val="left"/>
      <w:pPr>
        <w:tabs>
          <w:tab w:val="num" w:pos="597"/>
        </w:tabs>
        <w:ind w:left="597" w:hanging="360"/>
      </w:pPr>
      <w:rPr>
        <w:rFonts w:ascii="Symbol" w:hAnsi="Symbol" w:hint="default"/>
      </w:rPr>
    </w:lvl>
    <w:lvl w:ilvl="1" w:tplc="04050003" w:tentative="1">
      <w:start w:val="1"/>
      <w:numFmt w:val="bullet"/>
      <w:lvlText w:val="o"/>
      <w:lvlJc w:val="left"/>
      <w:pPr>
        <w:tabs>
          <w:tab w:val="num" w:pos="1317"/>
        </w:tabs>
        <w:ind w:left="1317" w:hanging="360"/>
      </w:pPr>
      <w:rPr>
        <w:rFonts w:ascii="Courier New" w:hAnsi="Courier New" w:cs="Courier New" w:hint="default"/>
      </w:rPr>
    </w:lvl>
    <w:lvl w:ilvl="2" w:tplc="04050005" w:tentative="1">
      <w:start w:val="1"/>
      <w:numFmt w:val="bullet"/>
      <w:lvlText w:val=""/>
      <w:lvlJc w:val="left"/>
      <w:pPr>
        <w:tabs>
          <w:tab w:val="num" w:pos="2037"/>
        </w:tabs>
        <w:ind w:left="2037" w:hanging="360"/>
      </w:pPr>
      <w:rPr>
        <w:rFonts w:ascii="Wingdings" w:hAnsi="Wingdings" w:hint="default"/>
      </w:rPr>
    </w:lvl>
    <w:lvl w:ilvl="3" w:tplc="04050001" w:tentative="1">
      <w:start w:val="1"/>
      <w:numFmt w:val="bullet"/>
      <w:lvlText w:val=""/>
      <w:lvlJc w:val="left"/>
      <w:pPr>
        <w:tabs>
          <w:tab w:val="num" w:pos="2757"/>
        </w:tabs>
        <w:ind w:left="2757" w:hanging="360"/>
      </w:pPr>
      <w:rPr>
        <w:rFonts w:ascii="Symbol" w:hAnsi="Symbol" w:hint="default"/>
      </w:rPr>
    </w:lvl>
    <w:lvl w:ilvl="4" w:tplc="04050003" w:tentative="1">
      <w:start w:val="1"/>
      <w:numFmt w:val="bullet"/>
      <w:lvlText w:val="o"/>
      <w:lvlJc w:val="left"/>
      <w:pPr>
        <w:tabs>
          <w:tab w:val="num" w:pos="3477"/>
        </w:tabs>
        <w:ind w:left="3477" w:hanging="360"/>
      </w:pPr>
      <w:rPr>
        <w:rFonts w:ascii="Courier New" w:hAnsi="Courier New" w:cs="Courier New" w:hint="default"/>
      </w:rPr>
    </w:lvl>
    <w:lvl w:ilvl="5" w:tplc="04050005" w:tentative="1">
      <w:start w:val="1"/>
      <w:numFmt w:val="bullet"/>
      <w:lvlText w:val=""/>
      <w:lvlJc w:val="left"/>
      <w:pPr>
        <w:tabs>
          <w:tab w:val="num" w:pos="4197"/>
        </w:tabs>
        <w:ind w:left="4197" w:hanging="360"/>
      </w:pPr>
      <w:rPr>
        <w:rFonts w:ascii="Wingdings" w:hAnsi="Wingdings" w:hint="default"/>
      </w:rPr>
    </w:lvl>
    <w:lvl w:ilvl="6" w:tplc="04050001" w:tentative="1">
      <w:start w:val="1"/>
      <w:numFmt w:val="bullet"/>
      <w:lvlText w:val=""/>
      <w:lvlJc w:val="left"/>
      <w:pPr>
        <w:tabs>
          <w:tab w:val="num" w:pos="4917"/>
        </w:tabs>
        <w:ind w:left="4917" w:hanging="360"/>
      </w:pPr>
      <w:rPr>
        <w:rFonts w:ascii="Symbol" w:hAnsi="Symbol" w:hint="default"/>
      </w:rPr>
    </w:lvl>
    <w:lvl w:ilvl="7" w:tplc="04050003" w:tentative="1">
      <w:start w:val="1"/>
      <w:numFmt w:val="bullet"/>
      <w:lvlText w:val="o"/>
      <w:lvlJc w:val="left"/>
      <w:pPr>
        <w:tabs>
          <w:tab w:val="num" w:pos="5637"/>
        </w:tabs>
        <w:ind w:left="5637" w:hanging="360"/>
      </w:pPr>
      <w:rPr>
        <w:rFonts w:ascii="Courier New" w:hAnsi="Courier New" w:cs="Courier New" w:hint="default"/>
      </w:rPr>
    </w:lvl>
    <w:lvl w:ilvl="8" w:tplc="04050005" w:tentative="1">
      <w:start w:val="1"/>
      <w:numFmt w:val="bullet"/>
      <w:lvlText w:val=""/>
      <w:lvlJc w:val="left"/>
      <w:pPr>
        <w:tabs>
          <w:tab w:val="num" w:pos="6357"/>
        </w:tabs>
        <w:ind w:left="6357" w:hanging="360"/>
      </w:pPr>
      <w:rPr>
        <w:rFonts w:ascii="Wingdings" w:hAnsi="Wingdings" w:hint="default"/>
      </w:rPr>
    </w:lvl>
  </w:abstractNum>
  <w:abstractNum w:abstractNumId="16" w15:restartNumberingAfterBreak="0">
    <w:nsid w:val="19620C97"/>
    <w:multiLevelType w:val="hybridMultilevel"/>
    <w:tmpl w:val="664004A2"/>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1D2D049E"/>
    <w:multiLevelType w:val="hybridMultilevel"/>
    <w:tmpl w:val="7FB235C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29A722E8"/>
    <w:multiLevelType w:val="hybridMultilevel"/>
    <w:tmpl w:val="CBC03D6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BEC2C2E"/>
    <w:multiLevelType w:val="hybridMultilevel"/>
    <w:tmpl w:val="05E43B3A"/>
    <w:lvl w:ilvl="0" w:tplc="EA0A2492">
      <w:start w:val="8"/>
      <w:numFmt w:val="bullet"/>
      <w:lvlText w:val="-"/>
      <w:lvlJc w:val="left"/>
      <w:pPr>
        <w:tabs>
          <w:tab w:val="num" w:pos="944"/>
        </w:tabs>
        <w:ind w:left="944" w:hanging="360"/>
      </w:pPr>
      <w:rPr>
        <w:rFonts w:ascii="Times New Roman" w:eastAsia="Times New Roman" w:hAnsi="Times New Roman" w:cs="Times New Roman" w:hint="default"/>
      </w:rPr>
    </w:lvl>
    <w:lvl w:ilvl="1" w:tplc="04050003">
      <w:start w:val="1"/>
      <w:numFmt w:val="bullet"/>
      <w:lvlText w:val="-"/>
      <w:lvlJc w:val="left"/>
      <w:pPr>
        <w:tabs>
          <w:tab w:val="num" w:pos="1664"/>
        </w:tabs>
        <w:ind w:left="1664" w:hanging="360"/>
      </w:pPr>
      <w:rPr>
        <w:rFonts w:ascii="Courier New" w:hAnsi="Courier New" w:hint="default"/>
      </w:rPr>
    </w:lvl>
    <w:lvl w:ilvl="2" w:tplc="04050005" w:tentative="1">
      <w:start w:val="1"/>
      <w:numFmt w:val="bullet"/>
      <w:lvlText w:val=""/>
      <w:lvlJc w:val="left"/>
      <w:pPr>
        <w:tabs>
          <w:tab w:val="num" w:pos="2384"/>
        </w:tabs>
        <w:ind w:left="2384" w:hanging="360"/>
      </w:pPr>
      <w:rPr>
        <w:rFonts w:ascii="Wingdings" w:hAnsi="Wingdings" w:hint="default"/>
      </w:rPr>
    </w:lvl>
    <w:lvl w:ilvl="3" w:tplc="04050001" w:tentative="1">
      <w:start w:val="1"/>
      <w:numFmt w:val="bullet"/>
      <w:lvlText w:val=""/>
      <w:lvlJc w:val="left"/>
      <w:pPr>
        <w:tabs>
          <w:tab w:val="num" w:pos="3104"/>
        </w:tabs>
        <w:ind w:left="3104" w:hanging="360"/>
      </w:pPr>
      <w:rPr>
        <w:rFonts w:ascii="Symbol" w:hAnsi="Symbol" w:hint="default"/>
      </w:rPr>
    </w:lvl>
    <w:lvl w:ilvl="4" w:tplc="04050003" w:tentative="1">
      <w:start w:val="1"/>
      <w:numFmt w:val="bullet"/>
      <w:lvlText w:val="o"/>
      <w:lvlJc w:val="left"/>
      <w:pPr>
        <w:tabs>
          <w:tab w:val="num" w:pos="3824"/>
        </w:tabs>
        <w:ind w:left="3824" w:hanging="360"/>
      </w:pPr>
      <w:rPr>
        <w:rFonts w:ascii="Courier New" w:hAnsi="Courier New" w:hint="default"/>
      </w:rPr>
    </w:lvl>
    <w:lvl w:ilvl="5" w:tplc="04050005" w:tentative="1">
      <w:start w:val="1"/>
      <w:numFmt w:val="bullet"/>
      <w:lvlText w:val=""/>
      <w:lvlJc w:val="left"/>
      <w:pPr>
        <w:tabs>
          <w:tab w:val="num" w:pos="4544"/>
        </w:tabs>
        <w:ind w:left="4544" w:hanging="360"/>
      </w:pPr>
      <w:rPr>
        <w:rFonts w:ascii="Wingdings" w:hAnsi="Wingdings" w:hint="default"/>
      </w:rPr>
    </w:lvl>
    <w:lvl w:ilvl="6" w:tplc="04050001" w:tentative="1">
      <w:start w:val="1"/>
      <w:numFmt w:val="bullet"/>
      <w:lvlText w:val=""/>
      <w:lvlJc w:val="left"/>
      <w:pPr>
        <w:tabs>
          <w:tab w:val="num" w:pos="5264"/>
        </w:tabs>
        <w:ind w:left="5264" w:hanging="360"/>
      </w:pPr>
      <w:rPr>
        <w:rFonts w:ascii="Symbol" w:hAnsi="Symbol" w:hint="default"/>
      </w:rPr>
    </w:lvl>
    <w:lvl w:ilvl="7" w:tplc="04050003" w:tentative="1">
      <w:start w:val="1"/>
      <w:numFmt w:val="bullet"/>
      <w:lvlText w:val="o"/>
      <w:lvlJc w:val="left"/>
      <w:pPr>
        <w:tabs>
          <w:tab w:val="num" w:pos="5984"/>
        </w:tabs>
        <w:ind w:left="5984" w:hanging="360"/>
      </w:pPr>
      <w:rPr>
        <w:rFonts w:ascii="Courier New" w:hAnsi="Courier New" w:hint="default"/>
      </w:rPr>
    </w:lvl>
    <w:lvl w:ilvl="8" w:tplc="04050005" w:tentative="1">
      <w:start w:val="1"/>
      <w:numFmt w:val="bullet"/>
      <w:lvlText w:val=""/>
      <w:lvlJc w:val="left"/>
      <w:pPr>
        <w:tabs>
          <w:tab w:val="num" w:pos="6704"/>
        </w:tabs>
        <w:ind w:left="6704" w:hanging="360"/>
      </w:pPr>
      <w:rPr>
        <w:rFonts w:ascii="Wingdings" w:hAnsi="Wingdings" w:hint="default"/>
      </w:rPr>
    </w:lvl>
  </w:abstractNum>
  <w:abstractNum w:abstractNumId="20" w15:restartNumberingAfterBreak="0">
    <w:nsid w:val="2E1E6F9A"/>
    <w:multiLevelType w:val="hybridMultilevel"/>
    <w:tmpl w:val="582AC15C"/>
    <w:lvl w:ilvl="0" w:tplc="85047510">
      <w:numFmt w:val="bullet"/>
      <w:lvlText w:val="–"/>
      <w:lvlJc w:val="left"/>
      <w:pPr>
        <w:ind w:left="720" w:hanging="360"/>
      </w:pPr>
      <w:rPr>
        <w:rFonts w:ascii="Times New Roman" w:eastAsia="Times New Roman" w:hAnsi="Times New Roman" w:cs="Times New Roman"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ED02016"/>
    <w:multiLevelType w:val="multilevel"/>
    <w:tmpl w:val="C9C65F5A"/>
    <w:lvl w:ilvl="0">
      <w:start w:val="1"/>
      <w:numFmt w:val="upperLetter"/>
      <w:pStyle w:val="Nadpis1"/>
      <w:lvlText w:val="%1."/>
      <w:lvlJc w:val="left"/>
      <w:pPr>
        <w:tabs>
          <w:tab w:val="num" w:pos="-1696"/>
        </w:tabs>
        <w:ind w:left="-2056" w:firstLine="0"/>
      </w:pPr>
      <w:rPr>
        <w:rFonts w:ascii="Times New Roman" w:hAnsi="Times New Roman" w:hint="default"/>
        <w:b/>
        <w:i w:val="0"/>
        <w:sz w:val="32"/>
      </w:rPr>
    </w:lvl>
    <w:lvl w:ilvl="1">
      <w:start w:val="1"/>
      <w:numFmt w:val="upperLetter"/>
      <w:pStyle w:val="Nadpis2"/>
      <w:lvlText w:val="I.%2."/>
      <w:lvlJc w:val="left"/>
      <w:pPr>
        <w:tabs>
          <w:tab w:val="num" w:pos="1152"/>
        </w:tabs>
        <w:ind w:left="1152" w:hanging="432"/>
      </w:pPr>
      <w:rPr>
        <w:rFonts w:hint="default"/>
      </w:rPr>
    </w:lvl>
    <w:lvl w:ilvl="2">
      <w:start w:val="1"/>
      <w:numFmt w:val="decimal"/>
      <w:pStyle w:val="Nadpis3"/>
      <w:suff w:val="space"/>
      <w:lvlText w:val="I.%2.%3."/>
      <w:lvlJc w:val="left"/>
      <w:pPr>
        <w:ind w:left="-843" w:hanging="504"/>
      </w:pPr>
      <w:rPr>
        <w:rFonts w:hint="default"/>
      </w:rPr>
    </w:lvl>
    <w:lvl w:ilvl="3">
      <w:start w:val="1"/>
      <w:numFmt w:val="decimal"/>
      <w:lvlText w:val="%1.%2.%3.%4."/>
      <w:lvlJc w:val="left"/>
      <w:pPr>
        <w:tabs>
          <w:tab w:val="num" w:pos="-180"/>
        </w:tabs>
        <w:ind w:left="-252" w:hanging="648"/>
      </w:pPr>
      <w:rPr>
        <w:rFonts w:hint="default"/>
      </w:rPr>
    </w:lvl>
    <w:lvl w:ilvl="4">
      <w:start w:val="1"/>
      <w:numFmt w:val="decimal"/>
      <w:lvlText w:val="%1.%2.%3.%4.%5."/>
      <w:lvlJc w:val="left"/>
      <w:pPr>
        <w:tabs>
          <w:tab w:val="num" w:pos="540"/>
        </w:tabs>
        <w:ind w:left="252" w:hanging="792"/>
      </w:pPr>
      <w:rPr>
        <w:rFonts w:hint="default"/>
      </w:rPr>
    </w:lvl>
    <w:lvl w:ilvl="5">
      <w:start w:val="1"/>
      <w:numFmt w:val="decimal"/>
      <w:lvlText w:val="%1.%2.%3.%4.%5.%6."/>
      <w:lvlJc w:val="left"/>
      <w:pPr>
        <w:tabs>
          <w:tab w:val="num" w:pos="900"/>
        </w:tabs>
        <w:ind w:left="756" w:hanging="936"/>
      </w:pPr>
      <w:rPr>
        <w:rFonts w:hint="default"/>
      </w:rPr>
    </w:lvl>
    <w:lvl w:ilvl="6">
      <w:start w:val="1"/>
      <w:numFmt w:val="decimal"/>
      <w:lvlText w:val="%1.%2.%3.%4.%5.%6.%7."/>
      <w:lvlJc w:val="left"/>
      <w:pPr>
        <w:tabs>
          <w:tab w:val="num" w:pos="1620"/>
        </w:tabs>
        <w:ind w:left="1260" w:hanging="1080"/>
      </w:pPr>
      <w:rPr>
        <w:rFonts w:hint="default"/>
      </w:rPr>
    </w:lvl>
    <w:lvl w:ilvl="7">
      <w:start w:val="1"/>
      <w:numFmt w:val="decimal"/>
      <w:lvlText w:val="%1.%2.%3.%4.%5.%6.%7.%8."/>
      <w:lvlJc w:val="left"/>
      <w:pPr>
        <w:tabs>
          <w:tab w:val="num" w:pos="1980"/>
        </w:tabs>
        <w:ind w:left="1764" w:hanging="1224"/>
      </w:pPr>
      <w:rPr>
        <w:rFonts w:hint="default"/>
      </w:rPr>
    </w:lvl>
    <w:lvl w:ilvl="8">
      <w:start w:val="1"/>
      <w:numFmt w:val="decimal"/>
      <w:lvlText w:val="%1.%2.%3.%4.%5.%6.%7.%8.%9."/>
      <w:lvlJc w:val="left"/>
      <w:pPr>
        <w:tabs>
          <w:tab w:val="num" w:pos="2700"/>
        </w:tabs>
        <w:ind w:left="2340" w:hanging="1440"/>
      </w:pPr>
      <w:rPr>
        <w:rFonts w:hint="default"/>
      </w:rPr>
    </w:lvl>
  </w:abstractNum>
  <w:abstractNum w:abstractNumId="22" w15:restartNumberingAfterBreak="0">
    <w:nsid w:val="334946B8"/>
    <w:multiLevelType w:val="hybridMultilevel"/>
    <w:tmpl w:val="7A2A2662"/>
    <w:lvl w:ilvl="0" w:tplc="04050005">
      <w:start w:val="1"/>
      <w:numFmt w:val="bullet"/>
      <w:lvlText w:val=""/>
      <w:lvlJc w:val="left"/>
      <w:pPr>
        <w:tabs>
          <w:tab w:val="num" w:pos="1145"/>
        </w:tabs>
        <w:ind w:left="1145" w:hanging="360"/>
      </w:pPr>
      <w:rPr>
        <w:rFonts w:ascii="Wingdings" w:hAnsi="Wingdings" w:hint="default"/>
      </w:rPr>
    </w:lvl>
    <w:lvl w:ilvl="1" w:tplc="04050003" w:tentative="1">
      <w:start w:val="1"/>
      <w:numFmt w:val="bullet"/>
      <w:lvlText w:val="o"/>
      <w:lvlJc w:val="left"/>
      <w:pPr>
        <w:tabs>
          <w:tab w:val="num" w:pos="1865"/>
        </w:tabs>
        <w:ind w:left="1865" w:hanging="360"/>
      </w:pPr>
      <w:rPr>
        <w:rFonts w:ascii="Courier New" w:hAnsi="Courier New" w:cs="Courier New" w:hint="default"/>
      </w:rPr>
    </w:lvl>
    <w:lvl w:ilvl="2" w:tplc="04050005" w:tentative="1">
      <w:start w:val="1"/>
      <w:numFmt w:val="bullet"/>
      <w:lvlText w:val=""/>
      <w:lvlJc w:val="left"/>
      <w:pPr>
        <w:tabs>
          <w:tab w:val="num" w:pos="2585"/>
        </w:tabs>
        <w:ind w:left="2585" w:hanging="360"/>
      </w:pPr>
      <w:rPr>
        <w:rFonts w:ascii="Wingdings" w:hAnsi="Wingdings" w:hint="default"/>
      </w:rPr>
    </w:lvl>
    <w:lvl w:ilvl="3" w:tplc="04050001" w:tentative="1">
      <w:start w:val="1"/>
      <w:numFmt w:val="bullet"/>
      <w:lvlText w:val=""/>
      <w:lvlJc w:val="left"/>
      <w:pPr>
        <w:tabs>
          <w:tab w:val="num" w:pos="3305"/>
        </w:tabs>
        <w:ind w:left="3305" w:hanging="360"/>
      </w:pPr>
      <w:rPr>
        <w:rFonts w:ascii="Symbol" w:hAnsi="Symbol" w:hint="default"/>
      </w:rPr>
    </w:lvl>
    <w:lvl w:ilvl="4" w:tplc="04050003" w:tentative="1">
      <w:start w:val="1"/>
      <w:numFmt w:val="bullet"/>
      <w:lvlText w:val="o"/>
      <w:lvlJc w:val="left"/>
      <w:pPr>
        <w:tabs>
          <w:tab w:val="num" w:pos="4025"/>
        </w:tabs>
        <w:ind w:left="4025" w:hanging="360"/>
      </w:pPr>
      <w:rPr>
        <w:rFonts w:ascii="Courier New" w:hAnsi="Courier New" w:cs="Courier New" w:hint="default"/>
      </w:rPr>
    </w:lvl>
    <w:lvl w:ilvl="5" w:tplc="04050005" w:tentative="1">
      <w:start w:val="1"/>
      <w:numFmt w:val="bullet"/>
      <w:lvlText w:val=""/>
      <w:lvlJc w:val="left"/>
      <w:pPr>
        <w:tabs>
          <w:tab w:val="num" w:pos="4745"/>
        </w:tabs>
        <w:ind w:left="4745" w:hanging="360"/>
      </w:pPr>
      <w:rPr>
        <w:rFonts w:ascii="Wingdings" w:hAnsi="Wingdings" w:hint="default"/>
      </w:rPr>
    </w:lvl>
    <w:lvl w:ilvl="6" w:tplc="04050001" w:tentative="1">
      <w:start w:val="1"/>
      <w:numFmt w:val="bullet"/>
      <w:lvlText w:val=""/>
      <w:lvlJc w:val="left"/>
      <w:pPr>
        <w:tabs>
          <w:tab w:val="num" w:pos="5465"/>
        </w:tabs>
        <w:ind w:left="5465" w:hanging="360"/>
      </w:pPr>
      <w:rPr>
        <w:rFonts w:ascii="Symbol" w:hAnsi="Symbol" w:hint="default"/>
      </w:rPr>
    </w:lvl>
    <w:lvl w:ilvl="7" w:tplc="04050003" w:tentative="1">
      <w:start w:val="1"/>
      <w:numFmt w:val="bullet"/>
      <w:lvlText w:val="o"/>
      <w:lvlJc w:val="left"/>
      <w:pPr>
        <w:tabs>
          <w:tab w:val="num" w:pos="6185"/>
        </w:tabs>
        <w:ind w:left="6185" w:hanging="360"/>
      </w:pPr>
      <w:rPr>
        <w:rFonts w:ascii="Courier New" w:hAnsi="Courier New" w:cs="Courier New" w:hint="default"/>
      </w:rPr>
    </w:lvl>
    <w:lvl w:ilvl="8" w:tplc="04050005" w:tentative="1">
      <w:start w:val="1"/>
      <w:numFmt w:val="bullet"/>
      <w:lvlText w:val=""/>
      <w:lvlJc w:val="left"/>
      <w:pPr>
        <w:tabs>
          <w:tab w:val="num" w:pos="6905"/>
        </w:tabs>
        <w:ind w:left="6905" w:hanging="360"/>
      </w:pPr>
      <w:rPr>
        <w:rFonts w:ascii="Wingdings" w:hAnsi="Wingdings" w:hint="default"/>
      </w:rPr>
    </w:lvl>
  </w:abstractNum>
  <w:abstractNum w:abstractNumId="23" w15:restartNumberingAfterBreak="0">
    <w:nsid w:val="3631430D"/>
    <w:multiLevelType w:val="hybridMultilevel"/>
    <w:tmpl w:val="0C8CA7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B1C4E41"/>
    <w:multiLevelType w:val="hybridMultilevel"/>
    <w:tmpl w:val="D4FA2BD0"/>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5" w15:restartNumberingAfterBreak="0">
    <w:nsid w:val="3B415ED8"/>
    <w:multiLevelType w:val="hybridMultilevel"/>
    <w:tmpl w:val="E1B2F0F2"/>
    <w:lvl w:ilvl="0" w:tplc="FFFFFFFF">
      <w:numFmt w:val="bullet"/>
      <w:lvlText w:val="-"/>
      <w:legacy w:legacy="1" w:legacySpace="120" w:legacyIndent="360"/>
      <w:lvlJc w:val="left"/>
      <w:pPr>
        <w:ind w:left="360" w:hanging="360"/>
      </w:p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C665F99"/>
    <w:multiLevelType w:val="hybridMultilevel"/>
    <w:tmpl w:val="77A21B38"/>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7" w15:restartNumberingAfterBreak="0">
    <w:nsid w:val="3DE23799"/>
    <w:multiLevelType w:val="multilevel"/>
    <w:tmpl w:val="D78EF638"/>
    <w:lvl w:ilvl="0">
      <w:start w:val="1"/>
      <w:numFmt w:val="upperLetter"/>
      <w:lvlText w:val="%1."/>
      <w:lvlJc w:val="left"/>
      <w:pPr>
        <w:tabs>
          <w:tab w:val="num" w:pos="644"/>
        </w:tabs>
        <w:ind w:left="284" w:firstLine="0"/>
      </w:pPr>
      <w:rPr>
        <w:rFonts w:ascii="Times New Roman" w:hAnsi="Times New Roman" w:hint="default"/>
        <w:b/>
        <w:i w:val="0"/>
        <w:sz w:val="32"/>
      </w:rPr>
    </w:lvl>
    <w:lvl w:ilvl="1">
      <w:start w:val="1"/>
      <w:numFmt w:val="decimal"/>
      <w:lvlText w:val="%1.%2."/>
      <w:lvlJc w:val="left"/>
      <w:pPr>
        <w:tabs>
          <w:tab w:val="num" w:pos="3492"/>
        </w:tabs>
        <w:ind w:left="3492" w:hanging="432"/>
      </w:pPr>
      <w:rPr>
        <w:rFonts w:hint="default"/>
      </w:rPr>
    </w:lvl>
    <w:lvl w:ilvl="2">
      <w:start w:val="1"/>
      <w:numFmt w:val="decimal"/>
      <w:pStyle w:val="Styl1"/>
      <w:lvlText w:val="%1.%2.%3."/>
      <w:lvlJc w:val="left"/>
      <w:pPr>
        <w:tabs>
          <w:tab w:val="num" w:pos="1497"/>
        </w:tabs>
        <w:ind w:left="1497"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8" w15:restartNumberingAfterBreak="0">
    <w:nsid w:val="43E01A37"/>
    <w:multiLevelType w:val="hybridMultilevel"/>
    <w:tmpl w:val="A18AB386"/>
    <w:lvl w:ilvl="0" w:tplc="BB52F1AE">
      <w:start w:val="1"/>
      <w:numFmt w:val="decimal"/>
      <w:lvlText w:val="%1."/>
      <w:lvlJc w:val="left"/>
      <w:pPr>
        <w:tabs>
          <w:tab w:val="num" w:pos="360"/>
        </w:tabs>
        <w:ind w:left="360" w:hanging="360"/>
      </w:pPr>
      <w:rPr>
        <w:b w:val="0"/>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9" w15:restartNumberingAfterBreak="0">
    <w:nsid w:val="45C55EAA"/>
    <w:multiLevelType w:val="hybridMultilevel"/>
    <w:tmpl w:val="E7DA5B60"/>
    <w:lvl w:ilvl="0" w:tplc="A0D4772E">
      <w:start w:val="1"/>
      <w:numFmt w:val="bullet"/>
      <w:lvlText w:val="-"/>
      <w:lvlJc w:val="left"/>
      <w:pPr>
        <w:tabs>
          <w:tab w:val="num" w:pos="927"/>
        </w:tabs>
        <w:ind w:left="927" w:hanging="360"/>
      </w:pPr>
      <w:rPr>
        <w:rFonts w:ascii="Courier New" w:hAnsi="Courier New" w:hint="default"/>
        <w:color w:val="auto"/>
      </w:rPr>
    </w:lvl>
    <w:lvl w:ilvl="1" w:tplc="04050003" w:tentative="1">
      <w:start w:val="1"/>
      <w:numFmt w:val="bullet"/>
      <w:lvlText w:val="o"/>
      <w:lvlJc w:val="left"/>
      <w:pPr>
        <w:tabs>
          <w:tab w:val="num" w:pos="1298"/>
        </w:tabs>
        <w:ind w:left="1298" w:hanging="360"/>
      </w:pPr>
      <w:rPr>
        <w:rFonts w:ascii="Courier New" w:hAnsi="Courier New" w:cs="Courier New" w:hint="default"/>
      </w:rPr>
    </w:lvl>
    <w:lvl w:ilvl="2" w:tplc="04050005" w:tentative="1">
      <w:start w:val="1"/>
      <w:numFmt w:val="bullet"/>
      <w:lvlText w:val=""/>
      <w:lvlJc w:val="left"/>
      <w:pPr>
        <w:tabs>
          <w:tab w:val="num" w:pos="2018"/>
        </w:tabs>
        <w:ind w:left="2018" w:hanging="360"/>
      </w:pPr>
      <w:rPr>
        <w:rFonts w:ascii="Wingdings" w:hAnsi="Wingdings" w:hint="default"/>
      </w:rPr>
    </w:lvl>
    <w:lvl w:ilvl="3" w:tplc="04050001" w:tentative="1">
      <w:start w:val="1"/>
      <w:numFmt w:val="bullet"/>
      <w:lvlText w:val=""/>
      <w:lvlJc w:val="left"/>
      <w:pPr>
        <w:tabs>
          <w:tab w:val="num" w:pos="2738"/>
        </w:tabs>
        <w:ind w:left="2738" w:hanging="360"/>
      </w:pPr>
      <w:rPr>
        <w:rFonts w:ascii="Symbol" w:hAnsi="Symbol" w:hint="default"/>
      </w:rPr>
    </w:lvl>
    <w:lvl w:ilvl="4" w:tplc="04050003" w:tentative="1">
      <w:start w:val="1"/>
      <w:numFmt w:val="bullet"/>
      <w:lvlText w:val="o"/>
      <w:lvlJc w:val="left"/>
      <w:pPr>
        <w:tabs>
          <w:tab w:val="num" w:pos="3458"/>
        </w:tabs>
        <w:ind w:left="3458" w:hanging="360"/>
      </w:pPr>
      <w:rPr>
        <w:rFonts w:ascii="Courier New" w:hAnsi="Courier New" w:cs="Courier New" w:hint="default"/>
      </w:rPr>
    </w:lvl>
    <w:lvl w:ilvl="5" w:tplc="04050005" w:tentative="1">
      <w:start w:val="1"/>
      <w:numFmt w:val="bullet"/>
      <w:lvlText w:val=""/>
      <w:lvlJc w:val="left"/>
      <w:pPr>
        <w:tabs>
          <w:tab w:val="num" w:pos="4178"/>
        </w:tabs>
        <w:ind w:left="4178" w:hanging="360"/>
      </w:pPr>
      <w:rPr>
        <w:rFonts w:ascii="Wingdings" w:hAnsi="Wingdings" w:hint="default"/>
      </w:rPr>
    </w:lvl>
    <w:lvl w:ilvl="6" w:tplc="04050001" w:tentative="1">
      <w:start w:val="1"/>
      <w:numFmt w:val="bullet"/>
      <w:lvlText w:val=""/>
      <w:lvlJc w:val="left"/>
      <w:pPr>
        <w:tabs>
          <w:tab w:val="num" w:pos="4898"/>
        </w:tabs>
        <w:ind w:left="4898" w:hanging="360"/>
      </w:pPr>
      <w:rPr>
        <w:rFonts w:ascii="Symbol" w:hAnsi="Symbol" w:hint="default"/>
      </w:rPr>
    </w:lvl>
    <w:lvl w:ilvl="7" w:tplc="04050003" w:tentative="1">
      <w:start w:val="1"/>
      <w:numFmt w:val="bullet"/>
      <w:lvlText w:val="o"/>
      <w:lvlJc w:val="left"/>
      <w:pPr>
        <w:tabs>
          <w:tab w:val="num" w:pos="5618"/>
        </w:tabs>
        <w:ind w:left="5618" w:hanging="360"/>
      </w:pPr>
      <w:rPr>
        <w:rFonts w:ascii="Courier New" w:hAnsi="Courier New" w:cs="Courier New" w:hint="default"/>
      </w:rPr>
    </w:lvl>
    <w:lvl w:ilvl="8" w:tplc="04050005" w:tentative="1">
      <w:start w:val="1"/>
      <w:numFmt w:val="bullet"/>
      <w:lvlText w:val=""/>
      <w:lvlJc w:val="left"/>
      <w:pPr>
        <w:tabs>
          <w:tab w:val="num" w:pos="6338"/>
        </w:tabs>
        <w:ind w:left="6338" w:hanging="360"/>
      </w:pPr>
      <w:rPr>
        <w:rFonts w:ascii="Wingdings" w:hAnsi="Wingdings" w:hint="default"/>
      </w:rPr>
    </w:lvl>
  </w:abstractNum>
  <w:abstractNum w:abstractNumId="30" w15:restartNumberingAfterBreak="0">
    <w:nsid w:val="533026C1"/>
    <w:multiLevelType w:val="hybridMultilevel"/>
    <w:tmpl w:val="FFBC8A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3AF2AFB"/>
    <w:multiLevelType w:val="hybridMultilevel"/>
    <w:tmpl w:val="31FC1C0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15:restartNumberingAfterBreak="0">
    <w:nsid w:val="5E48499D"/>
    <w:multiLevelType w:val="hybridMultilevel"/>
    <w:tmpl w:val="C2C0C1BA"/>
    <w:lvl w:ilvl="0" w:tplc="6890D7DE">
      <w:start w:val="1"/>
      <w:numFmt w:val="bullet"/>
      <w:lvlText w:val="-"/>
      <w:lvlJc w:val="left"/>
      <w:pPr>
        <w:tabs>
          <w:tab w:val="num" w:pos="1260"/>
        </w:tabs>
        <w:ind w:left="1260" w:hanging="360"/>
      </w:pPr>
      <w:rPr>
        <w:rFonts w:ascii="Courier New" w:hAnsi="Courier New" w:hint="default"/>
        <w:color w:val="auto"/>
      </w:rPr>
    </w:lvl>
    <w:lvl w:ilvl="1" w:tplc="04050003" w:tentative="1">
      <w:start w:val="1"/>
      <w:numFmt w:val="bullet"/>
      <w:lvlText w:val="o"/>
      <w:lvlJc w:val="left"/>
      <w:pPr>
        <w:tabs>
          <w:tab w:val="num" w:pos="371"/>
        </w:tabs>
        <w:ind w:left="371" w:hanging="360"/>
      </w:pPr>
      <w:rPr>
        <w:rFonts w:ascii="Courier New" w:hAnsi="Courier New" w:hint="default"/>
      </w:rPr>
    </w:lvl>
    <w:lvl w:ilvl="2" w:tplc="04050005" w:tentative="1">
      <w:start w:val="1"/>
      <w:numFmt w:val="bullet"/>
      <w:lvlText w:val=""/>
      <w:lvlJc w:val="left"/>
      <w:pPr>
        <w:tabs>
          <w:tab w:val="num" w:pos="1091"/>
        </w:tabs>
        <w:ind w:left="1091" w:hanging="360"/>
      </w:pPr>
      <w:rPr>
        <w:rFonts w:ascii="Wingdings" w:hAnsi="Wingdings" w:hint="default"/>
      </w:rPr>
    </w:lvl>
    <w:lvl w:ilvl="3" w:tplc="04050001" w:tentative="1">
      <w:start w:val="1"/>
      <w:numFmt w:val="bullet"/>
      <w:lvlText w:val=""/>
      <w:lvlJc w:val="left"/>
      <w:pPr>
        <w:tabs>
          <w:tab w:val="num" w:pos="1811"/>
        </w:tabs>
        <w:ind w:left="1811" w:hanging="360"/>
      </w:pPr>
      <w:rPr>
        <w:rFonts w:ascii="Symbol" w:hAnsi="Symbol" w:hint="default"/>
      </w:rPr>
    </w:lvl>
    <w:lvl w:ilvl="4" w:tplc="04050003" w:tentative="1">
      <w:start w:val="1"/>
      <w:numFmt w:val="bullet"/>
      <w:lvlText w:val="o"/>
      <w:lvlJc w:val="left"/>
      <w:pPr>
        <w:tabs>
          <w:tab w:val="num" w:pos="2531"/>
        </w:tabs>
        <w:ind w:left="2531" w:hanging="360"/>
      </w:pPr>
      <w:rPr>
        <w:rFonts w:ascii="Courier New" w:hAnsi="Courier New" w:hint="default"/>
      </w:rPr>
    </w:lvl>
    <w:lvl w:ilvl="5" w:tplc="04050005" w:tentative="1">
      <w:start w:val="1"/>
      <w:numFmt w:val="bullet"/>
      <w:lvlText w:val=""/>
      <w:lvlJc w:val="left"/>
      <w:pPr>
        <w:tabs>
          <w:tab w:val="num" w:pos="3251"/>
        </w:tabs>
        <w:ind w:left="3251" w:hanging="360"/>
      </w:pPr>
      <w:rPr>
        <w:rFonts w:ascii="Wingdings" w:hAnsi="Wingdings" w:hint="default"/>
      </w:rPr>
    </w:lvl>
    <w:lvl w:ilvl="6" w:tplc="04050001" w:tentative="1">
      <w:start w:val="1"/>
      <w:numFmt w:val="bullet"/>
      <w:lvlText w:val=""/>
      <w:lvlJc w:val="left"/>
      <w:pPr>
        <w:tabs>
          <w:tab w:val="num" w:pos="3971"/>
        </w:tabs>
        <w:ind w:left="3971" w:hanging="360"/>
      </w:pPr>
      <w:rPr>
        <w:rFonts w:ascii="Symbol" w:hAnsi="Symbol" w:hint="default"/>
      </w:rPr>
    </w:lvl>
    <w:lvl w:ilvl="7" w:tplc="04050003" w:tentative="1">
      <w:start w:val="1"/>
      <w:numFmt w:val="bullet"/>
      <w:lvlText w:val="o"/>
      <w:lvlJc w:val="left"/>
      <w:pPr>
        <w:tabs>
          <w:tab w:val="num" w:pos="4691"/>
        </w:tabs>
        <w:ind w:left="4691" w:hanging="360"/>
      </w:pPr>
      <w:rPr>
        <w:rFonts w:ascii="Courier New" w:hAnsi="Courier New" w:hint="default"/>
      </w:rPr>
    </w:lvl>
    <w:lvl w:ilvl="8" w:tplc="04050005" w:tentative="1">
      <w:start w:val="1"/>
      <w:numFmt w:val="bullet"/>
      <w:lvlText w:val=""/>
      <w:lvlJc w:val="left"/>
      <w:pPr>
        <w:tabs>
          <w:tab w:val="num" w:pos="5411"/>
        </w:tabs>
        <w:ind w:left="5411" w:hanging="360"/>
      </w:pPr>
      <w:rPr>
        <w:rFonts w:ascii="Wingdings" w:hAnsi="Wingdings" w:hint="default"/>
      </w:rPr>
    </w:lvl>
  </w:abstractNum>
  <w:abstractNum w:abstractNumId="33" w15:restartNumberingAfterBreak="0">
    <w:nsid w:val="5F4067E8"/>
    <w:multiLevelType w:val="hybridMultilevel"/>
    <w:tmpl w:val="04DCC42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5FBA3529"/>
    <w:multiLevelType w:val="hybridMultilevel"/>
    <w:tmpl w:val="3AB831DE"/>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35" w15:restartNumberingAfterBreak="0">
    <w:nsid w:val="621E5315"/>
    <w:multiLevelType w:val="hybridMultilevel"/>
    <w:tmpl w:val="07222074"/>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63AB7442"/>
    <w:multiLevelType w:val="singleLevel"/>
    <w:tmpl w:val="414A21D8"/>
    <w:lvl w:ilvl="0">
      <w:numFmt w:val="bullet"/>
      <w:lvlText w:val="-"/>
      <w:lvlJc w:val="left"/>
      <w:pPr>
        <w:tabs>
          <w:tab w:val="num" w:pos="360"/>
        </w:tabs>
        <w:ind w:left="360" w:hanging="360"/>
      </w:pPr>
      <w:rPr>
        <w:rFonts w:hint="default"/>
      </w:rPr>
    </w:lvl>
  </w:abstractNum>
  <w:abstractNum w:abstractNumId="37" w15:restartNumberingAfterBreak="0">
    <w:nsid w:val="677010F0"/>
    <w:multiLevelType w:val="hybridMultilevel"/>
    <w:tmpl w:val="E020BBBA"/>
    <w:lvl w:ilvl="0" w:tplc="04050001">
      <w:start w:val="1"/>
      <w:numFmt w:val="bullet"/>
      <w:lvlText w:val=""/>
      <w:lvlJc w:val="left"/>
      <w:pPr>
        <w:tabs>
          <w:tab w:val="num" w:pos="1287"/>
        </w:tabs>
        <w:ind w:left="1287" w:hanging="360"/>
      </w:pPr>
      <w:rPr>
        <w:rFonts w:ascii="Symbol" w:hAnsi="Symbol" w:hint="default"/>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8"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odstavce"/>
      <w:lvlText w:val="%2)"/>
      <w:lvlJc w:val="left"/>
      <w:pPr>
        <w:tabs>
          <w:tab w:val="num" w:pos="425"/>
        </w:tabs>
        <w:ind w:left="425" w:hanging="425"/>
      </w:pPr>
    </w:lvl>
    <w:lvl w:ilvl="2">
      <w:start w:val="1"/>
      <w:numFmt w:val="decimal"/>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9" w15:restartNumberingAfterBreak="0">
    <w:nsid w:val="6F531848"/>
    <w:multiLevelType w:val="hybridMultilevel"/>
    <w:tmpl w:val="85F8EF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53823C7"/>
    <w:multiLevelType w:val="hybridMultilevel"/>
    <w:tmpl w:val="2A08B7CC"/>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A86F25"/>
    <w:multiLevelType w:val="multilevel"/>
    <w:tmpl w:val="6A9A07EE"/>
    <w:lvl w:ilvl="0">
      <w:start w:val="1"/>
      <w:numFmt w:val="bullet"/>
      <w:lvlText w:val=""/>
      <w:lvlJc w:val="left"/>
      <w:pPr>
        <w:tabs>
          <w:tab w:val="num" w:pos="1080"/>
        </w:tabs>
        <w:ind w:left="1080" w:hanging="360"/>
      </w:pPr>
      <w:rPr>
        <w:rFonts w:ascii="Wingdings" w:hAnsi="Wingdings" w:hint="default"/>
      </w:rPr>
    </w:lvl>
    <w:lvl w:ilvl="1">
      <w:start w:val="1"/>
      <w:numFmt w:val="bullet"/>
      <w:lvlText w:val=""/>
      <w:lvlJc w:val="left"/>
      <w:pPr>
        <w:tabs>
          <w:tab w:val="num" w:pos="360"/>
        </w:tabs>
        <w:ind w:left="360" w:hanging="360"/>
      </w:pPr>
      <w:rPr>
        <w:rFonts w:ascii="Wingdings" w:hAnsi="Wingdings" w:hint="default"/>
      </w:rPr>
    </w:lvl>
    <w:lvl w:ilvl="2">
      <w:start w:val="1"/>
      <w:numFmt w:val="decimal"/>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2" w15:restartNumberingAfterBreak="0">
    <w:nsid w:val="7B067378"/>
    <w:multiLevelType w:val="hybridMultilevel"/>
    <w:tmpl w:val="010EE4A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C534CDE"/>
    <w:multiLevelType w:val="hybridMultilevel"/>
    <w:tmpl w:val="6BAC46EA"/>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4" w15:restartNumberingAfterBreak="0">
    <w:nsid w:val="7FD72664"/>
    <w:multiLevelType w:val="hybridMultilevel"/>
    <w:tmpl w:val="21B21E76"/>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num w:numId="1">
    <w:abstractNumId w:val="19"/>
  </w:num>
  <w:num w:numId="2">
    <w:abstractNumId w:val="9"/>
  </w:num>
  <w:num w:numId="3">
    <w:abstractNumId w:val="14"/>
  </w:num>
  <w:num w:numId="4">
    <w:abstractNumId w:val="29"/>
  </w:num>
  <w:num w:numId="5">
    <w:abstractNumId w:val="36"/>
  </w:num>
  <w:num w:numId="6">
    <w:abstractNumId w:val="27"/>
  </w:num>
  <w:num w:numId="7">
    <w:abstractNumId w:val="38"/>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21"/>
  </w:num>
  <w:num w:numId="11">
    <w:abstractNumId w:val="32"/>
  </w:num>
  <w:num w:numId="12">
    <w:abstractNumId w:val="18"/>
  </w:num>
  <w:num w:numId="13">
    <w:abstractNumId w:val="28"/>
  </w:num>
  <w:num w:numId="14">
    <w:abstractNumId w:val="10"/>
  </w:num>
  <w:num w:numId="15">
    <w:abstractNumId w:val="41"/>
  </w:num>
  <w:num w:numId="16">
    <w:abstractNumId w:val="22"/>
  </w:num>
  <w:num w:numId="17">
    <w:abstractNumId w:val="15"/>
  </w:num>
  <w:num w:numId="18">
    <w:abstractNumId w:val="42"/>
  </w:num>
  <w:num w:numId="19">
    <w:abstractNumId w:val="6"/>
  </w:num>
  <w:num w:numId="20">
    <w:abstractNumId w:val="35"/>
  </w:num>
  <w:num w:numId="21">
    <w:abstractNumId w:val="16"/>
  </w:num>
  <w:num w:numId="22">
    <w:abstractNumId w:val="44"/>
  </w:num>
  <w:num w:numId="23">
    <w:abstractNumId w:val="34"/>
  </w:num>
  <w:num w:numId="24">
    <w:abstractNumId w:val="43"/>
  </w:num>
  <w:num w:numId="25">
    <w:abstractNumId w:val="5"/>
  </w:num>
  <w:num w:numId="26">
    <w:abstractNumId w:val="17"/>
  </w:num>
  <w:num w:numId="27">
    <w:abstractNumId w:val="12"/>
  </w:num>
  <w:num w:numId="28">
    <w:abstractNumId w:val="37"/>
  </w:num>
  <w:num w:numId="29">
    <w:abstractNumId w:val="20"/>
  </w:num>
  <w:num w:numId="30">
    <w:abstractNumId w:val="4"/>
  </w:num>
  <w:num w:numId="31">
    <w:abstractNumId w:val="30"/>
  </w:num>
  <w:num w:numId="32">
    <w:abstractNumId w:val="31"/>
  </w:num>
  <w:num w:numId="33">
    <w:abstractNumId w:val="13"/>
  </w:num>
  <w:num w:numId="34">
    <w:abstractNumId w:val="33"/>
  </w:num>
  <w:num w:numId="35">
    <w:abstractNumId w:val="2"/>
  </w:num>
  <w:num w:numId="36">
    <w:abstractNumId w:val="39"/>
  </w:num>
  <w:num w:numId="37">
    <w:abstractNumId w:val="0"/>
  </w:num>
  <w:num w:numId="38">
    <w:abstractNumId w:val="8"/>
  </w:num>
  <w:num w:numId="39">
    <w:abstractNumId w:val="3"/>
  </w:num>
  <w:num w:numId="40">
    <w:abstractNumId w:val="25"/>
  </w:num>
  <w:num w:numId="41">
    <w:abstractNumId w:val="11"/>
  </w:num>
  <w:num w:numId="42">
    <w:abstractNumId w:val="7"/>
  </w:num>
  <w:num w:numId="43">
    <w:abstractNumId w:val="24"/>
  </w:num>
  <w:num w:numId="44">
    <w:abstractNumId w:val="26"/>
  </w:num>
  <w:num w:numId="45">
    <w:abstractNumId w:val="23"/>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lan Hučík">
    <w15:presenceInfo w15:providerId="Windows Live" w15:userId="8a406c15d30cfcd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noPunctuationKerning/>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5BBD"/>
    <w:rsid w:val="00000B5D"/>
    <w:rsid w:val="000028D2"/>
    <w:rsid w:val="000029FB"/>
    <w:rsid w:val="00005C7E"/>
    <w:rsid w:val="0000707F"/>
    <w:rsid w:val="000104B7"/>
    <w:rsid w:val="00010A6D"/>
    <w:rsid w:val="00010F51"/>
    <w:rsid w:val="000110F6"/>
    <w:rsid w:val="00011606"/>
    <w:rsid w:val="00012883"/>
    <w:rsid w:val="00013839"/>
    <w:rsid w:val="00014C2F"/>
    <w:rsid w:val="000153C3"/>
    <w:rsid w:val="000154F6"/>
    <w:rsid w:val="0001724E"/>
    <w:rsid w:val="00022C3E"/>
    <w:rsid w:val="00023B6D"/>
    <w:rsid w:val="00023EDD"/>
    <w:rsid w:val="00024240"/>
    <w:rsid w:val="000249B4"/>
    <w:rsid w:val="00024A6D"/>
    <w:rsid w:val="0002577B"/>
    <w:rsid w:val="00027480"/>
    <w:rsid w:val="000277AA"/>
    <w:rsid w:val="00030476"/>
    <w:rsid w:val="00031E40"/>
    <w:rsid w:val="0003209B"/>
    <w:rsid w:val="00032A6E"/>
    <w:rsid w:val="000332FD"/>
    <w:rsid w:val="000350ED"/>
    <w:rsid w:val="00035547"/>
    <w:rsid w:val="00035B26"/>
    <w:rsid w:val="000363D0"/>
    <w:rsid w:val="0003686E"/>
    <w:rsid w:val="000409D1"/>
    <w:rsid w:val="00041741"/>
    <w:rsid w:val="00041954"/>
    <w:rsid w:val="00043287"/>
    <w:rsid w:val="00043897"/>
    <w:rsid w:val="00044979"/>
    <w:rsid w:val="0004532F"/>
    <w:rsid w:val="0004789E"/>
    <w:rsid w:val="00047AE3"/>
    <w:rsid w:val="00047FD9"/>
    <w:rsid w:val="0005045C"/>
    <w:rsid w:val="000531E4"/>
    <w:rsid w:val="0005396E"/>
    <w:rsid w:val="0005448F"/>
    <w:rsid w:val="00054FF4"/>
    <w:rsid w:val="0005546D"/>
    <w:rsid w:val="000576EC"/>
    <w:rsid w:val="00057808"/>
    <w:rsid w:val="00060B7D"/>
    <w:rsid w:val="000612B5"/>
    <w:rsid w:val="00061476"/>
    <w:rsid w:val="00061D78"/>
    <w:rsid w:val="00063414"/>
    <w:rsid w:val="00064291"/>
    <w:rsid w:val="00064CFE"/>
    <w:rsid w:val="00066129"/>
    <w:rsid w:val="00067401"/>
    <w:rsid w:val="000675EA"/>
    <w:rsid w:val="0007070F"/>
    <w:rsid w:val="0007073F"/>
    <w:rsid w:val="00074E00"/>
    <w:rsid w:val="000756A0"/>
    <w:rsid w:val="00076015"/>
    <w:rsid w:val="00076075"/>
    <w:rsid w:val="000765D2"/>
    <w:rsid w:val="000767FF"/>
    <w:rsid w:val="00077668"/>
    <w:rsid w:val="000809DD"/>
    <w:rsid w:val="00083101"/>
    <w:rsid w:val="00084A6E"/>
    <w:rsid w:val="00084E59"/>
    <w:rsid w:val="00085068"/>
    <w:rsid w:val="00085481"/>
    <w:rsid w:val="00085B4D"/>
    <w:rsid w:val="000863EF"/>
    <w:rsid w:val="000869EE"/>
    <w:rsid w:val="000871D3"/>
    <w:rsid w:val="0009014D"/>
    <w:rsid w:val="00090501"/>
    <w:rsid w:val="000907D9"/>
    <w:rsid w:val="00091FCE"/>
    <w:rsid w:val="000952A6"/>
    <w:rsid w:val="00095776"/>
    <w:rsid w:val="00095F7B"/>
    <w:rsid w:val="000972EB"/>
    <w:rsid w:val="000A0977"/>
    <w:rsid w:val="000A18D5"/>
    <w:rsid w:val="000A1D70"/>
    <w:rsid w:val="000A270F"/>
    <w:rsid w:val="000A27AA"/>
    <w:rsid w:val="000A2CB3"/>
    <w:rsid w:val="000A3088"/>
    <w:rsid w:val="000A40A5"/>
    <w:rsid w:val="000A457F"/>
    <w:rsid w:val="000A71BB"/>
    <w:rsid w:val="000B018B"/>
    <w:rsid w:val="000B0864"/>
    <w:rsid w:val="000B18D0"/>
    <w:rsid w:val="000B3AE2"/>
    <w:rsid w:val="000B4398"/>
    <w:rsid w:val="000B4959"/>
    <w:rsid w:val="000B6386"/>
    <w:rsid w:val="000B6661"/>
    <w:rsid w:val="000B7CBE"/>
    <w:rsid w:val="000C08A4"/>
    <w:rsid w:val="000C0CC7"/>
    <w:rsid w:val="000C3DC6"/>
    <w:rsid w:val="000C464C"/>
    <w:rsid w:val="000C5016"/>
    <w:rsid w:val="000C577B"/>
    <w:rsid w:val="000C5AE7"/>
    <w:rsid w:val="000C66A5"/>
    <w:rsid w:val="000C7B28"/>
    <w:rsid w:val="000C7D40"/>
    <w:rsid w:val="000D1291"/>
    <w:rsid w:val="000D1821"/>
    <w:rsid w:val="000D22F7"/>
    <w:rsid w:val="000D29FA"/>
    <w:rsid w:val="000D395C"/>
    <w:rsid w:val="000D3B03"/>
    <w:rsid w:val="000D4AFF"/>
    <w:rsid w:val="000D5658"/>
    <w:rsid w:val="000D5733"/>
    <w:rsid w:val="000D5C48"/>
    <w:rsid w:val="000D667D"/>
    <w:rsid w:val="000E2F4B"/>
    <w:rsid w:val="000E35D0"/>
    <w:rsid w:val="000E4016"/>
    <w:rsid w:val="000E41AF"/>
    <w:rsid w:val="000E41BF"/>
    <w:rsid w:val="000E5702"/>
    <w:rsid w:val="000E7B51"/>
    <w:rsid w:val="000E7FC6"/>
    <w:rsid w:val="000F2F77"/>
    <w:rsid w:val="000F4E43"/>
    <w:rsid w:val="000F67C7"/>
    <w:rsid w:val="000F78B2"/>
    <w:rsid w:val="000F7E90"/>
    <w:rsid w:val="00100BCC"/>
    <w:rsid w:val="00101356"/>
    <w:rsid w:val="0010165F"/>
    <w:rsid w:val="001021AB"/>
    <w:rsid w:val="00102BF3"/>
    <w:rsid w:val="00102E63"/>
    <w:rsid w:val="0010474A"/>
    <w:rsid w:val="00105D3B"/>
    <w:rsid w:val="00105D43"/>
    <w:rsid w:val="00106196"/>
    <w:rsid w:val="00107F17"/>
    <w:rsid w:val="00110AB2"/>
    <w:rsid w:val="001117E2"/>
    <w:rsid w:val="00111C04"/>
    <w:rsid w:val="00113CBB"/>
    <w:rsid w:val="001140D3"/>
    <w:rsid w:val="001141CF"/>
    <w:rsid w:val="0011458E"/>
    <w:rsid w:val="00115ACB"/>
    <w:rsid w:val="00115E89"/>
    <w:rsid w:val="0012046A"/>
    <w:rsid w:val="00122DEB"/>
    <w:rsid w:val="001231FD"/>
    <w:rsid w:val="001246D6"/>
    <w:rsid w:val="00125412"/>
    <w:rsid w:val="00126CFC"/>
    <w:rsid w:val="001301BB"/>
    <w:rsid w:val="0013073D"/>
    <w:rsid w:val="00132CE2"/>
    <w:rsid w:val="001335C9"/>
    <w:rsid w:val="001343DE"/>
    <w:rsid w:val="00134FF3"/>
    <w:rsid w:val="00140533"/>
    <w:rsid w:val="00140587"/>
    <w:rsid w:val="001411B0"/>
    <w:rsid w:val="00141571"/>
    <w:rsid w:val="00141F21"/>
    <w:rsid w:val="00142783"/>
    <w:rsid w:val="0014284D"/>
    <w:rsid w:val="0014322D"/>
    <w:rsid w:val="00144002"/>
    <w:rsid w:val="00145062"/>
    <w:rsid w:val="0014530F"/>
    <w:rsid w:val="00146879"/>
    <w:rsid w:val="00146A33"/>
    <w:rsid w:val="00147212"/>
    <w:rsid w:val="00147C2A"/>
    <w:rsid w:val="00150A54"/>
    <w:rsid w:val="00150D22"/>
    <w:rsid w:val="00150E91"/>
    <w:rsid w:val="0015114E"/>
    <w:rsid w:val="00151DED"/>
    <w:rsid w:val="001520BD"/>
    <w:rsid w:val="001527E3"/>
    <w:rsid w:val="00154FFD"/>
    <w:rsid w:val="00155C5D"/>
    <w:rsid w:val="001577B0"/>
    <w:rsid w:val="00160008"/>
    <w:rsid w:val="00165677"/>
    <w:rsid w:val="00165933"/>
    <w:rsid w:val="00166B1D"/>
    <w:rsid w:val="00166BC7"/>
    <w:rsid w:val="00167CEE"/>
    <w:rsid w:val="001707B9"/>
    <w:rsid w:val="00170CDA"/>
    <w:rsid w:val="00171B61"/>
    <w:rsid w:val="00172767"/>
    <w:rsid w:val="00173735"/>
    <w:rsid w:val="001741C8"/>
    <w:rsid w:val="001743AB"/>
    <w:rsid w:val="001746AE"/>
    <w:rsid w:val="001762F2"/>
    <w:rsid w:val="00176ADE"/>
    <w:rsid w:val="001843A4"/>
    <w:rsid w:val="001848EA"/>
    <w:rsid w:val="001900A8"/>
    <w:rsid w:val="00190B8E"/>
    <w:rsid w:val="001933EA"/>
    <w:rsid w:val="00193FD8"/>
    <w:rsid w:val="00194257"/>
    <w:rsid w:val="00195809"/>
    <w:rsid w:val="00196680"/>
    <w:rsid w:val="001A0728"/>
    <w:rsid w:val="001A3481"/>
    <w:rsid w:val="001A4086"/>
    <w:rsid w:val="001A52DC"/>
    <w:rsid w:val="001A6802"/>
    <w:rsid w:val="001A6FC7"/>
    <w:rsid w:val="001A6FFA"/>
    <w:rsid w:val="001A73CC"/>
    <w:rsid w:val="001B00D8"/>
    <w:rsid w:val="001B2365"/>
    <w:rsid w:val="001B28AD"/>
    <w:rsid w:val="001B29D4"/>
    <w:rsid w:val="001B2D3E"/>
    <w:rsid w:val="001B4592"/>
    <w:rsid w:val="001B4C35"/>
    <w:rsid w:val="001B64AB"/>
    <w:rsid w:val="001B6F3F"/>
    <w:rsid w:val="001B6FFC"/>
    <w:rsid w:val="001B7DB9"/>
    <w:rsid w:val="001B7E74"/>
    <w:rsid w:val="001C224B"/>
    <w:rsid w:val="001C2F1B"/>
    <w:rsid w:val="001C3282"/>
    <w:rsid w:val="001C3FFE"/>
    <w:rsid w:val="001C40DE"/>
    <w:rsid w:val="001C69B1"/>
    <w:rsid w:val="001C6A35"/>
    <w:rsid w:val="001D18E7"/>
    <w:rsid w:val="001D42BD"/>
    <w:rsid w:val="001D443F"/>
    <w:rsid w:val="001D627D"/>
    <w:rsid w:val="001D693C"/>
    <w:rsid w:val="001D7AB6"/>
    <w:rsid w:val="001E0908"/>
    <w:rsid w:val="001E1085"/>
    <w:rsid w:val="001E1166"/>
    <w:rsid w:val="001E190C"/>
    <w:rsid w:val="001E3DB7"/>
    <w:rsid w:val="001E5097"/>
    <w:rsid w:val="001E6EFC"/>
    <w:rsid w:val="001E7CFE"/>
    <w:rsid w:val="001F0D3A"/>
    <w:rsid w:val="001F1219"/>
    <w:rsid w:val="001F18B4"/>
    <w:rsid w:val="001F241E"/>
    <w:rsid w:val="001F3B6F"/>
    <w:rsid w:val="001F5C96"/>
    <w:rsid w:val="001F795A"/>
    <w:rsid w:val="00200886"/>
    <w:rsid w:val="0020098B"/>
    <w:rsid w:val="00203885"/>
    <w:rsid w:val="00204971"/>
    <w:rsid w:val="00205434"/>
    <w:rsid w:val="0020543F"/>
    <w:rsid w:val="00205678"/>
    <w:rsid w:val="0020604D"/>
    <w:rsid w:val="00206640"/>
    <w:rsid w:val="0020671D"/>
    <w:rsid w:val="0021164F"/>
    <w:rsid w:val="0021329A"/>
    <w:rsid w:val="00213741"/>
    <w:rsid w:val="00214BE6"/>
    <w:rsid w:val="00215F4D"/>
    <w:rsid w:val="00217664"/>
    <w:rsid w:val="00220693"/>
    <w:rsid w:val="002208A6"/>
    <w:rsid w:val="00220907"/>
    <w:rsid w:val="002209F5"/>
    <w:rsid w:val="00220E81"/>
    <w:rsid w:val="0022122A"/>
    <w:rsid w:val="002217AF"/>
    <w:rsid w:val="00223BF1"/>
    <w:rsid w:val="002274D2"/>
    <w:rsid w:val="002301D8"/>
    <w:rsid w:val="002310A7"/>
    <w:rsid w:val="002316EF"/>
    <w:rsid w:val="002329D8"/>
    <w:rsid w:val="002335A1"/>
    <w:rsid w:val="00234862"/>
    <w:rsid w:val="00241FF8"/>
    <w:rsid w:val="002424B5"/>
    <w:rsid w:val="00247A61"/>
    <w:rsid w:val="0025075D"/>
    <w:rsid w:val="00253831"/>
    <w:rsid w:val="002542EB"/>
    <w:rsid w:val="002545C2"/>
    <w:rsid w:val="00260FDE"/>
    <w:rsid w:val="002632E0"/>
    <w:rsid w:val="002638F6"/>
    <w:rsid w:val="00264AE2"/>
    <w:rsid w:val="00265BD4"/>
    <w:rsid w:val="00265E61"/>
    <w:rsid w:val="00270815"/>
    <w:rsid w:val="00271EE3"/>
    <w:rsid w:val="00272C89"/>
    <w:rsid w:val="00272F8A"/>
    <w:rsid w:val="0027368F"/>
    <w:rsid w:val="00273AE0"/>
    <w:rsid w:val="0027467B"/>
    <w:rsid w:val="00275057"/>
    <w:rsid w:val="002754B5"/>
    <w:rsid w:val="00276F87"/>
    <w:rsid w:val="002809C7"/>
    <w:rsid w:val="002810D1"/>
    <w:rsid w:val="002815AB"/>
    <w:rsid w:val="00282DF4"/>
    <w:rsid w:val="00282F91"/>
    <w:rsid w:val="002862FE"/>
    <w:rsid w:val="00287338"/>
    <w:rsid w:val="00287981"/>
    <w:rsid w:val="00287DA1"/>
    <w:rsid w:val="00287FB0"/>
    <w:rsid w:val="002922F4"/>
    <w:rsid w:val="00292D74"/>
    <w:rsid w:val="00292DF8"/>
    <w:rsid w:val="00292FFD"/>
    <w:rsid w:val="00296D5E"/>
    <w:rsid w:val="002A0CB1"/>
    <w:rsid w:val="002A0DA3"/>
    <w:rsid w:val="002A2C2F"/>
    <w:rsid w:val="002A324B"/>
    <w:rsid w:val="002A414F"/>
    <w:rsid w:val="002A48D5"/>
    <w:rsid w:val="002A579F"/>
    <w:rsid w:val="002A7BB3"/>
    <w:rsid w:val="002B010E"/>
    <w:rsid w:val="002B0324"/>
    <w:rsid w:val="002B078A"/>
    <w:rsid w:val="002B2344"/>
    <w:rsid w:val="002B2EC3"/>
    <w:rsid w:val="002B3597"/>
    <w:rsid w:val="002B431A"/>
    <w:rsid w:val="002B47C7"/>
    <w:rsid w:val="002B5614"/>
    <w:rsid w:val="002B5728"/>
    <w:rsid w:val="002B5761"/>
    <w:rsid w:val="002B5DB5"/>
    <w:rsid w:val="002B6096"/>
    <w:rsid w:val="002C2ADE"/>
    <w:rsid w:val="002C3797"/>
    <w:rsid w:val="002C6004"/>
    <w:rsid w:val="002C69C6"/>
    <w:rsid w:val="002D3CF2"/>
    <w:rsid w:val="002D4BF8"/>
    <w:rsid w:val="002D517B"/>
    <w:rsid w:val="002D58A5"/>
    <w:rsid w:val="002D7152"/>
    <w:rsid w:val="002E0162"/>
    <w:rsid w:val="002E090D"/>
    <w:rsid w:val="002E2344"/>
    <w:rsid w:val="002E24E2"/>
    <w:rsid w:val="002E2838"/>
    <w:rsid w:val="002E3369"/>
    <w:rsid w:val="002E3E4F"/>
    <w:rsid w:val="002E4479"/>
    <w:rsid w:val="002E46E3"/>
    <w:rsid w:val="002E4DFD"/>
    <w:rsid w:val="002E4E9E"/>
    <w:rsid w:val="002E6895"/>
    <w:rsid w:val="002E7856"/>
    <w:rsid w:val="002F05E6"/>
    <w:rsid w:val="002F150B"/>
    <w:rsid w:val="002F1D5C"/>
    <w:rsid w:val="002F3384"/>
    <w:rsid w:val="002F71D0"/>
    <w:rsid w:val="002F7A89"/>
    <w:rsid w:val="00300AFE"/>
    <w:rsid w:val="00300B60"/>
    <w:rsid w:val="00300F85"/>
    <w:rsid w:val="003020B4"/>
    <w:rsid w:val="00305381"/>
    <w:rsid w:val="003060B9"/>
    <w:rsid w:val="00312DF5"/>
    <w:rsid w:val="00312FD1"/>
    <w:rsid w:val="0031324F"/>
    <w:rsid w:val="003137BC"/>
    <w:rsid w:val="00313F0D"/>
    <w:rsid w:val="00317911"/>
    <w:rsid w:val="00317FA0"/>
    <w:rsid w:val="0032012D"/>
    <w:rsid w:val="00320B30"/>
    <w:rsid w:val="00320BDA"/>
    <w:rsid w:val="003221D1"/>
    <w:rsid w:val="00322A46"/>
    <w:rsid w:val="00324A40"/>
    <w:rsid w:val="003261DB"/>
    <w:rsid w:val="0032677D"/>
    <w:rsid w:val="003268E4"/>
    <w:rsid w:val="00330E94"/>
    <w:rsid w:val="00331199"/>
    <w:rsid w:val="00331A53"/>
    <w:rsid w:val="00332130"/>
    <w:rsid w:val="00334BE6"/>
    <w:rsid w:val="00336099"/>
    <w:rsid w:val="00336FDA"/>
    <w:rsid w:val="00337A2B"/>
    <w:rsid w:val="00340227"/>
    <w:rsid w:val="00341794"/>
    <w:rsid w:val="00341D27"/>
    <w:rsid w:val="00341E35"/>
    <w:rsid w:val="00341F36"/>
    <w:rsid w:val="00342A71"/>
    <w:rsid w:val="00342D78"/>
    <w:rsid w:val="0034313F"/>
    <w:rsid w:val="003442A8"/>
    <w:rsid w:val="003465A3"/>
    <w:rsid w:val="003467B4"/>
    <w:rsid w:val="00346EEA"/>
    <w:rsid w:val="003478E7"/>
    <w:rsid w:val="00347A89"/>
    <w:rsid w:val="00347A9C"/>
    <w:rsid w:val="003502EB"/>
    <w:rsid w:val="0035106F"/>
    <w:rsid w:val="00355B36"/>
    <w:rsid w:val="00356A25"/>
    <w:rsid w:val="00356E5A"/>
    <w:rsid w:val="00357763"/>
    <w:rsid w:val="00360DDE"/>
    <w:rsid w:val="0036151D"/>
    <w:rsid w:val="003626DD"/>
    <w:rsid w:val="003634B4"/>
    <w:rsid w:val="00364394"/>
    <w:rsid w:val="00365337"/>
    <w:rsid w:val="00366CC8"/>
    <w:rsid w:val="003670B0"/>
    <w:rsid w:val="0037083B"/>
    <w:rsid w:val="00371212"/>
    <w:rsid w:val="00371E3E"/>
    <w:rsid w:val="003726A2"/>
    <w:rsid w:val="0037306F"/>
    <w:rsid w:val="00373C66"/>
    <w:rsid w:val="003748F7"/>
    <w:rsid w:val="003750DA"/>
    <w:rsid w:val="003762D9"/>
    <w:rsid w:val="00376508"/>
    <w:rsid w:val="00383C18"/>
    <w:rsid w:val="003856CF"/>
    <w:rsid w:val="00386F34"/>
    <w:rsid w:val="00387D36"/>
    <w:rsid w:val="003900A5"/>
    <w:rsid w:val="00394A9E"/>
    <w:rsid w:val="003961F7"/>
    <w:rsid w:val="0039729C"/>
    <w:rsid w:val="003A025D"/>
    <w:rsid w:val="003A26F0"/>
    <w:rsid w:val="003A3588"/>
    <w:rsid w:val="003A57DE"/>
    <w:rsid w:val="003A5BA2"/>
    <w:rsid w:val="003B03E4"/>
    <w:rsid w:val="003B0BA3"/>
    <w:rsid w:val="003B0BCB"/>
    <w:rsid w:val="003B0DED"/>
    <w:rsid w:val="003B114D"/>
    <w:rsid w:val="003B3F64"/>
    <w:rsid w:val="003B4688"/>
    <w:rsid w:val="003B5409"/>
    <w:rsid w:val="003B56DC"/>
    <w:rsid w:val="003B60C7"/>
    <w:rsid w:val="003B78E8"/>
    <w:rsid w:val="003C0F9F"/>
    <w:rsid w:val="003C1199"/>
    <w:rsid w:val="003C20E0"/>
    <w:rsid w:val="003C4A2B"/>
    <w:rsid w:val="003C614F"/>
    <w:rsid w:val="003C636E"/>
    <w:rsid w:val="003C73B0"/>
    <w:rsid w:val="003D0A6E"/>
    <w:rsid w:val="003D2180"/>
    <w:rsid w:val="003D35E5"/>
    <w:rsid w:val="003D3DBA"/>
    <w:rsid w:val="003D4B76"/>
    <w:rsid w:val="003D4F77"/>
    <w:rsid w:val="003D5276"/>
    <w:rsid w:val="003D5871"/>
    <w:rsid w:val="003D615C"/>
    <w:rsid w:val="003D6C7D"/>
    <w:rsid w:val="003D7AC7"/>
    <w:rsid w:val="003D7AFA"/>
    <w:rsid w:val="003E16F1"/>
    <w:rsid w:val="003E17D5"/>
    <w:rsid w:val="003E34EC"/>
    <w:rsid w:val="003E3928"/>
    <w:rsid w:val="003E458F"/>
    <w:rsid w:val="003E49A4"/>
    <w:rsid w:val="003E5002"/>
    <w:rsid w:val="003E5380"/>
    <w:rsid w:val="003E5620"/>
    <w:rsid w:val="003E5663"/>
    <w:rsid w:val="003E5D1E"/>
    <w:rsid w:val="003E6FA0"/>
    <w:rsid w:val="003F07F0"/>
    <w:rsid w:val="003F2AE3"/>
    <w:rsid w:val="003F30D3"/>
    <w:rsid w:val="003F3BD5"/>
    <w:rsid w:val="003F614E"/>
    <w:rsid w:val="003F75BB"/>
    <w:rsid w:val="00400E7A"/>
    <w:rsid w:val="00401103"/>
    <w:rsid w:val="0040113A"/>
    <w:rsid w:val="0040268F"/>
    <w:rsid w:val="004058ED"/>
    <w:rsid w:val="00406E1A"/>
    <w:rsid w:val="0040744D"/>
    <w:rsid w:val="00407527"/>
    <w:rsid w:val="00411218"/>
    <w:rsid w:val="004120A5"/>
    <w:rsid w:val="004138EE"/>
    <w:rsid w:val="004139C9"/>
    <w:rsid w:val="004161BF"/>
    <w:rsid w:val="00416688"/>
    <w:rsid w:val="00416B64"/>
    <w:rsid w:val="00420833"/>
    <w:rsid w:val="00421954"/>
    <w:rsid w:val="00422B11"/>
    <w:rsid w:val="00423B5C"/>
    <w:rsid w:val="00423E3E"/>
    <w:rsid w:val="00424404"/>
    <w:rsid w:val="004244C4"/>
    <w:rsid w:val="004254FA"/>
    <w:rsid w:val="00427AE2"/>
    <w:rsid w:val="00430FB1"/>
    <w:rsid w:val="00432408"/>
    <w:rsid w:val="0043627C"/>
    <w:rsid w:val="004375E8"/>
    <w:rsid w:val="00437E3D"/>
    <w:rsid w:val="00440487"/>
    <w:rsid w:val="00440A72"/>
    <w:rsid w:val="00442E5C"/>
    <w:rsid w:val="00443D9E"/>
    <w:rsid w:val="00444920"/>
    <w:rsid w:val="004455A2"/>
    <w:rsid w:val="00446540"/>
    <w:rsid w:val="00447BB6"/>
    <w:rsid w:val="00450208"/>
    <w:rsid w:val="0045089C"/>
    <w:rsid w:val="004515DF"/>
    <w:rsid w:val="00456344"/>
    <w:rsid w:val="00456896"/>
    <w:rsid w:val="0046139F"/>
    <w:rsid w:val="00462554"/>
    <w:rsid w:val="00464042"/>
    <w:rsid w:val="0046573E"/>
    <w:rsid w:val="00465ACB"/>
    <w:rsid w:val="00466110"/>
    <w:rsid w:val="00467094"/>
    <w:rsid w:val="00467F5C"/>
    <w:rsid w:val="0047081F"/>
    <w:rsid w:val="004717CA"/>
    <w:rsid w:val="004718AB"/>
    <w:rsid w:val="00471AD7"/>
    <w:rsid w:val="00471F5E"/>
    <w:rsid w:val="00472C7C"/>
    <w:rsid w:val="004734BC"/>
    <w:rsid w:val="004738B9"/>
    <w:rsid w:val="004739A5"/>
    <w:rsid w:val="0047424D"/>
    <w:rsid w:val="00474F9D"/>
    <w:rsid w:val="00475C2C"/>
    <w:rsid w:val="00477B80"/>
    <w:rsid w:val="004806A9"/>
    <w:rsid w:val="00482C2D"/>
    <w:rsid w:val="0048540A"/>
    <w:rsid w:val="004854FF"/>
    <w:rsid w:val="00490FE0"/>
    <w:rsid w:val="00491547"/>
    <w:rsid w:val="00491EB1"/>
    <w:rsid w:val="004931B9"/>
    <w:rsid w:val="00494EDD"/>
    <w:rsid w:val="004955BB"/>
    <w:rsid w:val="00495B9D"/>
    <w:rsid w:val="00496D00"/>
    <w:rsid w:val="00496E82"/>
    <w:rsid w:val="004A134C"/>
    <w:rsid w:val="004A33BA"/>
    <w:rsid w:val="004A349F"/>
    <w:rsid w:val="004A5EAB"/>
    <w:rsid w:val="004A61F5"/>
    <w:rsid w:val="004A6986"/>
    <w:rsid w:val="004A700A"/>
    <w:rsid w:val="004A77BA"/>
    <w:rsid w:val="004B0FD9"/>
    <w:rsid w:val="004B125A"/>
    <w:rsid w:val="004B2781"/>
    <w:rsid w:val="004B3BE3"/>
    <w:rsid w:val="004B547C"/>
    <w:rsid w:val="004B6D96"/>
    <w:rsid w:val="004C038A"/>
    <w:rsid w:val="004C3FE0"/>
    <w:rsid w:val="004C42AB"/>
    <w:rsid w:val="004C4F61"/>
    <w:rsid w:val="004C58F3"/>
    <w:rsid w:val="004C5CC5"/>
    <w:rsid w:val="004C64DE"/>
    <w:rsid w:val="004C74BF"/>
    <w:rsid w:val="004D04DA"/>
    <w:rsid w:val="004D0843"/>
    <w:rsid w:val="004D29CB"/>
    <w:rsid w:val="004D3671"/>
    <w:rsid w:val="004D36B3"/>
    <w:rsid w:val="004D37C0"/>
    <w:rsid w:val="004D4AD7"/>
    <w:rsid w:val="004D4D97"/>
    <w:rsid w:val="004D4FA6"/>
    <w:rsid w:val="004D66F9"/>
    <w:rsid w:val="004E0783"/>
    <w:rsid w:val="004E080B"/>
    <w:rsid w:val="004E08C1"/>
    <w:rsid w:val="004E2157"/>
    <w:rsid w:val="004E2B29"/>
    <w:rsid w:val="004F07E8"/>
    <w:rsid w:val="004F118F"/>
    <w:rsid w:val="004F1309"/>
    <w:rsid w:val="004F297A"/>
    <w:rsid w:val="004F2E62"/>
    <w:rsid w:val="004F3138"/>
    <w:rsid w:val="004F32D6"/>
    <w:rsid w:val="004F3582"/>
    <w:rsid w:val="004F41AF"/>
    <w:rsid w:val="004F42D1"/>
    <w:rsid w:val="004F4790"/>
    <w:rsid w:val="004F6ABF"/>
    <w:rsid w:val="004F6C65"/>
    <w:rsid w:val="004F7B7A"/>
    <w:rsid w:val="0050019D"/>
    <w:rsid w:val="005009C6"/>
    <w:rsid w:val="0050314E"/>
    <w:rsid w:val="00503EFA"/>
    <w:rsid w:val="00504C70"/>
    <w:rsid w:val="00505D48"/>
    <w:rsid w:val="005069EC"/>
    <w:rsid w:val="00510A89"/>
    <w:rsid w:val="005125DA"/>
    <w:rsid w:val="00513231"/>
    <w:rsid w:val="00513EAC"/>
    <w:rsid w:val="00515760"/>
    <w:rsid w:val="00517023"/>
    <w:rsid w:val="00517AF5"/>
    <w:rsid w:val="00517F11"/>
    <w:rsid w:val="00521908"/>
    <w:rsid w:val="0052210F"/>
    <w:rsid w:val="00522256"/>
    <w:rsid w:val="00522548"/>
    <w:rsid w:val="00522559"/>
    <w:rsid w:val="00525B18"/>
    <w:rsid w:val="00527D11"/>
    <w:rsid w:val="00527D68"/>
    <w:rsid w:val="00527EB1"/>
    <w:rsid w:val="00531B42"/>
    <w:rsid w:val="00531EF3"/>
    <w:rsid w:val="00532CA2"/>
    <w:rsid w:val="005343B6"/>
    <w:rsid w:val="005349E7"/>
    <w:rsid w:val="005353C9"/>
    <w:rsid w:val="005356D5"/>
    <w:rsid w:val="005367F6"/>
    <w:rsid w:val="005369EE"/>
    <w:rsid w:val="00536A4C"/>
    <w:rsid w:val="00540975"/>
    <w:rsid w:val="00540BF6"/>
    <w:rsid w:val="00540F1E"/>
    <w:rsid w:val="00542175"/>
    <w:rsid w:val="005429E0"/>
    <w:rsid w:val="00543C59"/>
    <w:rsid w:val="00543F95"/>
    <w:rsid w:val="005468EE"/>
    <w:rsid w:val="0055295C"/>
    <w:rsid w:val="00552B28"/>
    <w:rsid w:val="00552E2E"/>
    <w:rsid w:val="005544E6"/>
    <w:rsid w:val="00556420"/>
    <w:rsid w:val="005568E5"/>
    <w:rsid w:val="00557121"/>
    <w:rsid w:val="005579CB"/>
    <w:rsid w:val="00557DE5"/>
    <w:rsid w:val="00560537"/>
    <w:rsid w:val="00561743"/>
    <w:rsid w:val="00561BB3"/>
    <w:rsid w:val="00561C3C"/>
    <w:rsid w:val="0056236A"/>
    <w:rsid w:val="0056422C"/>
    <w:rsid w:val="0056538F"/>
    <w:rsid w:val="00565ACE"/>
    <w:rsid w:val="00566BD0"/>
    <w:rsid w:val="00567036"/>
    <w:rsid w:val="00567B87"/>
    <w:rsid w:val="005700E8"/>
    <w:rsid w:val="00570A83"/>
    <w:rsid w:val="00570D3C"/>
    <w:rsid w:val="00570DDD"/>
    <w:rsid w:val="00570E35"/>
    <w:rsid w:val="00571375"/>
    <w:rsid w:val="00572DB9"/>
    <w:rsid w:val="0057348D"/>
    <w:rsid w:val="00574F85"/>
    <w:rsid w:val="00575685"/>
    <w:rsid w:val="00575AEA"/>
    <w:rsid w:val="005760FA"/>
    <w:rsid w:val="005762E0"/>
    <w:rsid w:val="005765E8"/>
    <w:rsid w:val="005777BF"/>
    <w:rsid w:val="0058011C"/>
    <w:rsid w:val="005817BB"/>
    <w:rsid w:val="00581D3D"/>
    <w:rsid w:val="00581F8A"/>
    <w:rsid w:val="005821D0"/>
    <w:rsid w:val="0058693B"/>
    <w:rsid w:val="00587214"/>
    <w:rsid w:val="00587316"/>
    <w:rsid w:val="005924ED"/>
    <w:rsid w:val="00592CB8"/>
    <w:rsid w:val="00592ECE"/>
    <w:rsid w:val="00593873"/>
    <w:rsid w:val="00593911"/>
    <w:rsid w:val="005944BB"/>
    <w:rsid w:val="0059644F"/>
    <w:rsid w:val="005977D1"/>
    <w:rsid w:val="005A003D"/>
    <w:rsid w:val="005A004F"/>
    <w:rsid w:val="005A04BA"/>
    <w:rsid w:val="005A0629"/>
    <w:rsid w:val="005A0A09"/>
    <w:rsid w:val="005A46E6"/>
    <w:rsid w:val="005A5273"/>
    <w:rsid w:val="005A7D69"/>
    <w:rsid w:val="005B0D46"/>
    <w:rsid w:val="005B11AF"/>
    <w:rsid w:val="005B2E28"/>
    <w:rsid w:val="005B38E5"/>
    <w:rsid w:val="005B4BCA"/>
    <w:rsid w:val="005B53E9"/>
    <w:rsid w:val="005B6281"/>
    <w:rsid w:val="005B6492"/>
    <w:rsid w:val="005B6BE8"/>
    <w:rsid w:val="005B70AD"/>
    <w:rsid w:val="005B77D7"/>
    <w:rsid w:val="005B7FA5"/>
    <w:rsid w:val="005C02ED"/>
    <w:rsid w:val="005C0867"/>
    <w:rsid w:val="005C1653"/>
    <w:rsid w:val="005C36F6"/>
    <w:rsid w:val="005C4A8E"/>
    <w:rsid w:val="005D13D2"/>
    <w:rsid w:val="005D1944"/>
    <w:rsid w:val="005D3137"/>
    <w:rsid w:val="005D3417"/>
    <w:rsid w:val="005D351F"/>
    <w:rsid w:val="005D4D9F"/>
    <w:rsid w:val="005D747B"/>
    <w:rsid w:val="005E2B53"/>
    <w:rsid w:val="005E2C86"/>
    <w:rsid w:val="005E5AC3"/>
    <w:rsid w:val="005E611A"/>
    <w:rsid w:val="005E6451"/>
    <w:rsid w:val="005E6E10"/>
    <w:rsid w:val="005E6F74"/>
    <w:rsid w:val="005E7017"/>
    <w:rsid w:val="005F122F"/>
    <w:rsid w:val="005F152F"/>
    <w:rsid w:val="005F16B3"/>
    <w:rsid w:val="005F1E2C"/>
    <w:rsid w:val="005F2974"/>
    <w:rsid w:val="005F3991"/>
    <w:rsid w:val="005F4629"/>
    <w:rsid w:val="005F5E51"/>
    <w:rsid w:val="005F7C3E"/>
    <w:rsid w:val="0060014B"/>
    <w:rsid w:val="0060108E"/>
    <w:rsid w:val="00601D56"/>
    <w:rsid w:val="00602B4C"/>
    <w:rsid w:val="00603350"/>
    <w:rsid w:val="006034D4"/>
    <w:rsid w:val="00603C16"/>
    <w:rsid w:val="00606718"/>
    <w:rsid w:val="00606BC4"/>
    <w:rsid w:val="00607F7B"/>
    <w:rsid w:val="0061102F"/>
    <w:rsid w:val="0061161C"/>
    <w:rsid w:val="006116EC"/>
    <w:rsid w:val="00611941"/>
    <w:rsid w:val="00612134"/>
    <w:rsid w:val="00612351"/>
    <w:rsid w:val="00615E75"/>
    <w:rsid w:val="00615F12"/>
    <w:rsid w:val="00616F46"/>
    <w:rsid w:val="006179EA"/>
    <w:rsid w:val="00617FBF"/>
    <w:rsid w:val="0062134E"/>
    <w:rsid w:val="00621887"/>
    <w:rsid w:val="00621F2F"/>
    <w:rsid w:val="00625A45"/>
    <w:rsid w:val="0062631F"/>
    <w:rsid w:val="00626E85"/>
    <w:rsid w:val="00627776"/>
    <w:rsid w:val="00627F68"/>
    <w:rsid w:val="006307A3"/>
    <w:rsid w:val="00631992"/>
    <w:rsid w:val="00633EBA"/>
    <w:rsid w:val="00634A5D"/>
    <w:rsid w:val="00636A97"/>
    <w:rsid w:val="006406F2"/>
    <w:rsid w:val="00642107"/>
    <w:rsid w:val="006422A2"/>
    <w:rsid w:val="00644055"/>
    <w:rsid w:val="00644BC6"/>
    <w:rsid w:val="00644BD6"/>
    <w:rsid w:val="00644F95"/>
    <w:rsid w:val="0064599F"/>
    <w:rsid w:val="00645E2F"/>
    <w:rsid w:val="00650280"/>
    <w:rsid w:val="006503B9"/>
    <w:rsid w:val="00650A3D"/>
    <w:rsid w:val="00650DA4"/>
    <w:rsid w:val="00651209"/>
    <w:rsid w:val="0065128A"/>
    <w:rsid w:val="00655276"/>
    <w:rsid w:val="006555E3"/>
    <w:rsid w:val="00656088"/>
    <w:rsid w:val="0065658E"/>
    <w:rsid w:val="00656F2D"/>
    <w:rsid w:val="006572E2"/>
    <w:rsid w:val="0065757D"/>
    <w:rsid w:val="0066127A"/>
    <w:rsid w:val="006627D7"/>
    <w:rsid w:val="00662F56"/>
    <w:rsid w:val="00663603"/>
    <w:rsid w:val="0066368B"/>
    <w:rsid w:val="00664719"/>
    <w:rsid w:val="0066548A"/>
    <w:rsid w:val="00665774"/>
    <w:rsid w:val="006657CC"/>
    <w:rsid w:val="00665870"/>
    <w:rsid w:val="00665C75"/>
    <w:rsid w:val="006716A5"/>
    <w:rsid w:val="00672E11"/>
    <w:rsid w:val="00672E3F"/>
    <w:rsid w:val="00676722"/>
    <w:rsid w:val="0067683E"/>
    <w:rsid w:val="00676BE0"/>
    <w:rsid w:val="00676CB3"/>
    <w:rsid w:val="00677115"/>
    <w:rsid w:val="00680FB8"/>
    <w:rsid w:val="00683417"/>
    <w:rsid w:val="00685BDB"/>
    <w:rsid w:val="006877CF"/>
    <w:rsid w:val="00690FB1"/>
    <w:rsid w:val="00691F54"/>
    <w:rsid w:val="0069248B"/>
    <w:rsid w:val="00694D3C"/>
    <w:rsid w:val="00695BB2"/>
    <w:rsid w:val="00696F53"/>
    <w:rsid w:val="006973E8"/>
    <w:rsid w:val="006A0423"/>
    <w:rsid w:val="006A165C"/>
    <w:rsid w:val="006A2168"/>
    <w:rsid w:val="006A29F8"/>
    <w:rsid w:val="006A3B7E"/>
    <w:rsid w:val="006A46D8"/>
    <w:rsid w:val="006A556A"/>
    <w:rsid w:val="006A7EC8"/>
    <w:rsid w:val="006B03FB"/>
    <w:rsid w:val="006B0F29"/>
    <w:rsid w:val="006B235B"/>
    <w:rsid w:val="006B2EC4"/>
    <w:rsid w:val="006B3BE9"/>
    <w:rsid w:val="006C0601"/>
    <w:rsid w:val="006C0B54"/>
    <w:rsid w:val="006C36D6"/>
    <w:rsid w:val="006C4337"/>
    <w:rsid w:val="006C4B9A"/>
    <w:rsid w:val="006C5778"/>
    <w:rsid w:val="006C7536"/>
    <w:rsid w:val="006D15FA"/>
    <w:rsid w:val="006D1B44"/>
    <w:rsid w:val="006D404E"/>
    <w:rsid w:val="006D4D52"/>
    <w:rsid w:val="006D61D6"/>
    <w:rsid w:val="006D639C"/>
    <w:rsid w:val="006D6A70"/>
    <w:rsid w:val="006D6C14"/>
    <w:rsid w:val="006E141C"/>
    <w:rsid w:val="006E1BA1"/>
    <w:rsid w:val="006E4C3B"/>
    <w:rsid w:val="006E4FD5"/>
    <w:rsid w:val="006E6595"/>
    <w:rsid w:val="006E6C12"/>
    <w:rsid w:val="006F2173"/>
    <w:rsid w:val="006F31CE"/>
    <w:rsid w:val="006F3540"/>
    <w:rsid w:val="006F41CC"/>
    <w:rsid w:val="006F5D22"/>
    <w:rsid w:val="006F624F"/>
    <w:rsid w:val="006F647A"/>
    <w:rsid w:val="00700D51"/>
    <w:rsid w:val="007019E9"/>
    <w:rsid w:val="007019ED"/>
    <w:rsid w:val="00701C04"/>
    <w:rsid w:val="007021B8"/>
    <w:rsid w:val="00705786"/>
    <w:rsid w:val="0070593D"/>
    <w:rsid w:val="00705C0F"/>
    <w:rsid w:val="00705CF2"/>
    <w:rsid w:val="00705DF0"/>
    <w:rsid w:val="00706381"/>
    <w:rsid w:val="00707815"/>
    <w:rsid w:val="007107EC"/>
    <w:rsid w:val="00710ACD"/>
    <w:rsid w:val="00710D73"/>
    <w:rsid w:val="00711CBC"/>
    <w:rsid w:val="00712176"/>
    <w:rsid w:val="00714225"/>
    <w:rsid w:val="00715C82"/>
    <w:rsid w:val="00716DAE"/>
    <w:rsid w:val="00721440"/>
    <w:rsid w:val="0072343E"/>
    <w:rsid w:val="00725264"/>
    <w:rsid w:val="007252EB"/>
    <w:rsid w:val="00732EDA"/>
    <w:rsid w:val="0073326D"/>
    <w:rsid w:val="00733B1F"/>
    <w:rsid w:val="00735978"/>
    <w:rsid w:val="007368DB"/>
    <w:rsid w:val="0074104A"/>
    <w:rsid w:val="00742971"/>
    <w:rsid w:val="007432C3"/>
    <w:rsid w:val="0074355F"/>
    <w:rsid w:val="00746447"/>
    <w:rsid w:val="007478C7"/>
    <w:rsid w:val="00747E6A"/>
    <w:rsid w:val="00751DCB"/>
    <w:rsid w:val="0075249F"/>
    <w:rsid w:val="00753112"/>
    <w:rsid w:val="0075390B"/>
    <w:rsid w:val="007539DD"/>
    <w:rsid w:val="007541FD"/>
    <w:rsid w:val="0075483B"/>
    <w:rsid w:val="00756EEC"/>
    <w:rsid w:val="00757F1B"/>
    <w:rsid w:val="007625DC"/>
    <w:rsid w:val="00762BD6"/>
    <w:rsid w:val="00763A29"/>
    <w:rsid w:val="00763F29"/>
    <w:rsid w:val="00765969"/>
    <w:rsid w:val="007659D0"/>
    <w:rsid w:val="0076645B"/>
    <w:rsid w:val="007674E8"/>
    <w:rsid w:val="00767C5C"/>
    <w:rsid w:val="00767F3A"/>
    <w:rsid w:val="007701FC"/>
    <w:rsid w:val="00770669"/>
    <w:rsid w:val="00770CB1"/>
    <w:rsid w:val="007714AF"/>
    <w:rsid w:val="0077289C"/>
    <w:rsid w:val="0077709B"/>
    <w:rsid w:val="0077714D"/>
    <w:rsid w:val="00777801"/>
    <w:rsid w:val="007821E1"/>
    <w:rsid w:val="007852DB"/>
    <w:rsid w:val="007866D6"/>
    <w:rsid w:val="007867CF"/>
    <w:rsid w:val="00787779"/>
    <w:rsid w:val="00790EBE"/>
    <w:rsid w:val="00791451"/>
    <w:rsid w:val="00791CF5"/>
    <w:rsid w:val="0079265A"/>
    <w:rsid w:val="0079279F"/>
    <w:rsid w:val="00793845"/>
    <w:rsid w:val="007941BC"/>
    <w:rsid w:val="00794341"/>
    <w:rsid w:val="00794FA6"/>
    <w:rsid w:val="0079539F"/>
    <w:rsid w:val="007954CA"/>
    <w:rsid w:val="0079579B"/>
    <w:rsid w:val="00795CA9"/>
    <w:rsid w:val="00796786"/>
    <w:rsid w:val="007A0706"/>
    <w:rsid w:val="007A11FA"/>
    <w:rsid w:val="007A32DB"/>
    <w:rsid w:val="007A4120"/>
    <w:rsid w:val="007A4BB0"/>
    <w:rsid w:val="007A6E78"/>
    <w:rsid w:val="007B0376"/>
    <w:rsid w:val="007B1366"/>
    <w:rsid w:val="007B1CE6"/>
    <w:rsid w:val="007B1FFA"/>
    <w:rsid w:val="007B2062"/>
    <w:rsid w:val="007B22DF"/>
    <w:rsid w:val="007B4D54"/>
    <w:rsid w:val="007B5BE8"/>
    <w:rsid w:val="007B7F75"/>
    <w:rsid w:val="007C02FC"/>
    <w:rsid w:val="007C1F53"/>
    <w:rsid w:val="007C4C54"/>
    <w:rsid w:val="007C7862"/>
    <w:rsid w:val="007D1702"/>
    <w:rsid w:val="007D3634"/>
    <w:rsid w:val="007D43DA"/>
    <w:rsid w:val="007D4519"/>
    <w:rsid w:val="007D4DE7"/>
    <w:rsid w:val="007D5057"/>
    <w:rsid w:val="007D5753"/>
    <w:rsid w:val="007D6A9C"/>
    <w:rsid w:val="007E2673"/>
    <w:rsid w:val="007E2A6C"/>
    <w:rsid w:val="007E2DFC"/>
    <w:rsid w:val="007E3BE0"/>
    <w:rsid w:val="007E4639"/>
    <w:rsid w:val="007E49C6"/>
    <w:rsid w:val="007E4A36"/>
    <w:rsid w:val="007E562B"/>
    <w:rsid w:val="007E584D"/>
    <w:rsid w:val="007E63FA"/>
    <w:rsid w:val="007E7A32"/>
    <w:rsid w:val="007F1426"/>
    <w:rsid w:val="007F1A5C"/>
    <w:rsid w:val="007F24D7"/>
    <w:rsid w:val="007F2BB8"/>
    <w:rsid w:val="007F31D1"/>
    <w:rsid w:val="008002D9"/>
    <w:rsid w:val="008003B3"/>
    <w:rsid w:val="008005C1"/>
    <w:rsid w:val="00800FEC"/>
    <w:rsid w:val="008014A4"/>
    <w:rsid w:val="00801B9A"/>
    <w:rsid w:val="00802D18"/>
    <w:rsid w:val="0080333E"/>
    <w:rsid w:val="00803EBF"/>
    <w:rsid w:val="00804E08"/>
    <w:rsid w:val="008050C2"/>
    <w:rsid w:val="00805C27"/>
    <w:rsid w:val="00805F09"/>
    <w:rsid w:val="00806915"/>
    <w:rsid w:val="00812FE6"/>
    <w:rsid w:val="00813FFD"/>
    <w:rsid w:val="00814736"/>
    <w:rsid w:val="00815161"/>
    <w:rsid w:val="00816CE9"/>
    <w:rsid w:val="00816E7A"/>
    <w:rsid w:val="00817287"/>
    <w:rsid w:val="00821F3B"/>
    <w:rsid w:val="008252BF"/>
    <w:rsid w:val="00825BE1"/>
    <w:rsid w:val="00826883"/>
    <w:rsid w:val="00826A78"/>
    <w:rsid w:val="0082783C"/>
    <w:rsid w:val="008310D1"/>
    <w:rsid w:val="00832023"/>
    <w:rsid w:val="008321E8"/>
    <w:rsid w:val="00832445"/>
    <w:rsid w:val="008329F7"/>
    <w:rsid w:val="008333A3"/>
    <w:rsid w:val="0083357C"/>
    <w:rsid w:val="00834392"/>
    <w:rsid w:val="00835BEA"/>
    <w:rsid w:val="0083663E"/>
    <w:rsid w:val="0083764C"/>
    <w:rsid w:val="00840C5A"/>
    <w:rsid w:val="0084210F"/>
    <w:rsid w:val="00842558"/>
    <w:rsid w:val="00844D7E"/>
    <w:rsid w:val="00845E19"/>
    <w:rsid w:val="00847616"/>
    <w:rsid w:val="00851185"/>
    <w:rsid w:val="00851FF3"/>
    <w:rsid w:val="008531D2"/>
    <w:rsid w:val="008538E6"/>
    <w:rsid w:val="00853A67"/>
    <w:rsid w:val="00854A06"/>
    <w:rsid w:val="0085563B"/>
    <w:rsid w:val="00855AC6"/>
    <w:rsid w:val="00857941"/>
    <w:rsid w:val="00857AB1"/>
    <w:rsid w:val="00860F7B"/>
    <w:rsid w:val="008615B7"/>
    <w:rsid w:val="008617FD"/>
    <w:rsid w:val="00861BEC"/>
    <w:rsid w:val="00863358"/>
    <w:rsid w:val="00863E87"/>
    <w:rsid w:val="00863F99"/>
    <w:rsid w:val="00864D78"/>
    <w:rsid w:val="00864E00"/>
    <w:rsid w:val="00870267"/>
    <w:rsid w:val="00870E99"/>
    <w:rsid w:val="00872016"/>
    <w:rsid w:val="00872582"/>
    <w:rsid w:val="00874539"/>
    <w:rsid w:val="00874A89"/>
    <w:rsid w:val="00874A9E"/>
    <w:rsid w:val="00875195"/>
    <w:rsid w:val="00875440"/>
    <w:rsid w:val="0087576D"/>
    <w:rsid w:val="008805D4"/>
    <w:rsid w:val="00880B51"/>
    <w:rsid w:val="00883A5F"/>
    <w:rsid w:val="00884A9E"/>
    <w:rsid w:val="008857BA"/>
    <w:rsid w:val="00886835"/>
    <w:rsid w:val="00892F5A"/>
    <w:rsid w:val="008949DD"/>
    <w:rsid w:val="00894A1A"/>
    <w:rsid w:val="00895361"/>
    <w:rsid w:val="0089553B"/>
    <w:rsid w:val="0089662F"/>
    <w:rsid w:val="0089760A"/>
    <w:rsid w:val="008A036F"/>
    <w:rsid w:val="008A05FF"/>
    <w:rsid w:val="008A156D"/>
    <w:rsid w:val="008A1C09"/>
    <w:rsid w:val="008A2B85"/>
    <w:rsid w:val="008A3040"/>
    <w:rsid w:val="008A30B2"/>
    <w:rsid w:val="008A61A9"/>
    <w:rsid w:val="008A6262"/>
    <w:rsid w:val="008A6561"/>
    <w:rsid w:val="008B0BE6"/>
    <w:rsid w:val="008B2010"/>
    <w:rsid w:val="008B255D"/>
    <w:rsid w:val="008B3543"/>
    <w:rsid w:val="008B5D08"/>
    <w:rsid w:val="008B677A"/>
    <w:rsid w:val="008B6F1A"/>
    <w:rsid w:val="008B787F"/>
    <w:rsid w:val="008C0201"/>
    <w:rsid w:val="008C04FC"/>
    <w:rsid w:val="008C0F2E"/>
    <w:rsid w:val="008C2B8B"/>
    <w:rsid w:val="008C383B"/>
    <w:rsid w:val="008C4919"/>
    <w:rsid w:val="008C5621"/>
    <w:rsid w:val="008C616F"/>
    <w:rsid w:val="008C77F4"/>
    <w:rsid w:val="008D066F"/>
    <w:rsid w:val="008D06BC"/>
    <w:rsid w:val="008D0ADC"/>
    <w:rsid w:val="008D4085"/>
    <w:rsid w:val="008D4285"/>
    <w:rsid w:val="008D5219"/>
    <w:rsid w:val="008D5257"/>
    <w:rsid w:val="008D53F0"/>
    <w:rsid w:val="008D567D"/>
    <w:rsid w:val="008D5817"/>
    <w:rsid w:val="008D5DBF"/>
    <w:rsid w:val="008D6988"/>
    <w:rsid w:val="008E018F"/>
    <w:rsid w:val="008E113D"/>
    <w:rsid w:val="008E25F7"/>
    <w:rsid w:val="008E2A43"/>
    <w:rsid w:val="008E2D51"/>
    <w:rsid w:val="008E5090"/>
    <w:rsid w:val="008E5D8B"/>
    <w:rsid w:val="008E6DD8"/>
    <w:rsid w:val="008E6EB8"/>
    <w:rsid w:val="008E7DE3"/>
    <w:rsid w:val="008F020E"/>
    <w:rsid w:val="008F1B63"/>
    <w:rsid w:val="008F475A"/>
    <w:rsid w:val="008F497E"/>
    <w:rsid w:val="008F4D30"/>
    <w:rsid w:val="008F52A8"/>
    <w:rsid w:val="008F5B7A"/>
    <w:rsid w:val="008F5FEF"/>
    <w:rsid w:val="008F63B6"/>
    <w:rsid w:val="00901BCF"/>
    <w:rsid w:val="0090225D"/>
    <w:rsid w:val="009028C3"/>
    <w:rsid w:val="00902D17"/>
    <w:rsid w:val="00903695"/>
    <w:rsid w:val="009047F8"/>
    <w:rsid w:val="009058E6"/>
    <w:rsid w:val="00905E3C"/>
    <w:rsid w:val="00906459"/>
    <w:rsid w:val="00906461"/>
    <w:rsid w:val="0090702C"/>
    <w:rsid w:val="00907387"/>
    <w:rsid w:val="009103C8"/>
    <w:rsid w:val="00916FAC"/>
    <w:rsid w:val="0091765A"/>
    <w:rsid w:val="00917F5C"/>
    <w:rsid w:val="0092072A"/>
    <w:rsid w:val="00921166"/>
    <w:rsid w:val="00922554"/>
    <w:rsid w:val="00922A10"/>
    <w:rsid w:val="009234EB"/>
    <w:rsid w:val="00923602"/>
    <w:rsid w:val="009239B9"/>
    <w:rsid w:val="0092401C"/>
    <w:rsid w:val="00926842"/>
    <w:rsid w:val="00927F97"/>
    <w:rsid w:val="00930BAF"/>
    <w:rsid w:val="00931AC6"/>
    <w:rsid w:val="00932C22"/>
    <w:rsid w:val="009331A9"/>
    <w:rsid w:val="0093424B"/>
    <w:rsid w:val="00934EDF"/>
    <w:rsid w:val="00936A03"/>
    <w:rsid w:val="009400D0"/>
    <w:rsid w:val="009400E1"/>
    <w:rsid w:val="00941209"/>
    <w:rsid w:val="00941BCE"/>
    <w:rsid w:val="00944418"/>
    <w:rsid w:val="00944701"/>
    <w:rsid w:val="00945025"/>
    <w:rsid w:val="00945EAF"/>
    <w:rsid w:val="009475C9"/>
    <w:rsid w:val="009477FA"/>
    <w:rsid w:val="00950AC9"/>
    <w:rsid w:val="009517E0"/>
    <w:rsid w:val="00951D3A"/>
    <w:rsid w:val="009524C9"/>
    <w:rsid w:val="00952734"/>
    <w:rsid w:val="00952C75"/>
    <w:rsid w:val="00953365"/>
    <w:rsid w:val="009540F7"/>
    <w:rsid w:val="00955302"/>
    <w:rsid w:val="00956B38"/>
    <w:rsid w:val="0095707B"/>
    <w:rsid w:val="009574AF"/>
    <w:rsid w:val="00960003"/>
    <w:rsid w:val="00960D07"/>
    <w:rsid w:val="00962092"/>
    <w:rsid w:val="009625CF"/>
    <w:rsid w:val="009638A0"/>
    <w:rsid w:val="009647DC"/>
    <w:rsid w:val="00964F6F"/>
    <w:rsid w:val="009654AF"/>
    <w:rsid w:val="00965ADC"/>
    <w:rsid w:val="00966B32"/>
    <w:rsid w:val="00967A44"/>
    <w:rsid w:val="00967DF4"/>
    <w:rsid w:val="00967EBC"/>
    <w:rsid w:val="00970979"/>
    <w:rsid w:val="00970D29"/>
    <w:rsid w:val="009726B9"/>
    <w:rsid w:val="00972C63"/>
    <w:rsid w:val="009750DA"/>
    <w:rsid w:val="009760E8"/>
    <w:rsid w:val="009777FC"/>
    <w:rsid w:val="00977A73"/>
    <w:rsid w:val="00980654"/>
    <w:rsid w:val="0098130D"/>
    <w:rsid w:val="00982067"/>
    <w:rsid w:val="00982708"/>
    <w:rsid w:val="00982988"/>
    <w:rsid w:val="00982F5C"/>
    <w:rsid w:val="00985556"/>
    <w:rsid w:val="00985B5E"/>
    <w:rsid w:val="00986294"/>
    <w:rsid w:val="00987372"/>
    <w:rsid w:val="00990194"/>
    <w:rsid w:val="00992AE9"/>
    <w:rsid w:val="00993364"/>
    <w:rsid w:val="00994309"/>
    <w:rsid w:val="00994526"/>
    <w:rsid w:val="00995484"/>
    <w:rsid w:val="00995C50"/>
    <w:rsid w:val="009964F5"/>
    <w:rsid w:val="009A0665"/>
    <w:rsid w:val="009A0986"/>
    <w:rsid w:val="009A12BA"/>
    <w:rsid w:val="009A133D"/>
    <w:rsid w:val="009A151C"/>
    <w:rsid w:val="009A26A4"/>
    <w:rsid w:val="009A2FC9"/>
    <w:rsid w:val="009A5E3E"/>
    <w:rsid w:val="009A6A7B"/>
    <w:rsid w:val="009B05FF"/>
    <w:rsid w:val="009B0980"/>
    <w:rsid w:val="009B2148"/>
    <w:rsid w:val="009B2282"/>
    <w:rsid w:val="009B23D6"/>
    <w:rsid w:val="009B2D07"/>
    <w:rsid w:val="009B398C"/>
    <w:rsid w:val="009B3A45"/>
    <w:rsid w:val="009B5402"/>
    <w:rsid w:val="009B57A9"/>
    <w:rsid w:val="009B5F4B"/>
    <w:rsid w:val="009B70E2"/>
    <w:rsid w:val="009B7196"/>
    <w:rsid w:val="009B7EB8"/>
    <w:rsid w:val="009C1FE2"/>
    <w:rsid w:val="009C29A2"/>
    <w:rsid w:val="009C2AE0"/>
    <w:rsid w:val="009C2C94"/>
    <w:rsid w:val="009C3E94"/>
    <w:rsid w:val="009C3F1A"/>
    <w:rsid w:val="009C41BF"/>
    <w:rsid w:val="009C4659"/>
    <w:rsid w:val="009C55C3"/>
    <w:rsid w:val="009C682F"/>
    <w:rsid w:val="009C6A76"/>
    <w:rsid w:val="009C7789"/>
    <w:rsid w:val="009D0B83"/>
    <w:rsid w:val="009D3CB5"/>
    <w:rsid w:val="009D3FF5"/>
    <w:rsid w:val="009D6A4E"/>
    <w:rsid w:val="009E1D8C"/>
    <w:rsid w:val="009E2609"/>
    <w:rsid w:val="009E33CE"/>
    <w:rsid w:val="009E4514"/>
    <w:rsid w:val="009E6A09"/>
    <w:rsid w:val="009E6B6B"/>
    <w:rsid w:val="009E6DF8"/>
    <w:rsid w:val="009F012A"/>
    <w:rsid w:val="009F2300"/>
    <w:rsid w:val="009F450D"/>
    <w:rsid w:val="009F5797"/>
    <w:rsid w:val="009F5DDD"/>
    <w:rsid w:val="009F7364"/>
    <w:rsid w:val="00A00AFB"/>
    <w:rsid w:val="00A00CF5"/>
    <w:rsid w:val="00A014B3"/>
    <w:rsid w:val="00A041A1"/>
    <w:rsid w:val="00A044E0"/>
    <w:rsid w:val="00A04F6A"/>
    <w:rsid w:val="00A06C93"/>
    <w:rsid w:val="00A078D3"/>
    <w:rsid w:val="00A11C01"/>
    <w:rsid w:val="00A12C26"/>
    <w:rsid w:val="00A14BAF"/>
    <w:rsid w:val="00A15716"/>
    <w:rsid w:val="00A16221"/>
    <w:rsid w:val="00A16A5E"/>
    <w:rsid w:val="00A17346"/>
    <w:rsid w:val="00A176E8"/>
    <w:rsid w:val="00A2032E"/>
    <w:rsid w:val="00A22783"/>
    <w:rsid w:val="00A233C2"/>
    <w:rsid w:val="00A23450"/>
    <w:rsid w:val="00A23B8E"/>
    <w:rsid w:val="00A258A3"/>
    <w:rsid w:val="00A25BBD"/>
    <w:rsid w:val="00A25F3D"/>
    <w:rsid w:val="00A26438"/>
    <w:rsid w:val="00A27EC9"/>
    <w:rsid w:val="00A32100"/>
    <w:rsid w:val="00A32C02"/>
    <w:rsid w:val="00A350C5"/>
    <w:rsid w:val="00A37A28"/>
    <w:rsid w:val="00A403B1"/>
    <w:rsid w:val="00A40E7E"/>
    <w:rsid w:val="00A428B9"/>
    <w:rsid w:val="00A45018"/>
    <w:rsid w:val="00A450DF"/>
    <w:rsid w:val="00A45820"/>
    <w:rsid w:val="00A46F0F"/>
    <w:rsid w:val="00A504F3"/>
    <w:rsid w:val="00A50C30"/>
    <w:rsid w:val="00A50D41"/>
    <w:rsid w:val="00A51F33"/>
    <w:rsid w:val="00A52099"/>
    <w:rsid w:val="00A53FC4"/>
    <w:rsid w:val="00A54335"/>
    <w:rsid w:val="00A56B51"/>
    <w:rsid w:val="00A572D9"/>
    <w:rsid w:val="00A602BF"/>
    <w:rsid w:val="00A60A4F"/>
    <w:rsid w:val="00A6531A"/>
    <w:rsid w:val="00A665A9"/>
    <w:rsid w:val="00A70729"/>
    <w:rsid w:val="00A722CD"/>
    <w:rsid w:val="00A722D0"/>
    <w:rsid w:val="00A762FD"/>
    <w:rsid w:val="00A766C9"/>
    <w:rsid w:val="00A76CFD"/>
    <w:rsid w:val="00A76E4F"/>
    <w:rsid w:val="00A77D14"/>
    <w:rsid w:val="00A800B2"/>
    <w:rsid w:val="00A80CF1"/>
    <w:rsid w:val="00A80E8A"/>
    <w:rsid w:val="00A81ED5"/>
    <w:rsid w:val="00A81F81"/>
    <w:rsid w:val="00A82E96"/>
    <w:rsid w:val="00A83BFA"/>
    <w:rsid w:val="00A840AA"/>
    <w:rsid w:val="00A84367"/>
    <w:rsid w:val="00A8524A"/>
    <w:rsid w:val="00A86B7D"/>
    <w:rsid w:val="00A86CE0"/>
    <w:rsid w:val="00A86D8F"/>
    <w:rsid w:val="00A871D8"/>
    <w:rsid w:val="00A87300"/>
    <w:rsid w:val="00A91BF1"/>
    <w:rsid w:val="00A929AA"/>
    <w:rsid w:val="00A92F34"/>
    <w:rsid w:val="00A94059"/>
    <w:rsid w:val="00A970D7"/>
    <w:rsid w:val="00AA1047"/>
    <w:rsid w:val="00AA26BE"/>
    <w:rsid w:val="00AA43F3"/>
    <w:rsid w:val="00AA5103"/>
    <w:rsid w:val="00AA68CC"/>
    <w:rsid w:val="00AA72CA"/>
    <w:rsid w:val="00AB1104"/>
    <w:rsid w:val="00AB1540"/>
    <w:rsid w:val="00AB17D8"/>
    <w:rsid w:val="00AB2E2C"/>
    <w:rsid w:val="00AB3354"/>
    <w:rsid w:val="00AB39BB"/>
    <w:rsid w:val="00AB5A66"/>
    <w:rsid w:val="00AB67C9"/>
    <w:rsid w:val="00AB7449"/>
    <w:rsid w:val="00AB7D68"/>
    <w:rsid w:val="00AC0D53"/>
    <w:rsid w:val="00AC1BC3"/>
    <w:rsid w:val="00AC2483"/>
    <w:rsid w:val="00AC2A9D"/>
    <w:rsid w:val="00AC310F"/>
    <w:rsid w:val="00AC385C"/>
    <w:rsid w:val="00AC7D46"/>
    <w:rsid w:val="00AD0318"/>
    <w:rsid w:val="00AD06F6"/>
    <w:rsid w:val="00AD1607"/>
    <w:rsid w:val="00AD1B11"/>
    <w:rsid w:val="00AD1E00"/>
    <w:rsid w:val="00AD34FE"/>
    <w:rsid w:val="00AD4AD4"/>
    <w:rsid w:val="00AD4C8D"/>
    <w:rsid w:val="00AD6553"/>
    <w:rsid w:val="00AD702F"/>
    <w:rsid w:val="00AD736D"/>
    <w:rsid w:val="00AE05F2"/>
    <w:rsid w:val="00AE42D5"/>
    <w:rsid w:val="00AE4E33"/>
    <w:rsid w:val="00AE60C5"/>
    <w:rsid w:val="00AE6708"/>
    <w:rsid w:val="00AE6F12"/>
    <w:rsid w:val="00AE6FEC"/>
    <w:rsid w:val="00AF02F2"/>
    <w:rsid w:val="00AF1557"/>
    <w:rsid w:val="00AF1E03"/>
    <w:rsid w:val="00AF24A8"/>
    <w:rsid w:val="00AF3778"/>
    <w:rsid w:val="00AF3D91"/>
    <w:rsid w:val="00AF5346"/>
    <w:rsid w:val="00AF6251"/>
    <w:rsid w:val="00AF63A5"/>
    <w:rsid w:val="00B00774"/>
    <w:rsid w:val="00B0087D"/>
    <w:rsid w:val="00B01503"/>
    <w:rsid w:val="00B01903"/>
    <w:rsid w:val="00B02081"/>
    <w:rsid w:val="00B024F1"/>
    <w:rsid w:val="00B03060"/>
    <w:rsid w:val="00B03120"/>
    <w:rsid w:val="00B0337E"/>
    <w:rsid w:val="00B04626"/>
    <w:rsid w:val="00B04C1C"/>
    <w:rsid w:val="00B066C3"/>
    <w:rsid w:val="00B07F73"/>
    <w:rsid w:val="00B10D76"/>
    <w:rsid w:val="00B11422"/>
    <w:rsid w:val="00B11840"/>
    <w:rsid w:val="00B13352"/>
    <w:rsid w:val="00B14B12"/>
    <w:rsid w:val="00B1595A"/>
    <w:rsid w:val="00B16E11"/>
    <w:rsid w:val="00B20C3B"/>
    <w:rsid w:val="00B21612"/>
    <w:rsid w:val="00B22C32"/>
    <w:rsid w:val="00B22FFE"/>
    <w:rsid w:val="00B2623A"/>
    <w:rsid w:val="00B26884"/>
    <w:rsid w:val="00B2792A"/>
    <w:rsid w:val="00B314B7"/>
    <w:rsid w:val="00B3194F"/>
    <w:rsid w:val="00B320E4"/>
    <w:rsid w:val="00B325A0"/>
    <w:rsid w:val="00B32A90"/>
    <w:rsid w:val="00B32DD6"/>
    <w:rsid w:val="00B333AC"/>
    <w:rsid w:val="00B3361B"/>
    <w:rsid w:val="00B33B84"/>
    <w:rsid w:val="00B33E23"/>
    <w:rsid w:val="00B34A10"/>
    <w:rsid w:val="00B35005"/>
    <w:rsid w:val="00B35374"/>
    <w:rsid w:val="00B354CF"/>
    <w:rsid w:val="00B35FF5"/>
    <w:rsid w:val="00B415EE"/>
    <w:rsid w:val="00B41A76"/>
    <w:rsid w:val="00B41C0C"/>
    <w:rsid w:val="00B4446A"/>
    <w:rsid w:val="00B44BED"/>
    <w:rsid w:val="00B45634"/>
    <w:rsid w:val="00B4715A"/>
    <w:rsid w:val="00B475ED"/>
    <w:rsid w:val="00B51488"/>
    <w:rsid w:val="00B540FB"/>
    <w:rsid w:val="00B544BB"/>
    <w:rsid w:val="00B55AF9"/>
    <w:rsid w:val="00B5645F"/>
    <w:rsid w:val="00B565EA"/>
    <w:rsid w:val="00B56AFA"/>
    <w:rsid w:val="00B57150"/>
    <w:rsid w:val="00B57595"/>
    <w:rsid w:val="00B575D9"/>
    <w:rsid w:val="00B60F0C"/>
    <w:rsid w:val="00B60F2E"/>
    <w:rsid w:val="00B62745"/>
    <w:rsid w:val="00B6312E"/>
    <w:rsid w:val="00B63908"/>
    <w:rsid w:val="00B66627"/>
    <w:rsid w:val="00B675AC"/>
    <w:rsid w:val="00B6784D"/>
    <w:rsid w:val="00B67F33"/>
    <w:rsid w:val="00B7246B"/>
    <w:rsid w:val="00B7263B"/>
    <w:rsid w:val="00B73251"/>
    <w:rsid w:val="00B73B87"/>
    <w:rsid w:val="00B74E93"/>
    <w:rsid w:val="00B75154"/>
    <w:rsid w:val="00B7570A"/>
    <w:rsid w:val="00B75CA1"/>
    <w:rsid w:val="00B76128"/>
    <w:rsid w:val="00B7616F"/>
    <w:rsid w:val="00B76E4C"/>
    <w:rsid w:val="00B77E2F"/>
    <w:rsid w:val="00B82129"/>
    <w:rsid w:val="00B83F2E"/>
    <w:rsid w:val="00B8449C"/>
    <w:rsid w:val="00B8468F"/>
    <w:rsid w:val="00B861A1"/>
    <w:rsid w:val="00B948FF"/>
    <w:rsid w:val="00B96226"/>
    <w:rsid w:val="00B96A98"/>
    <w:rsid w:val="00B97435"/>
    <w:rsid w:val="00BA02F7"/>
    <w:rsid w:val="00BA1CD6"/>
    <w:rsid w:val="00BA4854"/>
    <w:rsid w:val="00BA5197"/>
    <w:rsid w:val="00BA5C2D"/>
    <w:rsid w:val="00BA6CDC"/>
    <w:rsid w:val="00BA6F59"/>
    <w:rsid w:val="00BA7177"/>
    <w:rsid w:val="00BA7852"/>
    <w:rsid w:val="00BB165E"/>
    <w:rsid w:val="00BB1CD5"/>
    <w:rsid w:val="00BB2BAC"/>
    <w:rsid w:val="00BB31B1"/>
    <w:rsid w:val="00BB371E"/>
    <w:rsid w:val="00BB4AC2"/>
    <w:rsid w:val="00BB5547"/>
    <w:rsid w:val="00BB5BFC"/>
    <w:rsid w:val="00BB7C1D"/>
    <w:rsid w:val="00BC026A"/>
    <w:rsid w:val="00BC2440"/>
    <w:rsid w:val="00BC2527"/>
    <w:rsid w:val="00BC3FB2"/>
    <w:rsid w:val="00BC59DC"/>
    <w:rsid w:val="00BD0828"/>
    <w:rsid w:val="00BD0CDC"/>
    <w:rsid w:val="00BD0E88"/>
    <w:rsid w:val="00BD23BF"/>
    <w:rsid w:val="00BD2923"/>
    <w:rsid w:val="00BD2F2A"/>
    <w:rsid w:val="00BD3888"/>
    <w:rsid w:val="00BD45E4"/>
    <w:rsid w:val="00BD4969"/>
    <w:rsid w:val="00BD6731"/>
    <w:rsid w:val="00BD6797"/>
    <w:rsid w:val="00BE03EA"/>
    <w:rsid w:val="00BE0D7C"/>
    <w:rsid w:val="00BE160B"/>
    <w:rsid w:val="00BE2B3C"/>
    <w:rsid w:val="00BE472A"/>
    <w:rsid w:val="00BE5DD6"/>
    <w:rsid w:val="00BE74F8"/>
    <w:rsid w:val="00BE7F74"/>
    <w:rsid w:val="00BF04FB"/>
    <w:rsid w:val="00BF0889"/>
    <w:rsid w:val="00BF17CB"/>
    <w:rsid w:val="00BF4D7A"/>
    <w:rsid w:val="00BF6A69"/>
    <w:rsid w:val="00BF6B6E"/>
    <w:rsid w:val="00BF748C"/>
    <w:rsid w:val="00C008CF"/>
    <w:rsid w:val="00C0165C"/>
    <w:rsid w:val="00C022AE"/>
    <w:rsid w:val="00C025D4"/>
    <w:rsid w:val="00C033B9"/>
    <w:rsid w:val="00C03B5E"/>
    <w:rsid w:val="00C05A76"/>
    <w:rsid w:val="00C0754A"/>
    <w:rsid w:val="00C07854"/>
    <w:rsid w:val="00C10FEC"/>
    <w:rsid w:val="00C115BA"/>
    <w:rsid w:val="00C13B59"/>
    <w:rsid w:val="00C13CB5"/>
    <w:rsid w:val="00C14CFB"/>
    <w:rsid w:val="00C17418"/>
    <w:rsid w:val="00C20A45"/>
    <w:rsid w:val="00C21A04"/>
    <w:rsid w:val="00C25860"/>
    <w:rsid w:val="00C25889"/>
    <w:rsid w:val="00C2729E"/>
    <w:rsid w:val="00C311D7"/>
    <w:rsid w:val="00C317BE"/>
    <w:rsid w:val="00C339A5"/>
    <w:rsid w:val="00C35B23"/>
    <w:rsid w:val="00C36BF0"/>
    <w:rsid w:val="00C3768D"/>
    <w:rsid w:val="00C37C4A"/>
    <w:rsid w:val="00C37F40"/>
    <w:rsid w:val="00C42AA3"/>
    <w:rsid w:val="00C4533E"/>
    <w:rsid w:val="00C45542"/>
    <w:rsid w:val="00C51407"/>
    <w:rsid w:val="00C52C67"/>
    <w:rsid w:val="00C52D4D"/>
    <w:rsid w:val="00C54A32"/>
    <w:rsid w:val="00C556CF"/>
    <w:rsid w:val="00C56A72"/>
    <w:rsid w:val="00C61F77"/>
    <w:rsid w:val="00C62854"/>
    <w:rsid w:val="00C62B66"/>
    <w:rsid w:val="00C635A0"/>
    <w:rsid w:val="00C63926"/>
    <w:rsid w:val="00C72559"/>
    <w:rsid w:val="00C72AD3"/>
    <w:rsid w:val="00C73EA4"/>
    <w:rsid w:val="00C74EA3"/>
    <w:rsid w:val="00C74F7E"/>
    <w:rsid w:val="00C74F89"/>
    <w:rsid w:val="00C75217"/>
    <w:rsid w:val="00C7589E"/>
    <w:rsid w:val="00C776EA"/>
    <w:rsid w:val="00C805F8"/>
    <w:rsid w:val="00C8128B"/>
    <w:rsid w:val="00C8255A"/>
    <w:rsid w:val="00C8289B"/>
    <w:rsid w:val="00C82FF8"/>
    <w:rsid w:val="00C835D0"/>
    <w:rsid w:val="00C86EE4"/>
    <w:rsid w:val="00C87669"/>
    <w:rsid w:val="00C87D5F"/>
    <w:rsid w:val="00C90D9A"/>
    <w:rsid w:val="00C9157A"/>
    <w:rsid w:val="00C92691"/>
    <w:rsid w:val="00C93B85"/>
    <w:rsid w:val="00C955D7"/>
    <w:rsid w:val="00C95BBA"/>
    <w:rsid w:val="00C9636D"/>
    <w:rsid w:val="00C9663E"/>
    <w:rsid w:val="00C97FB7"/>
    <w:rsid w:val="00CA09F5"/>
    <w:rsid w:val="00CA33B4"/>
    <w:rsid w:val="00CA3607"/>
    <w:rsid w:val="00CA4B32"/>
    <w:rsid w:val="00CA51CD"/>
    <w:rsid w:val="00CA69C6"/>
    <w:rsid w:val="00CB0A0E"/>
    <w:rsid w:val="00CB1621"/>
    <w:rsid w:val="00CB3B75"/>
    <w:rsid w:val="00CB4356"/>
    <w:rsid w:val="00CB4766"/>
    <w:rsid w:val="00CB52E4"/>
    <w:rsid w:val="00CB5401"/>
    <w:rsid w:val="00CB76D5"/>
    <w:rsid w:val="00CC1F79"/>
    <w:rsid w:val="00CC24B0"/>
    <w:rsid w:val="00CC2B5C"/>
    <w:rsid w:val="00CC324D"/>
    <w:rsid w:val="00CC390F"/>
    <w:rsid w:val="00CC3CCD"/>
    <w:rsid w:val="00CC5BAD"/>
    <w:rsid w:val="00CC5DD0"/>
    <w:rsid w:val="00CD05C0"/>
    <w:rsid w:val="00CD0C21"/>
    <w:rsid w:val="00CD190C"/>
    <w:rsid w:val="00CD1C6E"/>
    <w:rsid w:val="00CD21B0"/>
    <w:rsid w:val="00CD269B"/>
    <w:rsid w:val="00CD290D"/>
    <w:rsid w:val="00CD3B80"/>
    <w:rsid w:val="00CD62FA"/>
    <w:rsid w:val="00CE141B"/>
    <w:rsid w:val="00CE1690"/>
    <w:rsid w:val="00CE27D8"/>
    <w:rsid w:val="00CE309F"/>
    <w:rsid w:val="00CE380D"/>
    <w:rsid w:val="00CE3879"/>
    <w:rsid w:val="00CE3F49"/>
    <w:rsid w:val="00CE4640"/>
    <w:rsid w:val="00CE549D"/>
    <w:rsid w:val="00CE57CE"/>
    <w:rsid w:val="00CE6C2D"/>
    <w:rsid w:val="00CF0070"/>
    <w:rsid w:val="00CF136A"/>
    <w:rsid w:val="00CF1698"/>
    <w:rsid w:val="00CF2242"/>
    <w:rsid w:val="00CF4C68"/>
    <w:rsid w:val="00CF5097"/>
    <w:rsid w:val="00CF5836"/>
    <w:rsid w:val="00CF5BCD"/>
    <w:rsid w:val="00CF6773"/>
    <w:rsid w:val="00D0106D"/>
    <w:rsid w:val="00D01AAD"/>
    <w:rsid w:val="00D02129"/>
    <w:rsid w:val="00D03491"/>
    <w:rsid w:val="00D05A81"/>
    <w:rsid w:val="00D060E1"/>
    <w:rsid w:val="00D0669D"/>
    <w:rsid w:val="00D079F7"/>
    <w:rsid w:val="00D07A08"/>
    <w:rsid w:val="00D12C9D"/>
    <w:rsid w:val="00D1300B"/>
    <w:rsid w:val="00D13F0E"/>
    <w:rsid w:val="00D14EF8"/>
    <w:rsid w:val="00D17C49"/>
    <w:rsid w:val="00D20AE8"/>
    <w:rsid w:val="00D2120A"/>
    <w:rsid w:val="00D2182A"/>
    <w:rsid w:val="00D21836"/>
    <w:rsid w:val="00D21A68"/>
    <w:rsid w:val="00D22859"/>
    <w:rsid w:val="00D24736"/>
    <w:rsid w:val="00D24F3D"/>
    <w:rsid w:val="00D263CC"/>
    <w:rsid w:val="00D26B21"/>
    <w:rsid w:val="00D26C63"/>
    <w:rsid w:val="00D31A43"/>
    <w:rsid w:val="00D31ECE"/>
    <w:rsid w:val="00D325FE"/>
    <w:rsid w:val="00D3290A"/>
    <w:rsid w:val="00D3469D"/>
    <w:rsid w:val="00D3483B"/>
    <w:rsid w:val="00D36854"/>
    <w:rsid w:val="00D40802"/>
    <w:rsid w:val="00D4109E"/>
    <w:rsid w:val="00D41457"/>
    <w:rsid w:val="00D44187"/>
    <w:rsid w:val="00D44926"/>
    <w:rsid w:val="00D45433"/>
    <w:rsid w:val="00D467DD"/>
    <w:rsid w:val="00D47276"/>
    <w:rsid w:val="00D47614"/>
    <w:rsid w:val="00D503B6"/>
    <w:rsid w:val="00D5063B"/>
    <w:rsid w:val="00D51D97"/>
    <w:rsid w:val="00D51F0B"/>
    <w:rsid w:val="00D5229C"/>
    <w:rsid w:val="00D524DF"/>
    <w:rsid w:val="00D544E4"/>
    <w:rsid w:val="00D566BB"/>
    <w:rsid w:val="00D60042"/>
    <w:rsid w:val="00D600F0"/>
    <w:rsid w:val="00D60D6E"/>
    <w:rsid w:val="00D63417"/>
    <w:rsid w:val="00D63441"/>
    <w:rsid w:val="00D637EB"/>
    <w:rsid w:val="00D64AD1"/>
    <w:rsid w:val="00D65362"/>
    <w:rsid w:val="00D660A8"/>
    <w:rsid w:val="00D6661B"/>
    <w:rsid w:val="00D67B99"/>
    <w:rsid w:val="00D708EC"/>
    <w:rsid w:val="00D7124F"/>
    <w:rsid w:val="00D728BC"/>
    <w:rsid w:val="00D73A46"/>
    <w:rsid w:val="00D73E27"/>
    <w:rsid w:val="00D75588"/>
    <w:rsid w:val="00D765E9"/>
    <w:rsid w:val="00D769D4"/>
    <w:rsid w:val="00D76D0A"/>
    <w:rsid w:val="00D76EAD"/>
    <w:rsid w:val="00D77E14"/>
    <w:rsid w:val="00D801BC"/>
    <w:rsid w:val="00D8230B"/>
    <w:rsid w:val="00D82BC0"/>
    <w:rsid w:val="00D835E7"/>
    <w:rsid w:val="00D8610E"/>
    <w:rsid w:val="00D86DD2"/>
    <w:rsid w:val="00D8773C"/>
    <w:rsid w:val="00D87C6D"/>
    <w:rsid w:val="00D91123"/>
    <w:rsid w:val="00D91AAC"/>
    <w:rsid w:val="00D91D84"/>
    <w:rsid w:val="00D9280E"/>
    <w:rsid w:val="00D93C35"/>
    <w:rsid w:val="00D93DC7"/>
    <w:rsid w:val="00D94235"/>
    <w:rsid w:val="00D94AFC"/>
    <w:rsid w:val="00D9559C"/>
    <w:rsid w:val="00D9595F"/>
    <w:rsid w:val="00D9673D"/>
    <w:rsid w:val="00D97126"/>
    <w:rsid w:val="00DA1A85"/>
    <w:rsid w:val="00DA36CC"/>
    <w:rsid w:val="00DA4722"/>
    <w:rsid w:val="00DA478B"/>
    <w:rsid w:val="00DA4A51"/>
    <w:rsid w:val="00DA63EE"/>
    <w:rsid w:val="00DA6588"/>
    <w:rsid w:val="00DA74D9"/>
    <w:rsid w:val="00DA75A2"/>
    <w:rsid w:val="00DA7ECC"/>
    <w:rsid w:val="00DB01FF"/>
    <w:rsid w:val="00DB068F"/>
    <w:rsid w:val="00DB0D40"/>
    <w:rsid w:val="00DB1BF8"/>
    <w:rsid w:val="00DB266D"/>
    <w:rsid w:val="00DB2C92"/>
    <w:rsid w:val="00DB2E5C"/>
    <w:rsid w:val="00DB3175"/>
    <w:rsid w:val="00DB33C0"/>
    <w:rsid w:val="00DB4D6C"/>
    <w:rsid w:val="00DB53F2"/>
    <w:rsid w:val="00DB54FE"/>
    <w:rsid w:val="00DB63E4"/>
    <w:rsid w:val="00DB724B"/>
    <w:rsid w:val="00DB7699"/>
    <w:rsid w:val="00DB7E71"/>
    <w:rsid w:val="00DB7E95"/>
    <w:rsid w:val="00DB7EAB"/>
    <w:rsid w:val="00DB7FCC"/>
    <w:rsid w:val="00DC0E1E"/>
    <w:rsid w:val="00DC12EC"/>
    <w:rsid w:val="00DC427B"/>
    <w:rsid w:val="00DC4C87"/>
    <w:rsid w:val="00DC538C"/>
    <w:rsid w:val="00DC5432"/>
    <w:rsid w:val="00DC5DE0"/>
    <w:rsid w:val="00DC5FFE"/>
    <w:rsid w:val="00DC676F"/>
    <w:rsid w:val="00DC6EE9"/>
    <w:rsid w:val="00DC7446"/>
    <w:rsid w:val="00DD1304"/>
    <w:rsid w:val="00DD1FF3"/>
    <w:rsid w:val="00DD2450"/>
    <w:rsid w:val="00DD2B42"/>
    <w:rsid w:val="00DD40D4"/>
    <w:rsid w:val="00DD4525"/>
    <w:rsid w:val="00DD6D96"/>
    <w:rsid w:val="00DE0400"/>
    <w:rsid w:val="00DE17BE"/>
    <w:rsid w:val="00DE1EE7"/>
    <w:rsid w:val="00DE2183"/>
    <w:rsid w:val="00DE2C1F"/>
    <w:rsid w:val="00DE30E7"/>
    <w:rsid w:val="00DE3113"/>
    <w:rsid w:val="00DE7038"/>
    <w:rsid w:val="00DE7F0F"/>
    <w:rsid w:val="00DF1AD2"/>
    <w:rsid w:val="00DF1AD8"/>
    <w:rsid w:val="00DF22A5"/>
    <w:rsid w:val="00DF2335"/>
    <w:rsid w:val="00DF3651"/>
    <w:rsid w:val="00DF5A3B"/>
    <w:rsid w:val="00DF6559"/>
    <w:rsid w:val="00DF73C4"/>
    <w:rsid w:val="00DF76B1"/>
    <w:rsid w:val="00DF78B2"/>
    <w:rsid w:val="00DF7C90"/>
    <w:rsid w:val="00E013A2"/>
    <w:rsid w:val="00E02A9F"/>
    <w:rsid w:val="00E02C1E"/>
    <w:rsid w:val="00E02C56"/>
    <w:rsid w:val="00E036B0"/>
    <w:rsid w:val="00E03DB5"/>
    <w:rsid w:val="00E04A28"/>
    <w:rsid w:val="00E05891"/>
    <w:rsid w:val="00E05B1C"/>
    <w:rsid w:val="00E05E9F"/>
    <w:rsid w:val="00E05FAD"/>
    <w:rsid w:val="00E062D1"/>
    <w:rsid w:val="00E06C07"/>
    <w:rsid w:val="00E06E75"/>
    <w:rsid w:val="00E076E7"/>
    <w:rsid w:val="00E107AB"/>
    <w:rsid w:val="00E10BD4"/>
    <w:rsid w:val="00E11905"/>
    <w:rsid w:val="00E11C0C"/>
    <w:rsid w:val="00E121D7"/>
    <w:rsid w:val="00E12C86"/>
    <w:rsid w:val="00E140AC"/>
    <w:rsid w:val="00E1472B"/>
    <w:rsid w:val="00E1495D"/>
    <w:rsid w:val="00E1740A"/>
    <w:rsid w:val="00E22C85"/>
    <w:rsid w:val="00E23208"/>
    <w:rsid w:val="00E24EB6"/>
    <w:rsid w:val="00E277BC"/>
    <w:rsid w:val="00E308F3"/>
    <w:rsid w:val="00E311CF"/>
    <w:rsid w:val="00E331C5"/>
    <w:rsid w:val="00E34BA9"/>
    <w:rsid w:val="00E36680"/>
    <w:rsid w:val="00E36C3C"/>
    <w:rsid w:val="00E41826"/>
    <w:rsid w:val="00E435A7"/>
    <w:rsid w:val="00E43BC4"/>
    <w:rsid w:val="00E448AE"/>
    <w:rsid w:val="00E455B3"/>
    <w:rsid w:val="00E45F2A"/>
    <w:rsid w:val="00E47CA6"/>
    <w:rsid w:val="00E47DAA"/>
    <w:rsid w:val="00E505FB"/>
    <w:rsid w:val="00E53802"/>
    <w:rsid w:val="00E53B21"/>
    <w:rsid w:val="00E53BBD"/>
    <w:rsid w:val="00E53D2A"/>
    <w:rsid w:val="00E53FF6"/>
    <w:rsid w:val="00E5597B"/>
    <w:rsid w:val="00E56C02"/>
    <w:rsid w:val="00E57944"/>
    <w:rsid w:val="00E60EF2"/>
    <w:rsid w:val="00E61831"/>
    <w:rsid w:val="00E62770"/>
    <w:rsid w:val="00E63076"/>
    <w:rsid w:val="00E63887"/>
    <w:rsid w:val="00E6451F"/>
    <w:rsid w:val="00E670A1"/>
    <w:rsid w:val="00E705A8"/>
    <w:rsid w:val="00E71C0C"/>
    <w:rsid w:val="00E72836"/>
    <w:rsid w:val="00E72B62"/>
    <w:rsid w:val="00E72CEE"/>
    <w:rsid w:val="00E72F9B"/>
    <w:rsid w:val="00E7362C"/>
    <w:rsid w:val="00E738E4"/>
    <w:rsid w:val="00E756C8"/>
    <w:rsid w:val="00E76034"/>
    <w:rsid w:val="00E80EEB"/>
    <w:rsid w:val="00E812F4"/>
    <w:rsid w:val="00E82D97"/>
    <w:rsid w:val="00E85C3D"/>
    <w:rsid w:val="00E85F9E"/>
    <w:rsid w:val="00E8714A"/>
    <w:rsid w:val="00E87C9E"/>
    <w:rsid w:val="00E90733"/>
    <w:rsid w:val="00E94146"/>
    <w:rsid w:val="00E95278"/>
    <w:rsid w:val="00E96C68"/>
    <w:rsid w:val="00E975D4"/>
    <w:rsid w:val="00EA0431"/>
    <w:rsid w:val="00EA11CB"/>
    <w:rsid w:val="00EA1CAE"/>
    <w:rsid w:val="00EA2064"/>
    <w:rsid w:val="00EA34AC"/>
    <w:rsid w:val="00EA57F4"/>
    <w:rsid w:val="00EA5A32"/>
    <w:rsid w:val="00EA5EF3"/>
    <w:rsid w:val="00EA60FE"/>
    <w:rsid w:val="00EA625A"/>
    <w:rsid w:val="00EA77F2"/>
    <w:rsid w:val="00EB0C60"/>
    <w:rsid w:val="00EB14AE"/>
    <w:rsid w:val="00EB1DA1"/>
    <w:rsid w:val="00EB2259"/>
    <w:rsid w:val="00EB3101"/>
    <w:rsid w:val="00EB45CF"/>
    <w:rsid w:val="00EB477F"/>
    <w:rsid w:val="00EB5191"/>
    <w:rsid w:val="00EB5742"/>
    <w:rsid w:val="00EB5DA8"/>
    <w:rsid w:val="00EB72FA"/>
    <w:rsid w:val="00EB7418"/>
    <w:rsid w:val="00EB74C9"/>
    <w:rsid w:val="00EC098D"/>
    <w:rsid w:val="00EC1C78"/>
    <w:rsid w:val="00EC2E69"/>
    <w:rsid w:val="00EC2F8C"/>
    <w:rsid w:val="00EC4103"/>
    <w:rsid w:val="00EC4E39"/>
    <w:rsid w:val="00EC51A7"/>
    <w:rsid w:val="00EC566A"/>
    <w:rsid w:val="00EC6346"/>
    <w:rsid w:val="00EC7A80"/>
    <w:rsid w:val="00EC7C20"/>
    <w:rsid w:val="00ED1371"/>
    <w:rsid w:val="00ED2F0A"/>
    <w:rsid w:val="00ED3DAE"/>
    <w:rsid w:val="00ED69E5"/>
    <w:rsid w:val="00EE0021"/>
    <w:rsid w:val="00EE25E6"/>
    <w:rsid w:val="00EE2A30"/>
    <w:rsid w:val="00EE42FD"/>
    <w:rsid w:val="00EE5994"/>
    <w:rsid w:val="00EE672E"/>
    <w:rsid w:val="00EE6DDE"/>
    <w:rsid w:val="00EE772F"/>
    <w:rsid w:val="00EF0A6B"/>
    <w:rsid w:val="00EF0B48"/>
    <w:rsid w:val="00EF0DC3"/>
    <w:rsid w:val="00EF19BF"/>
    <w:rsid w:val="00EF37FA"/>
    <w:rsid w:val="00EF391C"/>
    <w:rsid w:val="00EF418F"/>
    <w:rsid w:val="00EF4A7F"/>
    <w:rsid w:val="00EF5071"/>
    <w:rsid w:val="00EF6413"/>
    <w:rsid w:val="00EF6FC7"/>
    <w:rsid w:val="00EF70A9"/>
    <w:rsid w:val="00EF79C5"/>
    <w:rsid w:val="00F005DF"/>
    <w:rsid w:val="00F0078C"/>
    <w:rsid w:val="00F00847"/>
    <w:rsid w:val="00F019FB"/>
    <w:rsid w:val="00F01A2A"/>
    <w:rsid w:val="00F03B32"/>
    <w:rsid w:val="00F03D29"/>
    <w:rsid w:val="00F04666"/>
    <w:rsid w:val="00F04D1C"/>
    <w:rsid w:val="00F060CB"/>
    <w:rsid w:val="00F07CA3"/>
    <w:rsid w:val="00F106A4"/>
    <w:rsid w:val="00F10F6D"/>
    <w:rsid w:val="00F117A5"/>
    <w:rsid w:val="00F11990"/>
    <w:rsid w:val="00F119CF"/>
    <w:rsid w:val="00F122F3"/>
    <w:rsid w:val="00F12F55"/>
    <w:rsid w:val="00F13A1A"/>
    <w:rsid w:val="00F14786"/>
    <w:rsid w:val="00F151DB"/>
    <w:rsid w:val="00F15263"/>
    <w:rsid w:val="00F15BD3"/>
    <w:rsid w:val="00F16107"/>
    <w:rsid w:val="00F16505"/>
    <w:rsid w:val="00F166FD"/>
    <w:rsid w:val="00F17716"/>
    <w:rsid w:val="00F201CE"/>
    <w:rsid w:val="00F21483"/>
    <w:rsid w:val="00F22D7C"/>
    <w:rsid w:val="00F233B2"/>
    <w:rsid w:val="00F234B4"/>
    <w:rsid w:val="00F23788"/>
    <w:rsid w:val="00F243DD"/>
    <w:rsid w:val="00F26034"/>
    <w:rsid w:val="00F26EBC"/>
    <w:rsid w:val="00F26FC2"/>
    <w:rsid w:val="00F279CA"/>
    <w:rsid w:val="00F279E2"/>
    <w:rsid w:val="00F316BF"/>
    <w:rsid w:val="00F32D33"/>
    <w:rsid w:val="00F338E3"/>
    <w:rsid w:val="00F347B4"/>
    <w:rsid w:val="00F3485B"/>
    <w:rsid w:val="00F35C1A"/>
    <w:rsid w:val="00F3614A"/>
    <w:rsid w:val="00F36633"/>
    <w:rsid w:val="00F3759D"/>
    <w:rsid w:val="00F37681"/>
    <w:rsid w:val="00F379F9"/>
    <w:rsid w:val="00F40161"/>
    <w:rsid w:val="00F40BD4"/>
    <w:rsid w:val="00F42EAC"/>
    <w:rsid w:val="00F43204"/>
    <w:rsid w:val="00F43FE3"/>
    <w:rsid w:val="00F44270"/>
    <w:rsid w:val="00F456E8"/>
    <w:rsid w:val="00F45F10"/>
    <w:rsid w:val="00F46ACF"/>
    <w:rsid w:val="00F4700A"/>
    <w:rsid w:val="00F47659"/>
    <w:rsid w:val="00F47BB3"/>
    <w:rsid w:val="00F50FF6"/>
    <w:rsid w:val="00F529B3"/>
    <w:rsid w:val="00F52BBA"/>
    <w:rsid w:val="00F52E7C"/>
    <w:rsid w:val="00F55A18"/>
    <w:rsid w:val="00F60934"/>
    <w:rsid w:val="00F61B08"/>
    <w:rsid w:val="00F61F5B"/>
    <w:rsid w:val="00F61FA0"/>
    <w:rsid w:val="00F63B87"/>
    <w:rsid w:val="00F64D1C"/>
    <w:rsid w:val="00F65D95"/>
    <w:rsid w:val="00F6609F"/>
    <w:rsid w:val="00F675DC"/>
    <w:rsid w:val="00F67883"/>
    <w:rsid w:val="00F719C2"/>
    <w:rsid w:val="00F72987"/>
    <w:rsid w:val="00F72FFC"/>
    <w:rsid w:val="00F73228"/>
    <w:rsid w:val="00F736C9"/>
    <w:rsid w:val="00F73AB4"/>
    <w:rsid w:val="00F751FA"/>
    <w:rsid w:val="00F763C3"/>
    <w:rsid w:val="00F77A80"/>
    <w:rsid w:val="00F82614"/>
    <w:rsid w:val="00F83F1B"/>
    <w:rsid w:val="00F858F8"/>
    <w:rsid w:val="00F86B09"/>
    <w:rsid w:val="00F87FA1"/>
    <w:rsid w:val="00F919DC"/>
    <w:rsid w:val="00F91CE6"/>
    <w:rsid w:val="00F920A5"/>
    <w:rsid w:val="00F9458C"/>
    <w:rsid w:val="00F94FCA"/>
    <w:rsid w:val="00FA0759"/>
    <w:rsid w:val="00FA3650"/>
    <w:rsid w:val="00FA4052"/>
    <w:rsid w:val="00FA4ED7"/>
    <w:rsid w:val="00FA5F53"/>
    <w:rsid w:val="00FA7BD7"/>
    <w:rsid w:val="00FA7C60"/>
    <w:rsid w:val="00FB0153"/>
    <w:rsid w:val="00FB2D24"/>
    <w:rsid w:val="00FB39E8"/>
    <w:rsid w:val="00FB6374"/>
    <w:rsid w:val="00FB6A57"/>
    <w:rsid w:val="00FB6F45"/>
    <w:rsid w:val="00FB6FDD"/>
    <w:rsid w:val="00FC0424"/>
    <w:rsid w:val="00FC1811"/>
    <w:rsid w:val="00FC3227"/>
    <w:rsid w:val="00FC331A"/>
    <w:rsid w:val="00FC3FBC"/>
    <w:rsid w:val="00FC5053"/>
    <w:rsid w:val="00FC6119"/>
    <w:rsid w:val="00FC62B2"/>
    <w:rsid w:val="00FC63A2"/>
    <w:rsid w:val="00FC75AE"/>
    <w:rsid w:val="00FD10E5"/>
    <w:rsid w:val="00FD159A"/>
    <w:rsid w:val="00FD221A"/>
    <w:rsid w:val="00FD22A6"/>
    <w:rsid w:val="00FD4ED9"/>
    <w:rsid w:val="00FD6CB5"/>
    <w:rsid w:val="00FD6F3E"/>
    <w:rsid w:val="00FD78A3"/>
    <w:rsid w:val="00FE0604"/>
    <w:rsid w:val="00FE135B"/>
    <w:rsid w:val="00FE15CA"/>
    <w:rsid w:val="00FE1DE5"/>
    <w:rsid w:val="00FE1E84"/>
    <w:rsid w:val="00FE3925"/>
    <w:rsid w:val="00FE3C0D"/>
    <w:rsid w:val="00FE6F82"/>
    <w:rsid w:val="00FF23C5"/>
    <w:rsid w:val="00FF2616"/>
    <w:rsid w:val="00FF2AB1"/>
    <w:rsid w:val="00FF5AE9"/>
    <w:rsid w:val="00FF6C2D"/>
    <w:rsid w:val="00FF7734"/>
    <w:rsid w:val="00FF78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4:docId w14:val="3F5403C3"/>
  <w15:docId w15:val="{471B16EA-5EA4-48A4-B6DA-618FADAFF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22AE"/>
    <w:pPr>
      <w:ind w:firstLine="709"/>
      <w:jc w:val="both"/>
    </w:pPr>
    <w:rPr>
      <w:sz w:val="22"/>
      <w:szCs w:val="24"/>
    </w:rPr>
  </w:style>
  <w:style w:type="paragraph" w:styleId="Nadpis1">
    <w:name w:val="heading 1"/>
    <w:aliases w:val="Nadpis 1b"/>
    <w:basedOn w:val="Normln"/>
    <w:next w:val="Normln"/>
    <w:qFormat/>
    <w:rsid w:val="00574F85"/>
    <w:pPr>
      <w:keepNext/>
      <w:numPr>
        <w:numId w:val="10"/>
      </w:numPr>
      <w:pBdr>
        <w:top w:val="double" w:sz="4" w:space="7" w:color="auto"/>
        <w:bottom w:val="double" w:sz="4" w:space="7" w:color="auto"/>
      </w:pBdr>
      <w:shd w:val="pct10" w:color="auto" w:fill="FFFFFF"/>
      <w:spacing w:before="800" w:after="200"/>
      <w:jc w:val="center"/>
      <w:outlineLvl w:val="0"/>
    </w:pPr>
    <w:rPr>
      <w:b/>
      <w:caps/>
      <w:kern w:val="28"/>
      <w:sz w:val="32"/>
      <w:szCs w:val="20"/>
      <w:lang w:val="de-DE"/>
    </w:rPr>
  </w:style>
  <w:style w:type="paragraph" w:styleId="Nadpis2">
    <w:name w:val="heading 2"/>
    <w:aliases w:val="II. Nadpis 2"/>
    <w:basedOn w:val="Normln"/>
    <w:next w:val="Normln"/>
    <w:link w:val="Nadpis2Char"/>
    <w:autoRedefine/>
    <w:qFormat/>
    <w:rsid w:val="00725264"/>
    <w:pPr>
      <w:keepNext/>
      <w:numPr>
        <w:ilvl w:val="1"/>
        <w:numId w:val="10"/>
      </w:numPr>
      <w:tabs>
        <w:tab w:val="clear" w:pos="1152"/>
        <w:tab w:val="num" w:pos="709"/>
      </w:tabs>
      <w:spacing w:before="400" w:after="200"/>
      <w:ind w:left="709" w:hanging="709"/>
      <w:jc w:val="center"/>
      <w:outlineLvl w:val="1"/>
    </w:pPr>
    <w:rPr>
      <w:b/>
      <w:iCs/>
      <w:caps/>
      <w:sz w:val="28"/>
      <w:szCs w:val="28"/>
      <w:lang w:val="x-none" w:eastAsia="x-none"/>
    </w:rPr>
  </w:style>
  <w:style w:type="paragraph" w:styleId="Nadpis3">
    <w:name w:val="heading 3"/>
    <w:aliases w:val="II. Nadpis 3"/>
    <w:basedOn w:val="Normln"/>
    <w:next w:val="Normln"/>
    <w:autoRedefine/>
    <w:qFormat/>
    <w:rsid w:val="000531E4"/>
    <w:pPr>
      <w:keepNext/>
      <w:numPr>
        <w:ilvl w:val="2"/>
        <w:numId w:val="10"/>
      </w:numPr>
      <w:spacing w:before="200" w:after="140"/>
      <w:ind w:left="0" w:firstLine="0"/>
      <w:jc w:val="center"/>
      <w:outlineLvl w:val="2"/>
    </w:pPr>
    <w:rPr>
      <w:b/>
      <w:iCs/>
      <w:caps/>
      <w:szCs w:val="22"/>
    </w:rPr>
  </w:style>
  <w:style w:type="paragraph" w:styleId="Nadpis4">
    <w:name w:val="heading 4"/>
    <w:basedOn w:val="Normln"/>
    <w:next w:val="Normln"/>
    <w:qFormat/>
    <w:rsid w:val="00574F85"/>
    <w:pPr>
      <w:keepNext/>
      <w:ind w:left="2832" w:firstLine="708"/>
      <w:outlineLvl w:val="3"/>
    </w:pPr>
    <w:rPr>
      <w:i/>
    </w:rPr>
  </w:style>
  <w:style w:type="paragraph" w:styleId="Nadpis5">
    <w:name w:val="heading 5"/>
    <w:basedOn w:val="Normln"/>
    <w:next w:val="Normln"/>
    <w:qFormat/>
    <w:pPr>
      <w:keepNext/>
      <w:jc w:val="center"/>
      <w:outlineLvl w:val="4"/>
    </w:pPr>
    <w:rPr>
      <w:b/>
      <w:bCs/>
      <w:sz w:val="72"/>
    </w:rPr>
  </w:style>
  <w:style w:type="paragraph" w:styleId="Nadpis6">
    <w:name w:val="heading 6"/>
    <w:basedOn w:val="Normln"/>
    <w:next w:val="Normln"/>
    <w:qFormat/>
    <w:pPr>
      <w:keepNext/>
      <w:outlineLvl w:val="5"/>
    </w:pPr>
    <w:rPr>
      <w:i/>
      <w:iCs/>
    </w:rPr>
  </w:style>
  <w:style w:type="paragraph" w:styleId="Nadpis7">
    <w:name w:val="heading 7"/>
    <w:basedOn w:val="Normln"/>
    <w:next w:val="Normln"/>
    <w:qFormat/>
    <w:pPr>
      <w:keepNext/>
      <w:jc w:val="center"/>
      <w:outlineLvl w:val="6"/>
    </w:pPr>
    <w:rPr>
      <w:i/>
    </w:rPr>
  </w:style>
  <w:style w:type="paragraph" w:styleId="Nadpis8">
    <w:name w:val="heading 8"/>
    <w:basedOn w:val="Normln"/>
    <w:next w:val="Normln"/>
    <w:qFormat/>
    <w:pPr>
      <w:keepNext/>
      <w:outlineLvl w:val="7"/>
    </w:pPr>
    <w:rPr>
      <w:b/>
      <w:iCs/>
    </w:rPr>
  </w:style>
  <w:style w:type="paragraph" w:styleId="Nadpis9">
    <w:name w:val="heading 9"/>
    <w:basedOn w:val="Normln"/>
    <w:next w:val="Normln"/>
    <w:qFormat/>
    <w:pPr>
      <w:keepNext/>
      <w:jc w:val="center"/>
      <w:outlineLvl w:val="8"/>
    </w:pPr>
    <w:rPr>
      <w:b/>
      <w:iCs/>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ind w:firstLine="567"/>
      <w:jc w:val="center"/>
    </w:pPr>
    <w:rPr>
      <w:sz w:val="52"/>
      <w:szCs w:val="20"/>
    </w:rPr>
  </w:style>
  <w:style w:type="paragraph" w:customStyle="1" w:styleId="Neodsazen">
    <w:name w:val="Neodsazený"/>
    <w:basedOn w:val="Normln"/>
    <w:link w:val="NeodsazenChar"/>
    <w:pPr>
      <w:tabs>
        <w:tab w:val="left" w:pos="0"/>
      </w:tabs>
      <w:ind w:firstLine="0"/>
    </w:pPr>
    <w:rPr>
      <w:szCs w:val="20"/>
    </w:rPr>
  </w:style>
  <w:style w:type="paragraph" w:styleId="Zhlav">
    <w:name w:val="header"/>
    <w:basedOn w:val="Normln"/>
    <w:pPr>
      <w:tabs>
        <w:tab w:val="center" w:pos="4536"/>
        <w:tab w:val="right" w:pos="9072"/>
      </w:tabs>
      <w:ind w:firstLine="567"/>
    </w:pPr>
    <w:rPr>
      <w:szCs w:val="20"/>
    </w:rPr>
  </w:style>
  <w:style w:type="paragraph" w:styleId="Obsah1">
    <w:name w:val="toc 1"/>
    <w:basedOn w:val="Normln"/>
    <w:next w:val="Normln"/>
    <w:autoRedefine/>
    <w:semiHidden/>
    <w:pPr>
      <w:tabs>
        <w:tab w:val="left" w:pos="426"/>
        <w:tab w:val="right" w:leader="underscore" w:pos="9062"/>
      </w:tabs>
      <w:spacing w:before="120"/>
      <w:ind w:left="426" w:hanging="426"/>
    </w:pPr>
    <w:rPr>
      <w:caps/>
      <w:noProof/>
      <w:szCs w:val="20"/>
    </w:rPr>
  </w:style>
  <w:style w:type="paragraph" w:styleId="Obsah2">
    <w:name w:val="toc 2"/>
    <w:basedOn w:val="Normln"/>
    <w:next w:val="Normln"/>
    <w:autoRedefine/>
    <w:uiPriority w:val="39"/>
    <w:rsid w:val="003634B4"/>
    <w:pPr>
      <w:tabs>
        <w:tab w:val="left" w:pos="900"/>
        <w:tab w:val="left" w:pos="1080"/>
        <w:tab w:val="decimal" w:leader="underscore" w:pos="9356"/>
      </w:tabs>
      <w:spacing w:before="60"/>
      <w:ind w:left="850" w:hanging="425"/>
    </w:pPr>
    <w:rPr>
      <w:noProof/>
    </w:rPr>
  </w:style>
  <w:style w:type="paragraph" w:styleId="Obsah3">
    <w:name w:val="toc 3"/>
    <w:basedOn w:val="Normln"/>
    <w:next w:val="Normln"/>
    <w:autoRedefine/>
    <w:uiPriority w:val="39"/>
    <w:rsid w:val="003634B4"/>
    <w:pPr>
      <w:tabs>
        <w:tab w:val="left" w:pos="1701"/>
        <w:tab w:val="right" w:leader="underscore" w:pos="9356"/>
      </w:tabs>
      <w:ind w:left="420" w:firstLine="714"/>
    </w:pPr>
    <w:rPr>
      <w:noProof/>
      <w:sz w:val="20"/>
      <w:szCs w:val="20"/>
    </w:rPr>
  </w:style>
  <w:style w:type="paragraph" w:customStyle="1" w:styleId="Odrkov">
    <w:name w:val="Odrážkový"/>
    <w:basedOn w:val="Normln"/>
    <w:pPr>
      <w:spacing w:before="120"/>
      <w:ind w:firstLine="567"/>
    </w:pPr>
    <w:rPr>
      <w:szCs w:val="20"/>
    </w:rPr>
  </w:style>
  <w:style w:type="paragraph" w:styleId="Zkladntextodsazen3">
    <w:name w:val="Body Text Indent 3"/>
    <w:basedOn w:val="Normln"/>
    <w:pPr>
      <w:ind w:firstLine="567"/>
    </w:pPr>
    <w:rPr>
      <w:i/>
      <w:szCs w:val="20"/>
    </w:rPr>
  </w:style>
  <w:style w:type="paragraph" w:styleId="Zkladntext3">
    <w:name w:val="Body Text 3"/>
    <w:basedOn w:val="Normln"/>
    <w:rPr>
      <w:szCs w:val="20"/>
    </w:rPr>
  </w:style>
  <w:style w:type="paragraph" w:styleId="Zkladntextodsazen">
    <w:name w:val="Body Text Indent"/>
    <w:basedOn w:val="Normln"/>
    <w:link w:val="ZkladntextodsazenChar"/>
    <w:rPr>
      <w:szCs w:val="20"/>
      <w:lang w:val="x-none" w:eastAsia="x-none"/>
    </w:rPr>
  </w:style>
  <w:style w:type="paragraph" w:styleId="Zkladntext">
    <w:name w:val="Body Text"/>
    <w:basedOn w:val="Normln"/>
    <w:link w:val="ZkladntextChar"/>
    <w:pPr>
      <w:ind w:firstLine="567"/>
    </w:pPr>
    <w:rPr>
      <w:i/>
      <w:szCs w:val="20"/>
    </w:rPr>
  </w:style>
  <w:style w:type="paragraph" w:styleId="Zkladntextodsazen2">
    <w:name w:val="Body Text Indent 2"/>
    <w:basedOn w:val="Normln"/>
    <w:pPr>
      <w:ind w:left="851" w:hanging="142"/>
    </w:pPr>
    <w:rPr>
      <w:i/>
      <w:szCs w:val="20"/>
    </w:rPr>
  </w:style>
  <w:style w:type="character" w:styleId="Hypertextovodkaz">
    <w:name w:val="Hyperlink"/>
    <w:rPr>
      <w:color w:val="0000FF"/>
      <w:u w:val="single"/>
    </w:rPr>
  </w:style>
  <w:style w:type="paragraph" w:styleId="Zkladntext2">
    <w:name w:val="Body Text 2"/>
    <w:basedOn w:val="Normln"/>
    <w:pPr>
      <w:ind w:firstLine="567"/>
    </w:pPr>
    <w:rPr>
      <w:color w:val="0000FF"/>
      <w:szCs w:val="20"/>
    </w:rPr>
  </w:style>
  <w:style w:type="paragraph" w:customStyle="1" w:styleId="Odsazen">
    <w:name w:val="Odsazený"/>
    <w:basedOn w:val="Neodsazen"/>
    <w:next w:val="Normln"/>
    <w:pPr>
      <w:ind w:left="360"/>
    </w:pPr>
  </w:style>
  <w:style w:type="paragraph" w:styleId="Zpat">
    <w:name w:val="footer"/>
    <w:basedOn w:val="Normln"/>
    <w:pPr>
      <w:tabs>
        <w:tab w:val="center" w:pos="4536"/>
        <w:tab w:val="right" w:pos="9072"/>
      </w:tabs>
      <w:ind w:firstLine="567"/>
    </w:pPr>
    <w:rPr>
      <w:szCs w:val="20"/>
    </w:rPr>
  </w:style>
  <w:style w:type="character" w:styleId="slostrnky">
    <w:name w:val="page number"/>
    <w:basedOn w:val="Standardnpsmoodstavce"/>
  </w:style>
  <w:style w:type="character" w:styleId="Sledovanodkaz">
    <w:name w:val="FollowedHyperlink"/>
    <w:rPr>
      <w:color w:val="800080"/>
      <w:u w:val="single"/>
    </w:rPr>
  </w:style>
  <w:style w:type="paragraph" w:styleId="Rozloendokumentu">
    <w:name w:val="Document Map"/>
    <w:basedOn w:val="Normln"/>
    <w:semiHidden/>
    <w:pPr>
      <w:shd w:val="clear" w:color="auto" w:fill="000080"/>
    </w:pPr>
    <w:rPr>
      <w:rFonts w:ascii="Tahoma" w:hAnsi="Tahoma" w:cs="Tahoma"/>
    </w:rPr>
  </w:style>
  <w:style w:type="paragraph" w:customStyle="1" w:styleId="Odrkov0">
    <w:name w:val="Odrákový"/>
    <w:basedOn w:val="Normln"/>
    <w:pPr>
      <w:tabs>
        <w:tab w:val="left" w:pos="720"/>
      </w:tabs>
      <w:spacing w:before="40"/>
      <w:ind w:left="720" w:hanging="360"/>
    </w:pPr>
    <w:rPr>
      <w:szCs w:val="20"/>
    </w:rPr>
  </w:style>
  <w:style w:type="paragraph" w:customStyle="1" w:styleId="Grafyatabulky">
    <w:name w:val="Grafy a tabulky"/>
    <w:basedOn w:val="Normln"/>
    <w:pPr>
      <w:spacing w:before="120"/>
      <w:ind w:firstLine="567"/>
    </w:pPr>
  </w:style>
  <w:style w:type="paragraph" w:customStyle="1" w:styleId="Odr">
    <w:name w:val="Odrá"/>
    <w:basedOn w:val="Normln"/>
    <w:pPr>
      <w:spacing w:before="120" w:after="60"/>
      <w:ind w:firstLine="340"/>
    </w:pPr>
  </w:style>
  <w:style w:type="paragraph" w:customStyle="1" w:styleId="Odrzkov">
    <w:name w:val="Odrázkový"/>
    <w:basedOn w:val="Normln"/>
    <w:pPr>
      <w:spacing w:before="120"/>
      <w:ind w:firstLine="567"/>
    </w:pPr>
    <w:rPr>
      <w:szCs w:val="20"/>
    </w:rPr>
  </w:style>
  <w:style w:type="paragraph" w:customStyle="1" w:styleId="Odr1">
    <w:name w:val="Odrá1"/>
    <w:basedOn w:val="Normln"/>
    <w:pPr>
      <w:autoSpaceDE w:val="0"/>
      <w:autoSpaceDN w:val="0"/>
      <w:spacing w:before="120"/>
      <w:ind w:firstLine="0"/>
    </w:pPr>
    <w:rPr>
      <w:sz w:val="24"/>
    </w:rPr>
  </w:style>
  <w:style w:type="paragraph" w:customStyle="1" w:styleId="Osov">
    <w:name w:val="Osový"/>
    <w:basedOn w:val="Zkladntext"/>
    <w:pPr>
      <w:autoSpaceDE w:val="0"/>
      <w:autoSpaceDN w:val="0"/>
      <w:ind w:firstLine="0"/>
      <w:jc w:val="center"/>
    </w:pPr>
    <w:rPr>
      <w:i w:val="0"/>
      <w:sz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spacing w:after="60"/>
      <w:ind w:firstLine="567"/>
      <w:jc w:val="center"/>
      <w:outlineLvl w:val="1"/>
    </w:pPr>
    <w:rPr>
      <w:rFonts w:ascii="Arial" w:hAnsi="Arial" w:cs="Arial"/>
      <w:sz w:val="24"/>
    </w:rPr>
  </w:style>
  <w:style w:type="paragraph" w:customStyle="1" w:styleId="StylNadpis1nenVechnavelk">
    <w:name w:val="Styl Nadpis 1 + není Všechna velká"/>
    <w:basedOn w:val="Nadpis1"/>
    <w:pPr>
      <w:pageBreakBefore/>
    </w:pPr>
    <w:rPr>
      <w:bCs/>
      <w:caps w:val="0"/>
    </w:rPr>
  </w:style>
  <w:style w:type="paragraph" w:styleId="Normlnweb">
    <w:name w:val="Normal (Web)"/>
    <w:basedOn w:val="Normln"/>
    <w:uiPriority w:val="99"/>
    <w:pPr>
      <w:spacing w:before="100" w:beforeAutospacing="1" w:after="100" w:afterAutospacing="1"/>
      <w:ind w:firstLine="0"/>
      <w:jc w:val="left"/>
    </w:pPr>
    <w:rPr>
      <w:sz w:val="24"/>
    </w:rPr>
  </w:style>
  <w:style w:type="paragraph" w:styleId="Obsah4">
    <w:name w:val="toc 4"/>
    <w:basedOn w:val="Normln"/>
    <w:next w:val="Normln"/>
    <w:autoRedefine/>
    <w:semiHidden/>
    <w:pPr>
      <w:ind w:left="720" w:firstLine="0"/>
      <w:jc w:val="left"/>
    </w:pPr>
    <w:rPr>
      <w:sz w:val="24"/>
    </w:rPr>
  </w:style>
  <w:style w:type="paragraph" w:styleId="Obsah5">
    <w:name w:val="toc 5"/>
    <w:basedOn w:val="Normln"/>
    <w:next w:val="Normln"/>
    <w:autoRedefine/>
    <w:semiHidden/>
    <w:pPr>
      <w:ind w:left="960" w:firstLine="0"/>
      <w:jc w:val="left"/>
    </w:pPr>
    <w:rPr>
      <w:sz w:val="24"/>
    </w:rPr>
  </w:style>
  <w:style w:type="paragraph" w:styleId="Obsah6">
    <w:name w:val="toc 6"/>
    <w:basedOn w:val="Normln"/>
    <w:next w:val="Normln"/>
    <w:autoRedefine/>
    <w:semiHidden/>
    <w:pPr>
      <w:ind w:left="1200" w:firstLine="0"/>
      <w:jc w:val="left"/>
    </w:pPr>
    <w:rPr>
      <w:sz w:val="24"/>
    </w:rPr>
  </w:style>
  <w:style w:type="paragraph" w:styleId="Obsah7">
    <w:name w:val="toc 7"/>
    <w:basedOn w:val="Normln"/>
    <w:next w:val="Normln"/>
    <w:autoRedefine/>
    <w:semiHidden/>
    <w:pPr>
      <w:ind w:left="1440" w:firstLine="0"/>
      <w:jc w:val="left"/>
    </w:pPr>
    <w:rPr>
      <w:sz w:val="24"/>
    </w:rPr>
  </w:style>
  <w:style w:type="paragraph" w:styleId="Obsah8">
    <w:name w:val="toc 8"/>
    <w:basedOn w:val="Normln"/>
    <w:next w:val="Normln"/>
    <w:autoRedefine/>
    <w:semiHidden/>
    <w:pPr>
      <w:ind w:left="1680" w:firstLine="0"/>
      <w:jc w:val="left"/>
    </w:pPr>
    <w:rPr>
      <w:sz w:val="24"/>
    </w:rPr>
  </w:style>
  <w:style w:type="paragraph" w:styleId="Obsah9">
    <w:name w:val="toc 9"/>
    <w:basedOn w:val="Normln"/>
    <w:next w:val="Normln"/>
    <w:autoRedefine/>
    <w:semiHidden/>
    <w:pPr>
      <w:ind w:left="1920" w:firstLine="0"/>
      <w:jc w:val="left"/>
    </w:pPr>
    <w:rPr>
      <w:sz w:val="24"/>
    </w:rPr>
  </w:style>
  <w:style w:type="paragraph" w:customStyle="1" w:styleId="Zkladntext31">
    <w:name w:val="Základní text 31"/>
    <w:basedOn w:val="Normln"/>
    <w:pPr>
      <w:overflowPunct w:val="0"/>
      <w:autoSpaceDE w:val="0"/>
      <w:autoSpaceDN w:val="0"/>
      <w:adjustRightInd w:val="0"/>
      <w:ind w:firstLine="0"/>
      <w:textAlignment w:val="baseline"/>
    </w:pPr>
    <w:rPr>
      <w:b/>
      <w:sz w:val="24"/>
      <w:szCs w:val="20"/>
      <w:u w:val="single"/>
    </w:rPr>
  </w:style>
  <w:style w:type="character" w:styleId="Siln">
    <w:name w:val="Strong"/>
    <w:qFormat/>
    <w:rPr>
      <w:b/>
      <w:bCs/>
    </w:rPr>
  </w:style>
  <w:style w:type="paragraph" w:customStyle="1" w:styleId="Zkladntext21">
    <w:name w:val="Základní text 21"/>
    <w:basedOn w:val="Normln"/>
    <w:pPr>
      <w:overflowPunct w:val="0"/>
      <w:autoSpaceDE w:val="0"/>
      <w:autoSpaceDN w:val="0"/>
      <w:adjustRightInd w:val="0"/>
      <w:ind w:firstLine="0"/>
      <w:textAlignment w:val="baseline"/>
    </w:pPr>
    <w:rPr>
      <w:sz w:val="24"/>
      <w:szCs w:val="20"/>
    </w:rPr>
  </w:style>
  <w:style w:type="paragraph" w:customStyle="1" w:styleId="Zkladntextodsazen31">
    <w:name w:val="Základní text odsazený 31"/>
    <w:basedOn w:val="Normln"/>
    <w:pPr>
      <w:overflowPunct w:val="0"/>
      <w:autoSpaceDE w:val="0"/>
      <w:autoSpaceDN w:val="0"/>
      <w:adjustRightInd w:val="0"/>
      <w:ind w:firstLine="567"/>
      <w:textAlignment w:val="baseline"/>
    </w:pPr>
    <w:rPr>
      <w:i/>
      <w:szCs w:val="20"/>
    </w:rPr>
  </w:style>
  <w:style w:type="paragraph" w:customStyle="1" w:styleId="Zkladntextodsazen21">
    <w:name w:val="Základní text odsazený 21"/>
    <w:basedOn w:val="Normln"/>
    <w:pPr>
      <w:overflowPunct w:val="0"/>
      <w:autoSpaceDE w:val="0"/>
      <w:autoSpaceDN w:val="0"/>
      <w:adjustRightInd w:val="0"/>
      <w:ind w:firstLine="720"/>
      <w:textAlignment w:val="baseline"/>
    </w:pPr>
    <w:rPr>
      <w:sz w:val="24"/>
      <w:szCs w:val="20"/>
    </w:rPr>
  </w:style>
  <w:style w:type="paragraph" w:customStyle="1" w:styleId="StylNadpis4Zarovnatdobloku">
    <w:name w:val="Styl Nadpis 4 + Zarovnat do bloku"/>
    <w:basedOn w:val="Nadpis4"/>
    <w:rPr>
      <w:b/>
      <w:szCs w:val="20"/>
    </w:rPr>
  </w:style>
  <w:style w:type="paragraph" w:customStyle="1" w:styleId="Styl1">
    <w:name w:val="Styl1"/>
    <w:basedOn w:val="Normln"/>
    <w:pPr>
      <w:numPr>
        <w:ilvl w:val="2"/>
        <w:numId w:val="6"/>
      </w:numPr>
    </w:pPr>
  </w:style>
  <w:style w:type="paragraph" w:styleId="Textpoznpodarou">
    <w:name w:val="footnote text"/>
    <w:basedOn w:val="Normln"/>
    <w:link w:val="TextpoznpodarouChar"/>
    <w:semiHidden/>
    <w:pPr>
      <w:tabs>
        <w:tab w:val="left" w:pos="425"/>
      </w:tabs>
      <w:ind w:left="425" w:hanging="425"/>
    </w:pPr>
    <w:rPr>
      <w:sz w:val="20"/>
      <w:szCs w:val="20"/>
    </w:rPr>
  </w:style>
  <w:style w:type="character" w:styleId="Znakapoznpodarou">
    <w:name w:val="footnote reference"/>
    <w:semiHidden/>
    <w:rPr>
      <w:vertAlign w:val="superscript"/>
    </w:rPr>
  </w:style>
  <w:style w:type="paragraph" w:customStyle="1" w:styleId="Textbodu">
    <w:name w:val="Text bodu"/>
    <w:basedOn w:val="Normln"/>
    <w:pPr>
      <w:tabs>
        <w:tab w:val="num" w:pos="851"/>
      </w:tabs>
      <w:ind w:left="851" w:hanging="426"/>
      <w:outlineLvl w:val="8"/>
    </w:pPr>
    <w:rPr>
      <w:sz w:val="24"/>
      <w:szCs w:val="20"/>
    </w:rPr>
  </w:style>
  <w:style w:type="paragraph" w:customStyle="1" w:styleId="Textpsmene">
    <w:name w:val="Text písmene"/>
    <w:basedOn w:val="Normln"/>
    <w:pPr>
      <w:tabs>
        <w:tab w:val="num" w:pos="425"/>
      </w:tabs>
      <w:ind w:left="425" w:hanging="425"/>
      <w:outlineLvl w:val="7"/>
    </w:pPr>
    <w:rPr>
      <w:sz w:val="24"/>
      <w:szCs w:val="20"/>
    </w:rPr>
  </w:style>
  <w:style w:type="paragraph" w:customStyle="1" w:styleId="Textodstavce">
    <w:name w:val="Text odstavce"/>
    <w:basedOn w:val="Normln"/>
    <w:pPr>
      <w:numPr>
        <w:numId w:val="7"/>
      </w:numPr>
      <w:tabs>
        <w:tab w:val="left" w:pos="851"/>
      </w:tabs>
      <w:spacing w:before="120" w:after="120"/>
      <w:outlineLvl w:val="6"/>
    </w:pPr>
    <w:rPr>
      <w:sz w:val="24"/>
      <w:szCs w:val="20"/>
    </w:rPr>
  </w:style>
  <w:style w:type="character" w:customStyle="1" w:styleId="Odkaznapoznpodarou">
    <w:name w:val="Odkaz na pozn. pod čarou"/>
    <w:rPr>
      <w:vertAlign w:val="superscript"/>
    </w:rPr>
  </w:style>
  <w:style w:type="paragraph" w:customStyle="1" w:styleId="Textparagrafu">
    <w:name w:val="Text paragrafu"/>
    <w:basedOn w:val="Normln"/>
    <w:pPr>
      <w:spacing w:before="240"/>
      <w:ind w:firstLine="425"/>
      <w:outlineLvl w:val="5"/>
    </w:pPr>
    <w:rPr>
      <w:sz w:val="24"/>
      <w:szCs w:val="20"/>
    </w:rPr>
  </w:style>
  <w:style w:type="character" w:customStyle="1" w:styleId="WW8NumSt3z0">
    <w:name w:val="WW8NumSt3z0"/>
    <w:rsid w:val="000D22F7"/>
    <w:rPr>
      <w:rFonts w:ascii="Times New Roman" w:hAnsi="Times New Roman"/>
    </w:rPr>
  </w:style>
  <w:style w:type="paragraph" w:customStyle="1" w:styleId="IINadpis4">
    <w:name w:val="II. Nadpis 4"/>
    <w:basedOn w:val="Nadpis4"/>
    <w:autoRedefine/>
    <w:rsid w:val="00574F85"/>
    <w:pPr>
      <w:ind w:left="0" w:firstLine="709"/>
    </w:pPr>
    <w:rPr>
      <w:bCs/>
      <w:u w:val="single"/>
    </w:rPr>
  </w:style>
  <w:style w:type="table" w:styleId="Mkatabulky">
    <w:name w:val="Table Grid"/>
    <w:basedOn w:val="Normlntabulka"/>
    <w:rsid w:val="00906459"/>
    <w:pPr>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rsid w:val="00BB4AC2"/>
    <w:pPr>
      <w:ind w:firstLine="0"/>
      <w:jc w:val="left"/>
    </w:pPr>
    <w:rPr>
      <w:rFonts w:ascii="Courier New" w:hAnsi="Courier New" w:cs="Courier New"/>
      <w:sz w:val="20"/>
      <w:szCs w:val="20"/>
    </w:rPr>
  </w:style>
  <w:style w:type="paragraph" w:customStyle="1" w:styleId="Bntext">
    <w:name w:val="Běžný text"/>
    <w:basedOn w:val="Normln"/>
    <w:rsid w:val="001335C9"/>
    <w:pPr>
      <w:spacing w:before="60" w:line="360" w:lineRule="auto"/>
    </w:pPr>
    <w:rPr>
      <w:rFonts w:ascii="Arial" w:hAnsi="Arial"/>
    </w:rPr>
  </w:style>
  <w:style w:type="paragraph" w:customStyle="1" w:styleId="Podtitul1">
    <w:name w:val="Podtitul1"/>
    <w:basedOn w:val="Normln"/>
    <w:rsid w:val="00916FAC"/>
    <w:pPr>
      <w:ind w:left="2124" w:firstLine="708"/>
      <w:jc w:val="left"/>
    </w:pPr>
    <w:rPr>
      <w:sz w:val="40"/>
    </w:rPr>
  </w:style>
  <w:style w:type="paragraph" w:customStyle="1" w:styleId="TextodstavceChar">
    <w:name w:val="Text odstavce Char"/>
    <w:basedOn w:val="Normln"/>
    <w:rsid w:val="00916FAC"/>
    <w:pPr>
      <w:tabs>
        <w:tab w:val="left" w:pos="851"/>
        <w:tab w:val="num" w:pos="1440"/>
      </w:tabs>
      <w:spacing w:before="120" w:after="120"/>
      <w:ind w:left="1080" w:firstLine="0"/>
      <w:outlineLvl w:val="6"/>
    </w:pPr>
    <w:rPr>
      <w:sz w:val="24"/>
    </w:rPr>
  </w:style>
  <w:style w:type="paragraph" w:customStyle="1" w:styleId="Odsazentext">
    <w:name w:val="Odsazený text"/>
    <w:basedOn w:val="Normln"/>
    <w:link w:val="OdsazentextChar"/>
    <w:qFormat/>
    <w:rsid w:val="00024240"/>
    <w:pPr>
      <w:numPr>
        <w:numId w:val="25"/>
      </w:numPr>
      <w:tabs>
        <w:tab w:val="clear" w:pos="1287"/>
      </w:tabs>
      <w:spacing w:before="60"/>
      <w:ind w:left="284" w:hanging="284"/>
    </w:pPr>
    <w:rPr>
      <w:rFonts w:ascii="Arial" w:hAnsi="Arial"/>
      <w:lang w:val="x-none" w:eastAsia="en-US"/>
    </w:rPr>
  </w:style>
  <w:style w:type="character" w:customStyle="1" w:styleId="OdsazentextChar">
    <w:name w:val="Odsazený text Char"/>
    <w:link w:val="Odsazentext"/>
    <w:rsid w:val="00024240"/>
    <w:rPr>
      <w:rFonts w:ascii="Arial" w:hAnsi="Arial"/>
      <w:sz w:val="22"/>
      <w:szCs w:val="24"/>
      <w:lang w:val="x-none" w:eastAsia="en-US"/>
    </w:rPr>
  </w:style>
  <w:style w:type="character" w:customStyle="1" w:styleId="TextpoznpodarouChar">
    <w:name w:val="Text pozn. pod čarou Char"/>
    <w:link w:val="Textpoznpodarou"/>
    <w:semiHidden/>
    <w:rsid w:val="00E53BBD"/>
  </w:style>
  <w:style w:type="character" w:customStyle="1" w:styleId="ZkladntextodsazenChar">
    <w:name w:val="Základní text odsazený Char"/>
    <w:link w:val="Zkladntextodsazen"/>
    <w:rsid w:val="00DB068F"/>
    <w:rPr>
      <w:sz w:val="22"/>
    </w:rPr>
  </w:style>
  <w:style w:type="paragraph" w:customStyle="1" w:styleId="Nadpis3b">
    <w:name w:val="Nadpis 3b"/>
    <w:basedOn w:val="Nadpis3"/>
    <w:autoRedefine/>
    <w:rsid w:val="00DA4722"/>
    <w:pPr>
      <w:numPr>
        <w:numId w:val="30"/>
      </w:numPr>
      <w:jc w:val="both"/>
    </w:pPr>
    <w:rPr>
      <w:iCs w:val="0"/>
      <w:caps w:val="0"/>
      <w:sz w:val="24"/>
    </w:rPr>
  </w:style>
  <w:style w:type="character" w:customStyle="1" w:styleId="Nadpis2Char">
    <w:name w:val="Nadpis 2 Char"/>
    <w:aliases w:val="II. Nadpis 2 Char"/>
    <w:link w:val="Nadpis2"/>
    <w:rsid w:val="00725264"/>
    <w:rPr>
      <w:b/>
      <w:iCs/>
      <w:caps/>
      <w:sz w:val="28"/>
      <w:szCs w:val="28"/>
      <w:lang w:val="x-none" w:eastAsia="x-none"/>
    </w:rPr>
  </w:style>
  <w:style w:type="paragraph" w:customStyle="1" w:styleId="Default">
    <w:name w:val="Default"/>
    <w:rsid w:val="00EF5071"/>
    <w:pPr>
      <w:autoSpaceDE w:val="0"/>
      <w:autoSpaceDN w:val="0"/>
      <w:adjustRightInd w:val="0"/>
    </w:pPr>
    <w:rPr>
      <w:color w:val="000000"/>
      <w:sz w:val="24"/>
      <w:szCs w:val="24"/>
    </w:rPr>
  </w:style>
  <w:style w:type="paragraph" w:customStyle="1" w:styleId="Zkladntextodsazen310">
    <w:name w:val="Základní text odsazený 31"/>
    <w:basedOn w:val="Normln"/>
    <w:rsid w:val="004F3138"/>
    <w:pPr>
      <w:suppressAutoHyphens/>
      <w:ind w:firstLine="567"/>
    </w:pPr>
    <w:rPr>
      <w:i/>
      <w:szCs w:val="20"/>
      <w:lang w:eastAsia="zh-CN"/>
    </w:rPr>
  </w:style>
  <w:style w:type="character" w:customStyle="1" w:styleId="ZkladntextChar">
    <w:name w:val="Základní text Char"/>
    <w:link w:val="Zkladntext"/>
    <w:rsid w:val="00F60934"/>
    <w:rPr>
      <w:i/>
      <w:sz w:val="22"/>
    </w:rPr>
  </w:style>
  <w:style w:type="paragraph" w:styleId="Seznam2">
    <w:name w:val="List 2"/>
    <w:basedOn w:val="Normln"/>
    <w:rsid w:val="003B0BA3"/>
    <w:pPr>
      <w:suppressAutoHyphens/>
      <w:ind w:left="566" w:hanging="283"/>
    </w:pPr>
    <w:rPr>
      <w:szCs w:val="20"/>
    </w:rPr>
  </w:style>
  <w:style w:type="paragraph" w:styleId="Odstavecseseznamem">
    <w:name w:val="List Paragraph"/>
    <w:basedOn w:val="Normln"/>
    <w:qFormat/>
    <w:rsid w:val="003B0BA3"/>
    <w:pPr>
      <w:widowControl w:val="0"/>
      <w:adjustRightInd w:val="0"/>
      <w:spacing w:line="360" w:lineRule="atLeast"/>
      <w:ind w:left="708"/>
      <w:textAlignment w:val="baseline"/>
    </w:pPr>
  </w:style>
  <w:style w:type="character" w:customStyle="1" w:styleId="NeodsazenChar">
    <w:name w:val="Neodsazený Char"/>
    <w:link w:val="Neodsazen"/>
    <w:rsid w:val="00CC5BAD"/>
    <w:rPr>
      <w:sz w:val="22"/>
    </w:rPr>
  </w:style>
  <w:style w:type="paragraph" w:customStyle="1" w:styleId="l4">
    <w:name w:val="l4"/>
    <w:basedOn w:val="Normln"/>
    <w:rsid w:val="009A12BA"/>
    <w:pPr>
      <w:spacing w:before="100" w:beforeAutospacing="1" w:after="100" w:afterAutospacing="1"/>
      <w:ind w:firstLine="0"/>
      <w:jc w:val="left"/>
    </w:pPr>
    <w:rPr>
      <w:sz w:val="24"/>
    </w:rPr>
  </w:style>
  <w:style w:type="character" w:styleId="PromnnHTML">
    <w:name w:val="HTML Variable"/>
    <w:uiPriority w:val="99"/>
    <w:semiHidden/>
    <w:unhideWhenUsed/>
    <w:rsid w:val="009A12B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51213">
      <w:bodyDiv w:val="1"/>
      <w:marLeft w:val="0"/>
      <w:marRight w:val="0"/>
      <w:marTop w:val="0"/>
      <w:marBottom w:val="0"/>
      <w:divBdr>
        <w:top w:val="none" w:sz="0" w:space="0" w:color="auto"/>
        <w:left w:val="none" w:sz="0" w:space="0" w:color="auto"/>
        <w:bottom w:val="none" w:sz="0" w:space="0" w:color="auto"/>
        <w:right w:val="none" w:sz="0" w:space="0" w:color="auto"/>
      </w:divBdr>
    </w:div>
    <w:div w:id="177544789">
      <w:bodyDiv w:val="1"/>
      <w:marLeft w:val="0"/>
      <w:marRight w:val="0"/>
      <w:marTop w:val="0"/>
      <w:marBottom w:val="0"/>
      <w:divBdr>
        <w:top w:val="none" w:sz="0" w:space="0" w:color="auto"/>
        <w:left w:val="none" w:sz="0" w:space="0" w:color="auto"/>
        <w:bottom w:val="none" w:sz="0" w:space="0" w:color="auto"/>
        <w:right w:val="none" w:sz="0" w:space="0" w:color="auto"/>
      </w:divBdr>
    </w:div>
    <w:div w:id="244387277">
      <w:bodyDiv w:val="1"/>
      <w:marLeft w:val="0"/>
      <w:marRight w:val="0"/>
      <w:marTop w:val="0"/>
      <w:marBottom w:val="0"/>
      <w:divBdr>
        <w:top w:val="none" w:sz="0" w:space="0" w:color="auto"/>
        <w:left w:val="none" w:sz="0" w:space="0" w:color="auto"/>
        <w:bottom w:val="none" w:sz="0" w:space="0" w:color="auto"/>
        <w:right w:val="none" w:sz="0" w:space="0" w:color="auto"/>
      </w:divBdr>
    </w:div>
    <w:div w:id="465319050">
      <w:bodyDiv w:val="1"/>
      <w:marLeft w:val="0"/>
      <w:marRight w:val="0"/>
      <w:marTop w:val="0"/>
      <w:marBottom w:val="0"/>
      <w:divBdr>
        <w:top w:val="none" w:sz="0" w:space="0" w:color="auto"/>
        <w:left w:val="none" w:sz="0" w:space="0" w:color="auto"/>
        <w:bottom w:val="none" w:sz="0" w:space="0" w:color="auto"/>
        <w:right w:val="none" w:sz="0" w:space="0" w:color="auto"/>
      </w:divBdr>
      <w:divsChild>
        <w:div w:id="1222670802">
          <w:marLeft w:val="0"/>
          <w:marRight w:val="0"/>
          <w:marTop w:val="0"/>
          <w:marBottom w:val="0"/>
          <w:divBdr>
            <w:top w:val="none" w:sz="0" w:space="0" w:color="auto"/>
            <w:left w:val="none" w:sz="0" w:space="0" w:color="auto"/>
            <w:bottom w:val="none" w:sz="0" w:space="0" w:color="auto"/>
            <w:right w:val="none" w:sz="0" w:space="0" w:color="auto"/>
          </w:divBdr>
          <w:divsChild>
            <w:div w:id="123235554">
              <w:marLeft w:val="0"/>
              <w:marRight w:val="0"/>
              <w:marTop w:val="0"/>
              <w:marBottom w:val="0"/>
              <w:divBdr>
                <w:top w:val="none" w:sz="0" w:space="0" w:color="auto"/>
                <w:left w:val="none" w:sz="0" w:space="0" w:color="auto"/>
                <w:bottom w:val="none" w:sz="0" w:space="0" w:color="auto"/>
                <w:right w:val="none" w:sz="0" w:space="0" w:color="auto"/>
              </w:divBdr>
              <w:divsChild>
                <w:div w:id="64693474">
                  <w:marLeft w:val="22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746105">
      <w:bodyDiv w:val="1"/>
      <w:marLeft w:val="0"/>
      <w:marRight w:val="0"/>
      <w:marTop w:val="0"/>
      <w:marBottom w:val="0"/>
      <w:divBdr>
        <w:top w:val="none" w:sz="0" w:space="0" w:color="auto"/>
        <w:left w:val="none" w:sz="0" w:space="0" w:color="auto"/>
        <w:bottom w:val="none" w:sz="0" w:space="0" w:color="auto"/>
        <w:right w:val="none" w:sz="0" w:space="0" w:color="auto"/>
      </w:divBdr>
    </w:div>
    <w:div w:id="925655584">
      <w:bodyDiv w:val="1"/>
      <w:marLeft w:val="0"/>
      <w:marRight w:val="0"/>
      <w:marTop w:val="0"/>
      <w:marBottom w:val="0"/>
      <w:divBdr>
        <w:top w:val="none" w:sz="0" w:space="0" w:color="auto"/>
        <w:left w:val="none" w:sz="0" w:space="0" w:color="auto"/>
        <w:bottom w:val="none" w:sz="0" w:space="0" w:color="auto"/>
        <w:right w:val="none" w:sz="0" w:space="0" w:color="auto"/>
      </w:divBdr>
      <w:divsChild>
        <w:div w:id="76947052">
          <w:marLeft w:val="0"/>
          <w:marRight w:val="0"/>
          <w:marTop w:val="0"/>
          <w:marBottom w:val="0"/>
          <w:divBdr>
            <w:top w:val="none" w:sz="0" w:space="0" w:color="auto"/>
            <w:left w:val="none" w:sz="0" w:space="0" w:color="auto"/>
            <w:bottom w:val="none" w:sz="0" w:space="0" w:color="auto"/>
            <w:right w:val="none" w:sz="0" w:space="0" w:color="auto"/>
          </w:divBdr>
          <w:divsChild>
            <w:div w:id="1567371951">
              <w:marLeft w:val="0"/>
              <w:marRight w:val="0"/>
              <w:marTop w:val="0"/>
              <w:marBottom w:val="0"/>
              <w:divBdr>
                <w:top w:val="none" w:sz="0" w:space="0" w:color="auto"/>
                <w:left w:val="none" w:sz="0" w:space="0" w:color="auto"/>
                <w:bottom w:val="none" w:sz="0" w:space="0" w:color="auto"/>
                <w:right w:val="none" w:sz="0" w:space="0" w:color="auto"/>
              </w:divBdr>
              <w:divsChild>
                <w:div w:id="2109110002">
                  <w:marLeft w:val="22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322886">
      <w:bodyDiv w:val="1"/>
      <w:marLeft w:val="0"/>
      <w:marRight w:val="0"/>
      <w:marTop w:val="0"/>
      <w:marBottom w:val="0"/>
      <w:divBdr>
        <w:top w:val="none" w:sz="0" w:space="0" w:color="auto"/>
        <w:left w:val="none" w:sz="0" w:space="0" w:color="auto"/>
        <w:bottom w:val="none" w:sz="0" w:space="0" w:color="auto"/>
        <w:right w:val="none" w:sz="0" w:space="0" w:color="auto"/>
      </w:divBdr>
    </w:div>
    <w:div w:id="1338773123">
      <w:bodyDiv w:val="1"/>
      <w:marLeft w:val="0"/>
      <w:marRight w:val="0"/>
      <w:marTop w:val="0"/>
      <w:marBottom w:val="0"/>
      <w:divBdr>
        <w:top w:val="none" w:sz="0" w:space="0" w:color="auto"/>
        <w:left w:val="none" w:sz="0" w:space="0" w:color="auto"/>
        <w:bottom w:val="none" w:sz="0" w:space="0" w:color="auto"/>
        <w:right w:val="none" w:sz="0" w:space="0" w:color="auto"/>
      </w:divBdr>
    </w:div>
    <w:div w:id="1469206997">
      <w:bodyDiv w:val="1"/>
      <w:marLeft w:val="0"/>
      <w:marRight w:val="0"/>
      <w:marTop w:val="0"/>
      <w:marBottom w:val="0"/>
      <w:divBdr>
        <w:top w:val="none" w:sz="0" w:space="0" w:color="auto"/>
        <w:left w:val="none" w:sz="0" w:space="0" w:color="auto"/>
        <w:bottom w:val="none" w:sz="0" w:space="0" w:color="auto"/>
        <w:right w:val="none" w:sz="0" w:space="0" w:color="auto"/>
      </w:divBdr>
    </w:div>
    <w:div w:id="1640648424">
      <w:bodyDiv w:val="1"/>
      <w:marLeft w:val="0"/>
      <w:marRight w:val="0"/>
      <w:marTop w:val="0"/>
      <w:marBottom w:val="0"/>
      <w:divBdr>
        <w:top w:val="none" w:sz="0" w:space="0" w:color="auto"/>
        <w:left w:val="none" w:sz="0" w:space="0" w:color="auto"/>
        <w:bottom w:val="none" w:sz="0" w:space="0" w:color="auto"/>
        <w:right w:val="none" w:sz="0" w:space="0" w:color="auto"/>
      </w:divBdr>
    </w:div>
    <w:div w:id="1736853024">
      <w:bodyDiv w:val="1"/>
      <w:marLeft w:val="0"/>
      <w:marRight w:val="0"/>
      <w:marTop w:val="0"/>
      <w:marBottom w:val="0"/>
      <w:divBdr>
        <w:top w:val="none" w:sz="0" w:space="0" w:color="auto"/>
        <w:left w:val="none" w:sz="0" w:space="0" w:color="auto"/>
        <w:bottom w:val="none" w:sz="0" w:space="0" w:color="auto"/>
        <w:right w:val="none" w:sz="0" w:space="0" w:color="auto"/>
      </w:divBdr>
    </w:div>
    <w:div w:id="1747802575">
      <w:bodyDiv w:val="1"/>
      <w:marLeft w:val="0"/>
      <w:marRight w:val="0"/>
      <w:marTop w:val="0"/>
      <w:marBottom w:val="0"/>
      <w:divBdr>
        <w:top w:val="none" w:sz="0" w:space="0" w:color="auto"/>
        <w:left w:val="none" w:sz="0" w:space="0" w:color="auto"/>
        <w:bottom w:val="none" w:sz="0" w:space="0" w:color="auto"/>
        <w:right w:val="none" w:sz="0" w:space="0" w:color="auto"/>
      </w:divBdr>
    </w:div>
    <w:div w:id="1831561747">
      <w:bodyDiv w:val="1"/>
      <w:marLeft w:val="0"/>
      <w:marRight w:val="0"/>
      <w:marTop w:val="0"/>
      <w:marBottom w:val="0"/>
      <w:divBdr>
        <w:top w:val="none" w:sz="0" w:space="0" w:color="auto"/>
        <w:left w:val="none" w:sz="0" w:space="0" w:color="auto"/>
        <w:bottom w:val="none" w:sz="0" w:space="0" w:color="auto"/>
        <w:right w:val="none" w:sz="0" w:space="0" w:color="auto"/>
      </w:divBdr>
    </w:div>
    <w:div w:id="2045402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cs.wikipedia.org/wiki/Cyklistika" TargetMode="External"/><Relationship Id="rId18" Type="http://schemas.openxmlformats.org/officeDocument/2006/relationships/image" Target="media/image3.png"/><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image" Target="media/image1.jpeg"/><Relationship Id="rId12" Type="http://schemas.openxmlformats.org/officeDocument/2006/relationships/hyperlink" Target="http://cs.wikipedia.org/wiki/J%C3%ADzdn%C3%AD_kolo" TargetMode="External"/><Relationship Id="rId17" Type="http://schemas.openxmlformats.org/officeDocument/2006/relationships/hyperlink" Target="http://cs.wikipedia.org/wiki/N%C3%A1bo%C5%BEenstv%C3%AD" TargetMode="External"/><Relationship Id="rId2" Type="http://schemas.openxmlformats.org/officeDocument/2006/relationships/styles" Target="styles.xml"/><Relationship Id="rId16" Type="http://schemas.openxmlformats.org/officeDocument/2006/relationships/hyperlink" Target="http://cs.wikipedia.org/wiki/Stavba"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s.wikipedia.org/wiki/Dopravn%C3%AD_zna%C4%8Dka" TargetMode="External"/><Relationship Id="rId5" Type="http://schemas.openxmlformats.org/officeDocument/2006/relationships/footnotes" Target="footnotes.xml"/><Relationship Id="rId15" Type="http://schemas.openxmlformats.org/officeDocument/2006/relationships/hyperlink" Target="http://cs.wikipedia.org/wiki/Motocykl" TargetMode="External"/><Relationship Id="rId10" Type="http://schemas.openxmlformats.org/officeDocument/2006/relationships/hyperlink" Target="http://cs.wikipedia.org/w/index.php?title=J%C3%ADzdn%C3%AD_pruh&amp;action=edit&amp;redlink=1"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cs.wikipedia.org/w/index.php?title=J%C3%ADzdn%C3%AD_p%C3%A1s&amp;action=edit&amp;redlink=1" TargetMode="External"/><Relationship Id="rId14" Type="http://schemas.openxmlformats.org/officeDocument/2006/relationships/hyperlink" Target="http://cs.wikipedia.org/wiki/Automobil"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46</Pages>
  <Words>17108</Words>
  <Characters>100942</Characters>
  <Application>Microsoft Office Word</Application>
  <DocSecurity>0</DocSecurity>
  <Lines>841</Lines>
  <Paragraphs>235</Paragraphs>
  <ScaleCrop>false</ScaleCrop>
  <HeadingPairs>
    <vt:vector size="2" baseType="variant">
      <vt:variant>
        <vt:lpstr>Název</vt:lpstr>
      </vt:variant>
      <vt:variant>
        <vt:i4>1</vt:i4>
      </vt:variant>
    </vt:vector>
  </HeadingPairs>
  <TitlesOfParts>
    <vt:vector size="1" baseType="lpstr">
      <vt:lpstr>ÚZEMNÍ PLÁN</vt:lpstr>
    </vt:vector>
  </TitlesOfParts>
  <Company/>
  <LinksUpToDate>false</LinksUpToDate>
  <CharactersWithSpaces>117815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ÚZEMNÍ PLÁN</dc:title>
  <dc:creator>Ing.arch. Milan Hučík</dc:creator>
  <cp:lastModifiedBy>Milan</cp:lastModifiedBy>
  <cp:revision>22</cp:revision>
  <cp:lastPrinted>2021-07-20T10:23:00Z</cp:lastPrinted>
  <dcterms:created xsi:type="dcterms:W3CDTF">2019-02-04T15:38:00Z</dcterms:created>
  <dcterms:modified xsi:type="dcterms:W3CDTF">2021-07-20T10:30:00Z</dcterms:modified>
</cp:coreProperties>
</file>